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0829F" w14:textId="77777777" w:rsidR="00EA042A" w:rsidRPr="003632ED" w:rsidRDefault="00EA042A" w:rsidP="003632ED">
      <w:pPr>
        <w:pStyle w:val="BodyTextIndent"/>
        <w:widowControl w:val="0"/>
        <w:spacing w:line="240" w:lineRule="auto"/>
        <w:ind w:firstLine="0"/>
        <w:jc w:val="center"/>
        <w:rPr>
          <w:rFonts w:ascii="GHEA Grapalat" w:hAnsi="GHEA Grapalat"/>
          <w:b/>
          <w:bCs/>
          <w:i w:val="0"/>
          <w:sz w:val="24"/>
          <w:szCs w:val="24"/>
        </w:rPr>
      </w:pPr>
      <w:r w:rsidRPr="003632ED">
        <w:rPr>
          <w:rFonts w:ascii="GHEA Grapalat" w:hAnsi="GHEA Grapalat"/>
          <w:b/>
          <w:bCs/>
          <w:i w:val="0"/>
          <w:sz w:val="24"/>
          <w:szCs w:val="24"/>
        </w:rPr>
        <w:t>ОБЪЯВЛЕНИЕ</w:t>
      </w:r>
    </w:p>
    <w:p w14:paraId="757FE6A0" w14:textId="79BA8114" w:rsidR="00EA042A" w:rsidRPr="003632ED" w:rsidRDefault="0032291F" w:rsidP="003632ED">
      <w:pPr>
        <w:pStyle w:val="BodyTextIndent"/>
        <w:widowControl w:val="0"/>
        <w:spacing w:line="240" w:lineRule="auto"/>
        <w:ind w:firstLine="0"/>
        <w:jc w:val="center"/>
        <w:rPr>
          <w:rFonts w:ascii="GHEA Grapalat" w:hAnsi="GHEA Grapalat"/>
          <w:b/>
          <w:bCs/>
          <w:i w:val="0"/>
          <w:sz w:val="24"/>
          <w:szCs w:val="24"/>
        </w:rPr>
      </w:pPr>
      <w:r w:rsidRPr="003632ED">
        <w:rPr>
          <w:rFonts w:ascii="GHEA Grapalat" w:hAnsi="GHEA Grapalat"/>
          <w:b/>
          <w:bCs/>
          <w:i w:val="0"/>
          <w:sz w:val="24"/>
          <w:szCs w:val="24"/>
        </w:rPr>
        <w:t xml:space="preserve">О </w:t>
      </w:r>
      <w:r w:rsidR="00DE3292" w:rsidRPr="003632ED">
        <w:rPr>
          <w:rFonts w:ascii="GHEA Grapalat" w:hAnsi="GHEA Grapalat"/>
          <w:b/>
          <w:bCs/>
          <w:i w:val="0"/>
          <w:sz w:val="24"/>
          <w:szCs w:val="24"/>
        </w:rPr>
        <w:t>ЗАПРОС</w:t>
      </w:r>
      <w:r w:rsidR="00302290" w:rsidRPr="003632ED">
        <w:rPr>
          <w:rFonts w:ascii="GHEA Grapalat" w:hAnsi="GHEA Grapalat"/>
          <w:b/>
          <w:bCs/>
          <w:i w:val="0"/>
          <w:sz w:val="24"/>
          <w:szCs w:val="24"/>
        </w:rPr>
        <w:t>Е</w:t>
      </w:r>
      <w:r w:rsidR="00DE3292" w:rsidRPr="003632ED">
        <w:rPr>
          <w:rFonts w:ascii="GHEA Grapalat" w:hAnsi="GHEA Grapalat"/>
          <w:b/>
          <w:bCs/>
          <w:i w:val="0"/>
          <w:sz w:val="24"/>
          <w:szCs w:val="24"/>
        </w:rPr>
        <w:t xml:space="preserve"> КОТИРОВОК</w:t>
      </w:r>
    </w:p>
    <w:p w14:paraId="24147953" w14:textId="6B7C0878" w:rsidR="003632ED" w:rsidRPr="003632ED" w:rsidRDefault="003632ED" w:rsidP="003632ED">
      <w:pPr>
        <w:pStyle w:val="BodyText"/>
        <w:widowControl w:val="0"/>
        <w:ind w:firstLine="567"/>
        <w:jc w:val="center"/>
        <w:rPr>
          <w:rFonts w:ascii="GHEA Grapalat" w:hAnsi="GHEA Grapalat"/>
          <w:b/>
          <w:bCs/>
        </w:rPr>
      </w:pPr>
      <w:r w:rsidRPr="003632ED">
        <w:rPr>
          <w:rFonts w:ascii="GHEA Grapalat" w:hAnsi="GHEA Grapalat"/>
          <w:b/>
          <w:bCs/>
        </w:rPr>
        <w:t>Настоящий текст объявления утвержден решением 1</w:t>
      </w:r>
      <w:r>
        <w:rPr>
          <w:rFonts w:ascii="GHEA Grapalat" w:hAnsi="GHEA Grapalat"/>
          <w:b/>
          <w:bCs/>
          <w:lang w:val="hy-AM"/>
        </w:rPr>
        <w:t xml:space="preserve"> </w:t>
      </w:r>
      <w:r w:rsidRPr="003632ED">
        <w:rPr>
          <w:rFonts w:ascii="GHEA Grapalat" w:hAnsi="GHEA Grapalat"/>
          <w:b/>
          <w:bCs/>
        </w:rPr>
        <w:t>оценочной комиссии</w:t>
      </w:r>
      <w:r>
        <w:rPr>
          <w:rFonts w:ascii="GHEA Grapalat" w:hAnsi="GHEA Grapalat"/>
          <w:b/>
          <w:bCs/>
          <w:lang w:val="hy-AM"/>
        </w:rPr>
        <w:t xml:space="preserve"> </w:t>
      </w:r>
      <w:r w:rsidRPr="003632ED">
        <w:rPr>
          <w:rFonts w:ascii="GHEA Grapalat" w:hAnsi="GHEA Grapalat"/>
          <w:b/>
          <w:bCs/>
        </w:rPr>
        <w:t xml:space="preserve">от 28 ноября 2025 г. </w:t>
      </w:r>
    </w:p>
    <w:p w14:paraId="53D3DD33" w14:textId="305F2343" w:rsidR="003632ED" w:rsidRPr="003632ED" w:rsidRDefault="003632ED" w:rsidP="003632ED">
      <w:pPr>
        <w:pStyle w:val="BodyText"/>
        <w:widowControl w:val="0"/>
        <w:ind w:firstLine="567"/>
        <w:jc w:val="center"/>
        <w:rPr>
          <w:rFonts w:ascii="GHEA Grapalat" w:hAnsi="GHEA Grapalat"/>
          <w:b/>
          <w:bCs/>
          <w:lang w:val="hy-AM"/>
        </w:rPr>
      </w:pPr>
      <w:r w:rsidRPr="003632ED">
        <w:rPr>
          <w:rFonts w:ascii="GHEA Grapalat" w:hAnsi="GHEA Grapalat"/>
          <w:b/>
          <w:bCs/>
        </w:rPr>
        <w:t>Код процедуры: ԵՔ-ԳՀԱՊՁԲ-2</w:t>
      </w:r>
      <w:r>
        <w:rPr>
          <w:rFonts w:ascii="GHEA Grapalat" w:hAnsi="GHEA Grapalat"/>
          <w:b/>
          <w:bCs/>
          <w:lang w:val="hy-AM"/>
        </w:rPr>
        <w:t>6</w:t>
      </w:r>
      <w:r w:rsidRPr="003632ED">
        <w:rPr>
          <w:rFonts w:ascii="GHEA Grapalat" w:hAnsi="GHEA Grapalat"/>
          <w:b/>
          <w:bCs/>
        </w:rPr>
        <w:t>/</w:t>
      </w:r>
      <w:r>
        <w:rPr>
          <w:rFonts w:ascii="GHEA Grapalat" w:hAnsi="GHEA Grapalat"/>
          <w:b/>
          <w:bCs/>
          <w:lang w:val="hy-AM"/>
        </w:rPr>
        <w:t>3</w:t>
      </w:r>
    </w:p>
    <w:p w14:paraId="25DF19C9" w14:textId="5541AE98" w:rsidR="003632ED" w:rsidRPr="003632ED" w:rsidRDefault="003632ED" w:rsidP="003632ED">
      <w:pPr>
        <w:pStyle w:val="BodyText"/>
        <w:widowControl w:val="0"/>
        <w:ind w:firstLine="567"/>
        <w:jc w:val="center"/>
        <w:rPr>
          <w:rFonts w:ascii="GHEA Grapalat" w:hAnsi="GHEA Grapalat"/>
        </w:rPr>
      </w:pPr>
      <w:r w:rsidRPr="003632ED">
        <w:rPr>
          <w:rFonts w:ascii="GHEA Grapalat" w:hAnsi="GHEA Grapalat"/>
        </w:rPr>
        <w:t>Процедура закупки объявляется в соответствии с пунктом 2 статьи 15 части 6 Закона «О закупках».</w:t>
      </w:r>
    </w:p>
    <w:p w14:paraId="71569851" w14:textId="77777777" w:rsidR="003632ED" w:rsidRPr="003632ED" w:rsidRDefault="003632ED" w:rsidP="003632ED">
      <w:pPr>
        <w:pStyle w:val="BodyText"/>
        <w:widowControl w:val="0"/>
        <w:ind w:firstLine="567"/>
        <w:jc w:val="both"/>
        <w:rPr>
          <w:rFonts w:ascii="GHEA Grapalat" w:hAnsi="GHEA Grapalat"/>
        </w:rPr>
      </w:pPr>
      <w:r w:rsidRPr="003632ED">
        <w:rPr>
          <w:rFonts w:ascii="GHEA Grapalat" w:hAnsi="GHEA Grapalat"/>
        </w:rPr>
        <w:t>Заказчик – Мэрия г. Ереван, расположенная по адресу: ул. Аргишти, 1, г. Ереван, РА, объявляет о процедуре запроса котировок, которая проводится в один этап посредством электронной системы закупок Armeps (www.armeps.am).</w:t>
      </w:r>
    </w:p>
    <w:p w14:paraId="221E5D21" w14:textId="77777777" w:rsidR="003632ED" w:rsidRPr="003632ED" w:rsidRDefault="003632ED" w:rsidP="003632ED">
      <w:pPr>
        <w:pStyle w:val="BodyText"/>
        <w:widowControl w:val="0"/>
        <w:ind w:firstLine="567"/>
        <w:jc w:val="both"/>
        <w:rPr>
          <w:rFonts w:ascii="GHEA Grapalat" w:hAnsi="GHEA Grapalat"/>
        </w:rPr>
      </w:pPr>
      <w:r w:rsidRPr="003632ED">
        <w:rPr>
          <w:rFonts w:ascii="GHEA Grapalat" w:hAnsi="GHEA Grapalat"/>
        </w:rPr>
        <w:t>В результате данной процедуры отобранному участнику будет предложено заключить договор на закупку спортивного инвентаря для нужд административного района Канакер-Зейтун (далее – договор). 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данной процедуре.</w:t>
      </w:r>
    </w:p>
    <w:p w14:paraId="01E77EA7" w14:textId="77777777" w:rsidR="003632ED" w:rsidRPr="003632ED" w:rsidRDefault="003632ED" w:rsidP="003632ED">
      <w:pPr>
        <w:pStyle w:val="BodyText"/>
        <w:widowControl w:val="0"/>
        <w:ind w:firstLine="567"/>
        <w:jc w:val="both"/>
        <w:rPr>
          <w:rFonts w:ascii="GHEA Grapalat" w:hAnsi="GHEA Grapalat"/>
        </w:rPr>
      </w:pPr>
      <w:r w:rsidRPr="003632ED">
        <w:rPr>
          <w:rFonts w:ascii="GHEA Grapalat" w:hAnsi="GHEA Grapalat"/>
        </w:rPr>
        <w:t>Условия для лиц, не имеющих права на участие в данной процедуре, а также для участников, определяются в приглашении к участию в данной процедуре.</w:t>
      </w:r>
    </w:p>
    <w:p w14:paraId="28F280F8" w14:textId="77777777" w:rsidR="003632ED" w:rsidRPr="003632ED" w:rsidRDefault="003632ED" w:rsidP="003632ED">
      <w:pPr>
        <w:pStyle w:val="BodyText"/>
        <w:widowControl w:val="0"/>
        <w:ind w:firstLine="567"/>
        <w:jc w:val="both"/>
        <w:rPr>
          <w:rFonts w:ascii="GHEA Grapalat" w:hAnsi="GHEA Grapalat"/>
        </w:rPr>
      </w:pPr>
      <w:r w:rsidRPr="003632ED">
        <w:rPr>
          <w:rFonts w:ascii="GHEA Grapalat" w:hAnsi="GHEA Grapalat"/>
        </w:rPr>
        <w:t>Выбранный участник определяется из числа участников, представивших заявки, оцененные как удовлетворительные по неценовым условиям, по принципу отдачи предпочтения участнику, представившему наименьшее ценовое предложение.</w:t>
      </w:r>
    </w:p>
    <w:p w14:paraId="7A4A7BB1" w14:textId="77777777" w:rsidR="003632ED" w:rsidRPr="003632ED" w:rsidRDefault="003632ED" w:rsidP="003632ED">
      <w:pPr>
        <w:pStyle w:val="BodyText"/>
        <w:widowControl w:val="0"/>
        <w:ind w:firstLine="567"/>
        <w:jc w:val="both"/>
        <w:rPr>
          <w:rFonts w:ascii="GHEA Grapalat" w:hAnsi="GHEA Grapalat"/>
        </w:rPr>
      </w:pPr>
      <w:r w:rsidRPr="003632ED">
        <w:rPr>
          <w:rFonts w:ascii="GHEA Grapalat" w:hAnsi="GHEA Grapalat"/>
        </w:rPr>
        <w:t xml:space="preserve">В случае требования предоставления приглашения в электронной форме заказчик предоставляет приглашение в электронной форме бесплатно в течение рабочего дня, следующего за днем </w:t>
      </w:r>
      <w:r w:rsidRPr="003632ED">
        <w:rPr>
          <w:rFonts w:ascii="Cambria Math" w:hAnsi="Cambria Math" w:cs="Cambria Math"/>
        </w:rPr>
        <w:t>​​</w:t>
      </w:r>
      <w:r w:rsidRPr="003632ED">
        <w:rPr>
          <w:rFonts w:ascii="GHEA Grapalat" w:hAnsi="GHEA Grapalat" w:cs="GHEA Grapalat"/>
        </w:rPr>
        <w:t>получения</w:t>
      </w:r>
      <w:r w:rsidRPr="003632ED">
        <w:rPr>
          <w:rFonts w:ascii="GHEA Grapalat" w:hAnsi="GHEA Grapalat"/>
        </w:rPr>
        <w:t xml:space="preserve"> </w:t>
      </w:r>
      <w:r w:rsidRPr="003632ED">
        <w:rPr>
          <w:rFonts w:ascii="GHEA Grapalat" w:hAnsi="GHEA Grapalat" w:cs="GHEA Grapalat"/>
        </w:rPr>
        <w:t>заявки</w:t>
      </w:r>
      <w:r w:rsidRPr="003632ED">
        <w:rPr>
          <w:rFonts w:ascii="GHEA Grapalat" w:hAnsi="GHEA Grapalat"/>
        </w:rPr>
        <w:t>.</w:t>
      </w:r>
    </w:p>
    <w:p w14:paraId="16781EBA" w14:textId="77777777" w:rsidR="003632ED" w:rsidRPr="003632ED" w:rsidRDefault="003632ED" w:rsidP="003632ED">
      <w:pPr>
        <w:pStyle w:val="BodyText"/>
        <w:widowControl w:val="0"/>
        <w:ind w:firstLine="567"/>
        <w:jc w:val="both"/>
        <w:rPr>
          <w:rFonts w:ascii="GHEA Grapalat" w:hAnsi="GHEA Grapalat"/>
        </w:rPr>
      </w:pPr>
      <w:r w:rsidRPr="003632ED">
        <w:rPr>
          <w:rFonts w:ascii="GHEA Grapalat" w:hAnsi="GHEA Grapalat"/>
        </w:rPr>
        <w:t>Заявки на участие в данной процедуре должны быть поданы в электронном виде через электронную систему закупок Armeps (www.armeps.am) с даты публикации настоящего объявления до 09:00 11 декабря 2025 года. Заявки, помимо армянского языка, могут быть поданы также на английском или русском языке.</w:t>
      </w:r>
    </w:p>
    <w:p w14:paraId="193F8EEE" w14:textId="77777777" w:rsidR="003632ED" w:rsidRPr="003632ED" w:rsidRDefault="003632ED" w:rsidP="003632ED">
      <w:pPr>
        <w:pStyle w:val="BodyText"/>
        <w:widowControl w:val="0"/>
        <w:ind w:firstLine="567"/>
        <w:jc w:val="both"/>
        <w:rPr>
          <w:rFonts w:ascii="GHEA Grapalat" w:hAnsi="GHEA Grapalat"/>
        </w:rPr>
      </w:pPr>
      <w:r w:rsidRPr="003632ED">
        <w:rPr>
          <w:rFonts w:ascii="GHEA Grapalat" w:hAnsi="GHEA Grapalat"/>
        </w:rPr>
        <w:t>Вскрытие заявок состоится в электронном виде через электронную систему закупок Armeps 11 декабря 2025 года в 09:00.</w:t>
      </w:r>
    </w:p>
    <w:p w14:paraId="365AED45" w14:textId="77777777" w:rsidR="003632ED" w:rsidRPr="003632ED" w:rsidRDefault="003632ED" w:rsidP="003632ED">
      <w:pPr>
        <w:pStyle w:val="BodyText"/>
        <w:widowControl w:val="0"/>
        <w:ind w:firstLine="567"/>
        <w:jc w:val="both"/>
        <w:rPr>
          <w:rFonts w:ascii="GHEA Grapalat" w:hAnsi="GHEA Grapalat"/>
        </w:rPr>
      </w:pPr>
      <w:r w:rsidRPr="003632ED">
        <w:rPr>
          <w:rFonts w:ascii="GHEA Grapalat" w:hAnsi="GHEA Grapalat"/>
        </w:rPr>
        <w:t>Обжалование данной процедуры осуществляется в соответствии с Законом РА «О закупках» и Гражданским процессуальным кодексом РА.</w:t>
      </w:r>
    </w:p>
    <w:p w14:paraId="594D3B5E" w14:textId="75DEC566" w:rsidR="003632ED" w:rsidRPr="003632ED" w:rsidRDefault="003632ED" w:rsidP="003632ED">
      <w:pPr>
        <w:pStyle w:val="BodyText"/>
        <w:widowControl w:val="0"/>
        <w:ind w:firstLine="567"/>
        <w:jc w:val="both"/>
        <w:rPr>
          <w:rFonts w:ascii="GHEA Grapalat" w:hAnsi="GHEA Grapalat"/>
        </w:rPr>
      </w:pPr>
      <w:r w:rsidRPr="003632ED">
        <w:rPr>
          <w:rFonts w:ascii="GHEA Grapalat" w:hAnsi="GHEA Grapalat"/>
        </w:rPr>
        <w:t xml:space="preserve">За дополнительной информацией по данному объявлению обращайтесь к секретарю оценочной комиссии Нарине </w:t>
      </w:r>
      <w:r w:rsidR="00F646F7">
        <w:rPr>
          <w:rFonts w:ascii="GHEA Grapalat" w:hAnsi="GHEA Grapalat"/>
        </w:rPr>
        <w:t>Г</w:t>
      </w:r>
      <w:r w:rsidRPr="003632ED">
        <w:rPr>
          <w:rFonts w:ascii="GHEA Grapalat" w:hAnsi="GHEA Grapalat"/>
        </w:rPr>
        <w:t>азарян.</w:t>
      </w:r>
    </w:p>
    <w:p w14:paraId="02EB740C" w14:textId="77777777" w:rsidR="003632ED" w:rsidRPr="003632ED" w:rsidRDefault="003632ED" w:rsidP="003632ED">
      <w:pPr>
        <w:pStyle w:val="BodyText"/>
        <w:widowControl w:val="0"/>
        <w:ind w:firstLine="567"/>
        <w:jc w:val="both"/>
        <w:rPr>
          <w:rFonts w:ascii="GHEA Grapalat" w:hAnsi="GHEA Grapalat"/>
        </w:rPr>
      </w:pPr>
      <w:r w:rsidRPr="003632ED">
        <w:rPr>
          <w:rFonts w:ascii="GHEA Grapalat" w:hAnsi="GHEA Grapalat"/>
        </w:rPr>
        <w:t>Телефон: 011514299.</w:t>
      </w:r>
    </w:p>
    <w:p w14:paraId="1DCF9D3E" w14:textId="77777777" w:rsidR="003632ED" w:rsidRPr="003632ED" w:rsidRDefault="003632ED" w:rsidP="003632ED">
      <w:pPr>
        <w:pStyle w:val="BodyText"/>
        <w:widowControl w:val="0"/>
        <w:ind w:firstLine="567"/>
        <w:jc w:val="both"/>
        <w:rPr>
          <w:rFonts w:ascii="GHEA Grapalat" w:hAnsi="GHEA Grapalat"/>
        </w:rPr>
      </w:pPr>
      <w:r w:rsidRPr="003632ED">
        <w:rPr>
          <w:rFonts w:ascii="GHEA Grapalat" w:hAnsi="GHEA Grapalat"/>
        </w:rPr>
        <w:t>Электронная почта: narine.ghazaryan@yerevan.am</w:t>
      </w:r>
    </w:p>
    <w:p w14:paraId="118F14CF" w14:textId="40D025CC" w:rsidR="00940B59" w:rsidRDefault="003632ED" w:rsidP="003632ED">
      <w:pPr>
        <w:pStyle w:val="BodyText"/>
        <w:widowControl w:val="0"/>
        <w:spacing w:after="0"/>
        <w:ind w:firstLine="567"/>
        <w:jc w:val="both"/>
        <w:rPr>
          <w:rFonts w:ascii="GHEA Grapalat" w:hAnsi="GHEA Grapalat"/>
        </w:rPr>
      </w:pPr>
      <w:r w:rsidRPr="003632ED">
        <w:rPr>
          <w:rFonts w:ascii="GHEA Grapalat" w:hAnsi="GHEA Grapalat"/>
        </w:rPr>
        <w:t>Заказчик: Мэрия г. Еревана.</w:t>
      </w:r>
    </w:p>
    <w:p w14:paraId="391E0298" w14:textId="77777777" w:rsidR="00B8109A" w:rsidRDefault="00B8109A" w:rsidP="00EA042A">
      <w:pPr>
        <w:pStyle w:val="BodyText"/>
        <w:widowControl w:val="0"/>
        <w:spacing w:after="0"/>
        <w:ind w:firstLine="567"/>
        <w:jc w:val="right"/>
        <w:rPr>
          <w:rFonts w:ascii="GHEA Grapalat" w:hAnsi="GHEA Grapalat"/>
        </w:rPr>
      </w:pPr>
    </w:p>
    <w:p w14:paraId="4F56604D" w14:textId="77777777" w:rsidR="00B8109A" w:rsidRDefault="00B8109A" w:rsidP="00EA042A">
      <w:pPr>
        <w:pStyle w:val="BodyText"/>
        <w:widowControl w:val="0"/>
        <w:spacing w:after="0"/>
        <w:ind w:firstLine="567"/>
        <w:jc w:val="right"/>
        <w:rPr>
          <w:rFonts w:ascii="GHEA Grapalat" w:hAnsi="GHEA Grapalat"/>
        </w:rPr>
      </w:pPr>
    </w:p>
    <w:p w14:paraId="3FB95712" w14:textId="77777777" w:rsidR="00B8109A" w:rsidRDefault="00B8109A" w:rsidP="00EA042A">
      <w:pPr>
        <w:pStyle w:val="BodyText"/>
        <w:widowControl w:val="0"/>
        <w:spacing w:after="0"/>
        <w:ind w:firstLine="567"/>
        <w:jc w:val="right"/>
        <w:rPr>
          <w:rFonts w:ascii="GHEA Grapalat" w:hAnsi="GHEA Grapalat"/>
        </w:rPr>
      </w:pPr>
    </w:p>
    <w:p w14:paraId="444E12FF" w14:textId="77777777" w:rsidR="00B8109A" w:rsidRDefault="00B8109A" w:rsidP="00EA042A">
      <w:pPr>
        <w:pStyle w:val="BodyText"/>
        <w:widowControl w:val="0"/>
        <w:spacing w:after="0"/>
        <w:ind w:firstLine="567"/>
        <w:jc w:val="right"/>
        <w:rPr>
          <w:rFonts w:ascii="GHEA Grapalat" w:hAnsi="GHEA Grapalat"/>
        </w:rPr>
      </w:pPr>
    </w:p>
    <w:p w14:paraId="023BA917" w14:textId="77777777" w:rsidR="00EA042A" w:rsidRPr="007C5FFD" w:rsidRDefault="00EA042A" w:rsidP="00EA042A">
      <w:pPr>
        <w:pStyle w:val="BodyText"/>
        <w:widowControl w:val="0"/>
        <w:spacing w:after="0"/>
        <w:ind w:firstLine="567"/>
        <w:jc w:val="right"/>
        <w:rPr>
          <w:rFonts w:ascii="GHEA Grapalat" w:hAnsi="GHEA Grapalat" w:cs="Sylfaen"/>
        </w:rPr>
      </w:pPr>
      <w:r w:rsidRPr="007C5FFD">
        <w:rPr>
          <w:rFonts w:ascii="GHEA Grapalat" w:hAnsi="GHEA Grapalat"/>
        </w:rPr>
        <w:t>Утверждено</w:t>
      </w:r>
    </w:p>
    <w:p w14:paraId="45D292C6" w14:textId="2DD4B641" w:rsidR="00EA042A" w:rsidRPr="007C5FFD" w:rsidRDefault="00EA042A" w:rsidP="00EA042A">
      <w:pPr>
        <w:pStyle w:val="BodyText"/>
        <w:widowControl w:val="0"/>
        <w:spacing w:after="0"/>
        <w:ind w:firstLine="567"/>
        <w:jc w:val="right"/>
        <w:rPr>
          <w:rFonts w:ascii="GHEA Grapalat" w:hAnsi="GHEA Grapalat"/>
        </w:rPr>
      </w:pPr>
      <w:r w:rsidRPr="007C5FFD">
        <w:rPr>
          <w:rFonts w:ascii="GHEA Grapalat" w:hAnsi="GHEA Grapalat"/>
        </w:rPr>
        <w:t xml:space="preserve">Решением Оценочной комиссии </w:t>
      </w:r>
      <w:r w:rsidR="00BD0719">
        <w:rPr>
          <w:rFonts w:ascii="GHEA Grapalat" w:hAnsi="GHEA Grapalat"/>
        </w:rPr>
        <w:br/>
      </w:r>
      <w:r w:rsidR="00DE3292" w:rsidRPr="00DE3292">
        <w:rPr>
          <w:rFonts w:ascii="GHEA Grapalat" w:hAnsi="GHEA Grapalat"/>
          <w:i/>
        </w:rPr>
        <w:t>запрос котировок</w:t>
      </w:r>
      <w:r w:rsidRPr="007C5FFD">
        <w:rPr>
          <w:rFonts w:ascii="GHEA Grapalat" w:hAnsi="GHEA Grapalat" w:cs="Sylfaen"/>
        </w:rPr>
        <w:br/>
      </w:r>
      <w:r w:rsidRPr="007C5FFD">
        <w:rPr>
          <w:rFonts w:ascii="GHEA Grapalat" w:hAnsi="GHEA Grapalat"/>
        </w:rPr>
        <w:t xml:space="preserve">под кодом </w:t>
      </w:r>
      <w:r w:rsidR="00607964">
        <w:rPr>
          <w:rFonts w:ascii="GHEA Grapalat" w:hAnsi="GHEA Grapalat"/>
          <w:lang w:val="en-US"/>
        </w:rPr>
        <w:t>ԵՔ</w:t>
      </w:r>
      <w:r w:rsidR="00607964" w:rsidRPr="00607964">
        <w:rPr>
          <w:rFonts w:ascii="GHEA Grapalat" w:hAnsi="GHEA Grapalat"/>
        </w:rPr>
        <w:t>-</w:t>
      </w:r>
      <w:r w:rsidR="00607964">
        <w:rPr>
          <w:rFonts w:ascii="GHEA Grapalat" w:hAnsi="GHEA Grapalat"/>
          <w:lang w:val="en-US"/>
        </w:rPr>
        <w:t>ԳՀԱՊՁԲ</w:t>
      </w:r>
      <w:r w:rsidR="00607964" w:rsidRPr="00607964">
        <w:rPr>
          <w:rFonts w:ascii="GHEA Grapalat" w:hAnsi="GHEA Grapalat"/>
        </w:rPr>
        <w:t>-2</w:t>
      </w:r>
      <w:r w:rsidR="00283821">
        <w:rPr>
          <w:rFonts w:ascii="GHEA Grapalat" w:hAnsi="GHEA Grapalat"/>
          <w:lang w:val="hy-AM"/>
        </w:rPr>
        <w:t>6</w:t>
      </w:r>
      <w:r w:rsidR="00607964" w:rsidRPr="00607964">
        <w:rPr>
          <w:rFonts w:ascii="GHEA Grapalat" w:hAnsi="GHEA Grapalat"/>
        </w:rPr>
        <w:t>/</w:t>
      </w:r>
      <w:r w:rsidR="00283821">
        <w:rPr>
          <w:rFonts w:ascii="GHEA Grapalat" w:hAnsi="GHEA Grapalat"/>
          <w:lang w:val="hy-AM"/>
        </w:rPr>
        <w:t>3</w:t>
      </w:r>
      <w:r w:rsidRPr="00572534">
        <w:rPr>
          <w:rFonts w:ascii="GHEA Grapalat" w:hAnsi="GHEA Grapalat" w:cs="Times Armenian"/>
        </w:rPr>
        <w:br/>
      </w:r>
      <w:r w:rsidRPr="00447042">
        <w:rPr>
          <w:rFonts w:ascii="GHEA Grapalat" w:hAnsi="GHEA Grapalat"/>
        </w:rPr>
        <w:t xml:space="preserve">№ </w:t>
      </w:r>
      <w:r w:rsidR="00224E40">
        <w:rPr>
          <w:rFonts w:ascii="GHEA Grapalat" w:hAnsi="GHEA Grapalat"/>
        </w:rPr>
        <w:t>1</w:t>
      </w:r>
      <w:r w:rsidRPr="00447042">
        <w:rPr>
          <w:rFonts w:ascii="GHEA Grapalat" w:hAnsi="GHEA Grapalat"/>
        </w:rPr>
        <w:t xml:space="preserve"> от </w:t>
      </w:r>
      <w:r w:rsidR="00283821">
        <w:rPr>
          <w:rFonts w:ascii="GHEA Grapalat" w:hAnsi="GHEA Grapalat"/>
          <w:lang w:val="hy-AM"/>
        </w:rPr>
        <w:t>28</w:t>
      </w:r>
      <w:r w:rsidR="00607964">
        <w:rPr>
          <w:rFonts w:ascii="GHEA Grapalat" w:hAnsi="GHEA Grapalat"/>
        </w:rPr>
        <w:t>.1</w:t>
      </w:r>
      <w:r w:rsidR="00283821">
        <w:rPr>
          <w:rFonts w:ascii="GHEA Grapalat" w:hAnsi="GHEA Grapalat"/>
          <w:lang w:val="hy-AM"/>
        </w:rPr>
        <w:t>1</w:t>
      </w:r>
      <w:r w:rsidR="00607964">
        <w:rPr>
          <w:rFonts w:ascii="GHEA Grapalat" w:hAnsi="GHEA Grapalat"/>
        </w:rPr>
        <w:t>.202</w:t>
      </w:r>
      <w:r w:rsidR="00283821">
        <w:rPr>
          <w:rFonts w:ascii="GHEA Grapalat" w:hAnsi="GHEA Grapalat"/>
          <w:lang w:val="hy-AM"/>
        </w:rPr>
        <w:t>5</w:t>
      </w:r>
      <w:r w:rsidRPr="00447042">
        <w:rPr>
          <w:rFonts w:ascii="GHEA Grapalat" w:hAnsi="GHEA Grapalat"/>
        </w:rPr>
        <w:t>г.</w:t>
      </w:r>
    </w:p>
    <w:p w14:paraId="7A5B078C" w14:textId="77777777" w:rsidR="000763E5" w:rsidRPr="003A1EBB" w:rsidRDefault="000763E5" w:rsidP="00B46D58">
      <w:pPr>
        <w:pStyle w:val="BodyText"/>
        <w:widowControl w:val="0"/>
        <w:spacing w:after="160"/>
        <w:ind w:right="-7" w:firstLine="567"/>
        <w:jc w:val="center"/>
        <w:rPr>
          <w:rFonts w:ascii="GHEA Grapalat" w:hAnsi="GHEA Grapalat"/>
        </w:rPr>
      </w:pPr>
    </w:p>
    <w:p w14:paraId="113D8338" w14:textId="52E0BC62" w:rsidR="00096865" w:rsidRPr="00EA042A" w:rsidRDefault="00283821" w:rsidP="00B46D58">
      <w:pPr>
        <w:pStyle w:val="BodyText"/>
        <w:widowControl w:val="0"/>
        <w:spacing w:after="160"/>
        <w:ind w:right="-7" w:firstLine="567"/>
        <w:jc w:val="center"/>
        <w:rPr>
          <w:rFonts w:ascii="GHEA Grapalat" w:hAnsi="GHEA Grapalat"/>
          <w:sz w:val="32"/>
        </w:rPr>
      </w:pPr>
      <w:r w:rsidRPr="00EA042A">
        <w:rPr>
          <w:rFonts w:ascii="GHEA Grapalat" w:hAnsi="GHEA Grapalat"/>
          <w:i/>
          <w:sz w:val="32"/>
        </w:rPr>
        <w:t>"</w:t>
      </w:r>
      <w:r w:rsidRPr="00EA042A">
        <w:rPr>
          <w:rFonts w:ascii="GHEA Grapalat" w:hAnsi="GHEA Grapalat"/>
          <w:sz w:val="32"/>
        </w:rPr>
        <w:t xml:space="preserve"> МЕРИЯ ГОРОДА ЕРЕВАН</w:t>
      </w:r>
      <w:r w:rsidRPr="00EA042A">
        <w:rPr>
          <w:rFonts w:ascii="GHEA Grapalat" w:hAnsi="GHEA Grapalat"/>
          <w:i/>
          <w:sz w:val="32"/>
        </w:rPr>
        <w:t xml:space="preserve"> "</w:t>
      </w:r>
    </w:p>
    <w:p w14:paraId="45EB89F1" w14:textId="77777777"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6E4D853D" w14:textId="284D643E" w:rsidR="00096865" w:rsidRPr="00EA042A" w:rsidRDefault="00BB4A87" w:rsidP="00B8109A">
      <w:pPr>
        <w:jc w:val="center"/>
        <w:rPr>
          <w:rFonts w:ascii="GHEA Grapalat" w:hAnsi="GHEA Grapalat"/>
        </w:rPr>
      </w:pPr>
      <w:r w:rsidRPr="009044F1">
        <w:rPr>
          <w:rFonts w:ascii="GHEA Grapalat" w:hAnsi="GHEA Grapalat"/>
        </w:rPr>
        <w:t xml:space="preserve">НА </w:t>
      </w:r>
      <w:r>
        <w:rPr>
          <w:rFonts w:ascii="GHEA Grapalat" w:hAnsi="GHEA Grapalat"/>
        </w:rPr>
        <w:t>ЗАПРОС КОТИРОВОК</w:t>
      </w:r>
      <w:r w:rsidRPr="009044F1">
        <w:rPr>
          <w:rFonts w:ascii="GHEA Grapalat" w:hAnsi="GHEA Grapalat"/>
        </w:rPr>
        <w:t xml:space="preserve">, ОБЪЯВЛЕННЫЙ </w:t>
      </w:r>
      <w:r w:rsidR="00283821" w:rsidRPr="00283821">
        <w:rPr>
          <w:rFonts w:ascii="GHEA Grapalat" w:hAnsi="GHEA Grapalat"/>
        </w:rPr>
        <w:t xml:space="preserve">КОНКУРС НА ЗАКУПКУ ОБОРУДОВАНИЯ ДЛЯ АППАРАТА ГЛАВЫ АДМИНИСТРАТИВНОГО РАЙОНА КАНАКЕР-ЗЕЙТУН ДЛЯ НУЖД </w:t>
      </w:r>
      <w:r>
        <w:rPr>
          <w:rFonts w:ascii="GHEA Grapalat" w:hAnsi="GHEA Grapalat"/>
        </w:rPr>
        <w:t>МЕРИИ ГОРОДА ЕРЕВАНА</w:t>
      </w:r>
    </w:p>
    <w:p w14:paraId="2EFD58BE" w14:textId="77777777" w:rsidR="00CE0D95" w:rsidRPr="009044F1" w:rsidRDefault="00CE0D95" w:rsidP="00B46D58">
      <w:pPr>
        <w:pStyle w:val="BodyText"/>
        <w:widowControl w:val="0"/>
        <w:spacing w:after="160"/>
        <w:ind w:right="-7" w:firstLine="567"/>
        <w:jc w:val="center"/>
        <w:rPr>
          <w:rFonts w:ascii="GHEA Grapalat" w:hAnsi="GHEA Grapalat"/>
        </w:rPr>
      </w:pPr>
    </w:p>
    <w:p w14:paraId="11003E84" w14:textId="77777777" w:rsidR="004B55C4" w:rsidRPr="004B55C4" w:rsidRDefault="004B55C4" w:rsidP="004B55C4">
      <w:pPr>
        <w:ind w:firstLine="708"/>
        <w:jc w:val="both"/>
        <w:rPr>
          <w:rFonts w:ascii="GHEA Grapalat" w:hAnsi="GHEA Grapalat"/>
          <w:i/>
        </w:rPr>
      </w:pPr>
      <w:r w:rsidRPr="004B55C4">
        <w:rPr>
          <w:rFonts w:ascii="GHEA Grapalat" w:hAnsi="GHEA Grapalat"/>
          <w:i/>
        </w:rPr>
        <w:t>Уважаемый участник, перед подготовкой и подачей заявки, пожалуйста, внимательно изучите настоящее приглашение, так как заявки, не соответствующие условиям приглашения, подлежат отклонению.</w:t>
      </w:r>
    </w:p>
    <w:p w14:paraId="516B0895" w14:textId="77777777" w:rsidR="004B55C4" w:rsidRPr="004B55C4" w:rsidRDefault="004B55C4" w:rsidP="004B55C4">
      <w:pPr>
        <w:ind w:firstLine="708"/>
        <w:jc w:val="both"/>
        <w:rPr>
          <w:rFonts w:ascii="GHEA Grapalat" w:hAnsi="GHEA Grapalat"/>
          <w:i/>
        </w:rPr>
      </w:pPr>
      <w:r w:rsidRPr="004B55C4">
        <w:rPr>
          <w:rFonts w:ascii="GHEA Grapalat" w:hAnsi="GHEA Grapalat"/>
          <w:i/>
        </w:rPr>
        <w:t>Если вы не зарегистрированы в электронной системе закупок, но желаете участвовать в данной процедуре, то для подачи заявки вам необходимо самостоятельно зарегистрироваться в системе Armeps (www.armeps.am). Условия регистрации в системе изложены в руководстве пользователя электронной системы закупок Armeps «Экономический оператор», размещенном в разделе «Законодательство» официального бюллетеня закупок на сайте www.procurement.am.</w:t>
      </w:r>
    </w:p>
    <w:p w14:paraId="12352E49" w14:textId="77777777" w:rsidR="004B55C4" w:rsidRPr="004B55C4" w:rsidRDefault="004B55C4" w:rsidP="004B55C4">
      <w:pPr>
        <w:ind w:firstLine="708"/>
        <w:jc w:val="both"/>
        <w:rPr>
          <w:rFonts w:ascii="GHEA Grapalat" w:hAnsi="GHEA Grapalat"/>
          <w:i/>
        </w:rPr>
      </w:pPr>
      <w:r w:rsidRPr="004B55C4">
        <w:rPr>
          <w:rFonts w:ascii="GHEA Grapalat" w:hAnsi="GHEA Grapalat"/>
          <w:i/>
        </w:rPr>
        <w:t>Руководство доступно по следующей ссылке: http://gnumner.am/hy/page/ughecuycner_dzernarkner/.</w:t>
      </w:r>
    </w:p>
    <w:p w14:paraId="1D3D62C4" w14:textId="77777777" w:rsidR="004B55C4" w:rsidRPr="004B55C4" w:rsidRDefault="004B55C4" w:rsidP="004B55C4">
      <w:pPr>
        <w:ind w:firstLine="708"/>
        <w:jc w:val="both"/>
        <w:rPr>
          <w:rFonts w:ascii="GHEA Grapalat" w:hAnsi="GHEA Grapalat"/>
          <w:i/>
        </w:rPr>
      </w:pPr>
      <w:r w:rsidRPr="004B55C4">
        <w:rPr>
          <w:rFonts w:ascii="GHEA Grapalat" w:hAnsi="GHEA Grapalat"/>
          <w:i/>
        </w:rPr>
        <w:t>При этом:</w:t>
      </w:r>
    </w:p>
    <w:p w14:paraId="5702AE2D" w14:textId="77777777" w:rsidR="004B55C4" w:rsidRPr="004B55C4" w:rsidRDefault="004B55C4" w:rsidP="004B55C4">
      <w:pPr>
        <w:ind w:firstLine="708"/>
        <w:jc w:val="both"/>
        <w:rPr>
          <w:rFonts w:ascii="GHEA Grapalat" w:hAnsi="GHEA Grapalat"/>
          <w:i/>
        </w:rPr>
      </w:pPr>
      <w:r w:rsidRPr="004B55C4">
        <w:rPr>
          <w:rFonts w:ascii="GHEA Grapalat" w:hAnsi="GHEA Grapalat"/>
          <w:i/>
        </w:rPr>
        <w:t>- при подаче заявки в электронную систему закупок Armeps (www.armeps.am) (далее – система) необходимо руководствоваться Руководством по осуществлению электронных закупок, размещенным в подразделе «Руководства, руководства» раздела «Законодательство» официального бюллетеня закупок на сайте www.procurement.am.</w:t>
      </w:r>
    </w:p>
    <w:p w14:paraId="1CE0DE4C" w14:textId="77777777" w:rsidR="004B55C4" w:rsidRPr="004B55C4" w:rsidRDefault="004B55C4" w:rsidP="004B55C4">
      <w:pPr>
        <w:ind w:firstLine="708"/>
        <w:jc w:val="both"/>
        <w:rPr>
          <w:rFonts w:ascii="GHEA Grapalat" w:hAnsi="GHEA Grapalat"/>
          <w:i/>
        </w:rPr>
      </w:pPr>
    </w:p>
    <w:p w14:paraId="79BCDD4D" w14:textId="77777777" w:rsidR="004B55C4" w:rsidRPr="004B55C4" w:rsidRDefault="004B55C4" w:rsidP="004B55C4">
      <w:pPr>
        <w:ind w:firstLine="708"/>
        <w:jc w:val="both"/>
        <w:rPr>
          <w:rFonts w:ascii="GHEA Grapalat" w:hAnsi="GHEA Grapalat"/>
          <w:i/>
        </w:rPr>
      </w:pPr>
      <w:r w:rsidRPr="004B55C4">
        <w:rPr>
          <w:rFonts w:ascii="GHEA Grapalat" w:hAnsi="GHEA Grapalat"/>
          <w:i/>
        </w:rPr>
        <w:t>Руководство доступно по следующей ссылке: http://gnumner.am/hy/page/ughecuycner_dzernarkner/.</w:t>
      </w:r>
    </w:p>
    <w:p w14:paraId="5D82CF0D" w14:textId="77777777" w:rsidR="004B55C4" w:rsidRPr="004B55C4" w:rsidRDefault="004B55C4" w:rsidP="004B55C4">
      <w:pPr>
        <w:ind w:firstLine="708"/>
        <w:jc w:val="both"/>
        <w:rPr>
          <w:rFonts w:ascii="GHEA Grapalat" w:hAnsi="GHEA Grapalat"/>
          <w:i/>
        </w:rPr>
      </w:pPr>
      <w:r w:rsidRPr="004B55C4">
        <w:rPr>
          <w:rFonts w:ascii="GHEA Grapalat" w:hAnsi="GHEA Grapalat"/>
          <w:i/>
        </w:rPr>
        <w:t>- в случае возникновения вопросов и проблем, связанных с системой, можно обратиться к заказчику, а также в Министерство финансов Республики Армения (далее – уполномоченный орган) по адресу: г. Ереван, ул. Мелик-Адамяна, 1 (тел.: (+37411) 28-93-20).</w:t>
      </w:r>
    </w:p>
    <w:p w14:paraId="1EEBC06C" w14:textId="7E4E1E21" w:rsidR="00283821" w:rsidRDefault="004B55C4" w:rsidP="004B55C4">
      <w:pPr>
        <w:ind w:firstLine="708"/>
        <w:jc w:val="both"/>
        <w:rPr>
          <w:rFonts w:ascii="GHEA Grapalat" w:hAnsi="GHEA Grapalat"/>
          <w:i/>
          <w:lang w:val="hy-AM"/>
        </w:rPr>
      </w:pPr>
      <w:r w:rsidRPr="004B55C4">
        <w:rPr>
          <w:rFonts w:ascii="GHEA Grapalat" w:hAnsi="GHEA Grapalat"/>
          <w:i/>
        </w:rPr>
        <w:t>Регистрация в системе и подача заявки бесплатны.</w:t>
      </w:r>
    </w:p>
    <w:p w14:paraId="75E51BC0" w14:textId="1350F2B5" w:rsidR="00160AE4" w:rsidRDefault="00160AE4" w:rsidP="00B46D58">
      <w:pPr>
        <w:widowControl w:val="0"/>
        <w:spacing w:after="160"/>
        <w:ind w:firstLine="567"/>
        <w:jc w:val="center"/>
        <w:rPr>
          <w:rFonts w:ascii="GHEA Grapalat" w:hAnsi="GHEA Grapalat" w:cs="Sylfaen"/>
          <w:b/>
        </w:rPr>
      </w:pPr>
    </w:p>
    <w:p w14:paraId="7C6EDB39" w14:textId="77777777" w:rsidR="004B55C4" w:rsidRDefault="004B55C4" w:rsidP="00B46D58">
      <w:pPr>
        <w:widowControl w:val="0"/>
        <w:spacing w:after="160"/>
        <w:ind w:firstLine="567"/>
        <w:jc w:val="center"/>
        <w:rPr>
          <w:rFonts w:ascii="GHEA Grapalat" w:hAnsi="GHEA Grapalat" w:cs="Sylfaen"/>
          <w:b/>
        </w:rPr>
      </w:pPr>
    </w:p>
    <w:p w14:paraId="153A85C1" w14:textId="77777777" w:rsidR="004B55C4" w:rsidRDefault="004B55C4" w:rsidP="00B46D58">
      <w:pPr>
        <w:widowControl w:val="0"/>
        <w:spacing w:after="160"/>
        <w:ind w:firstLine="567"/>
        <w:jc w:val="center"/>
        <w:rPr>
          <w:rFonts w:ascii="GHEA Grapalat" w:hAnsi="GHEA Grapalat" w:cs="Sylfaen"/>
          <w:b/>
        </w:rPr>
      </w:pPr>
    </w:p>
    <w:p w14:paraId="43E2614A" w14:textId="77777777" w:rsidR="004B55C4" w:rsidRPr="009044F1" w:rsidRDefault="004B55C4" w:rsidP="00B46D58">
      <w:pPr>
        <w:widowControl w:val="0"/>
        <w:spacing w:after="160"/>
        <w:ind w:firstLine="567"/>
        <w:jc w:val="center"/>
        <w:rPr>
          <w:rFonts w:ascii="GHEA Grapalat" w:hAnsi="GHEA Grapalat" w:cs="Sylfaen"/>
          <w:b/>
        </w:rPr>
      </w:pPr>
    </w:p>
    <w:p w14:paraId="716690D4"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14:paraId="06CF0D6E" w14:textId="77777777" w:rsidR="00160AE4" w:rsidRPr="009044F1" w:rsidRDefault="00160AE4" w:rsidP="00B46D58">
      <w:pPr>
        <w:widowControl w:val="0"/>
        <w:spacing w:after="160"/>
        <w:ind w:firstLine="567"/>
        <w:jc w:val="center"/>
        <w:rPr>
          <w:rFonts w:ascii="GHEA Grapalat" w:hAnsi="GHEA Grapalat"/>
          <w:i/>
        </w:rPr>
      </w:pPr>
    </w:p>
    <w:p w14:paraId="31466916" w14:textId="76C90BC3" w:rsidR="00EA042A" w:rsidRPr="00EC51C1" w:rsidRDefault="00F646F7" w:rsidP="00B8109A">
      <w:pPr>
        <w:jc w:val="center"/>
        <w:rPr>
          <w:rFonts w:ascii="GHEA Grapalat" w:hAnsi="GHEA Grapalat"/>
          <w:b/>
        </w:rPr>
      </w:pPr>
      <w:r>
        <w:rPr>
          <w:rFonts w:ascii="GHEA Grapalat" w:eastAsia="Calibri" w:hAnsi="GHEA Grapalat"/>
          <w:lang w:val="hy-AM"/>
        </w:rPr>
        <w:t>ПРИГЛАШЕНИЕ НА ПРИОБРЕТЕНИЕ</w:t>
      </w:r>
      <w:r>
        <w:rPr>
          <w:rFonts w:ascii="GHEA Grapalat" w:eastAsia="Calibri" w:hAnsi="GHEA Grapalat"/>
        </w:rPr>
        <w:t xml:space="preserve"> СПОРТИВНОГО ОБОРУДОВАНИЯ </w:t>
      </w:r>
      <w:r w:rsidR="00BB4A87" w:rsidRPr="00EC51C1">
        <w:rPr>
          <w:rFonts w:ascii="GHEA Grapalat" w:hAnsi="GHEA Grapalat"/>
          <w:b/>
        </w:rPr>
        <w:t>ДЛЯ НУЖД МЕРИИ ГОРОДА ЕРЕВАН</w:t>
      </w:r>
      <w:r w:rsidR="00BB4A87">
        <w:rPr>
          <w:rFonts w:ascii="GHEA Grapalat" w:hAnsi="GHEA Grapalat"/>
          <w:b/>
        </w:rPr>
        <w:t>А</w:t>
      </w:r>
    </w:p>
    <w:p w14:paraId="07BF76C3" w14:textId="77777777" w:rsidR="00F646F7" w:rsidRDefault="00F646F7" w:rsidP="00B46D58">
      <w:pPr>
        <w:widowControl w:val="0"/>
        <w:spacing w:after="160"/>
        <w:jc w:val="center"/>
        <w:rPr>
          <w:rFonts w:ascii="GHEA Grapalat" w:hAnsi="GHEA Grapalat"/>
          <w:b/>
        </w:rPr>
      </w:pPr>
    </w:p>
    <w:p w14:paraId="55E2FB3E" w14:textId="487691AD"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EC55FB" w:rsidRPr="005C5388">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0559CD90"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612FB34D" w14:textId="77777777" w:rsidR="002E069D" w:rsidRPr="008842CE" w:rsidRDefault="002E069D" w:rsidP="00B46D58">
      <w:pPr>
        <w:widowControl w:val="0"/>
        <w:spacing w:after="160"/>
        <w:jc w:val="center"/>
        <w:rPr>
          <w:rFonts w:ascii="GHEA Grapalat" w:hAnsi="GHEA Grapalat"/>
        </w:rPr>
      </w:pPr>
    </w:p>
    <w:p w14:paraId="7DFE6E54"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24DB9928"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78F6B20"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740D6B0F"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41D126BE"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0FC83073"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0DF77510"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9528CA6"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1EEAB218"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2CBF0AE0"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38110A25"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00BEEDF5"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37BB928B"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14:paraId="31F19D5D"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1D2EC6F0"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5C040760" w14:textId="77777777" w:rsidR="00283821" w:rsidRDefault="00450C30" w:rsidP="00283821">
      <w:pPr>
        <w:widowControl w:val="0"/>
        <w:tabs>
          <w:tab w:val="left" w:pos="1134"/>
        </w:tabs>
        <w:spacing w:after="160"/>
        <w:ind w:left="1134" w:hanging="567"/>
        <w:jc w:val="both"/>
        <w:rPr>
          <w:rFonts w:ascii="GHEA Grapalat" w:hAnsi="GHEA Grapalat"/>
          <w:lang w:val="hy-AM"/>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14037919" w14:textId="28759E9B" w:rsidR="00096865" w:rsidRPr="006D2DF7" w:rsidRDefault="00096865" w:rsidP="00F646F7">
      <w:pPr>
        <w:widowControl w:val="0"/>
        <w:tabs>
          <w:tab w:val="left" w:pos="1134"/>
        </w:tabs>
        <w:spacing w:after="160"/>
        <w:jc w:val="both"/>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607964">
        <w:rPr>
          <w:rFonts w:ascii="GHEA Grapalat" w:hAnsi="GHEA Grapalat"/>
          <w:b/>
          <w:spacing w:val="-6"/>
        </w:rPr>
        <w:t>ԵՔ-ԳՀԱՊՁԲ-2</w:t>
      </w:r>
      <w:r w:rsidR="00F646F7">
        <w:rPr>
          <w:rFonts w:ascii="GHEA Grapalat" w:hAnsi="GHEA Grapalat"/>
          <w:b/>
          <w:spacing w:val="-6"/>
        </w:rPr>
        <w:t>6</w:t>
      </w:r>
      <w:r w:rsidR="00607964">
        <w:rPr>
          <w:rFonts w:ascii="GHEA Grapalat" w:hAnsi="GHEA Grapalat"/>
          <w:b/>
          <w:spacing w:val="-6"/>
        </w:rPr>
        <w:t>/</w:t>
      </w:r>
      <w:r w:rsidR="00F646F7">
        <w:rPr>
          <w:rFonts w:ascii="GHEA Grapalat" w:hAnsi="GHEA Grapalat"/>
          <w:b/>
          <w:spacing w:val="-6"/>
        </w:rPr>
        <w:t>3</w:t>
      </w:r>
      <w:r w:rsidR="00EA042A" w:rsidRPr="005A3B0A">
        <w:rPr>
          <w:rFonts w:ascii="GHEA Grapalat" w:hAnsi="GHEA Grapalat"/>
          <w:spacing w:val="-6"/>
        </w:rPr>
        <w:t xml:space="preserve"> </w:t>
      </w:r>
      <w:r w:rsidRPr="006D2DF7">
        <w:rPr>
          <w:rFonts w:ascii="GHEA Grapalat" w:hAnsi="GHEA Grapalat"/>
          <w:spacing w:val="-6"/>
        </w:rPr>
        <w:t>(далее — процедура).</w:t>
      </w:r>
    </w:p>
    <w:p w14:paraId="644965C2"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lastRenderedPageBreak/>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w:t>
      </w:r>
      <w:r w:rsidR="008161F8" w:rsidRPr="008161F8">
        <w:t xml:space="preserve"> </w:t>
      </w:r>
      <w:r w:rsidR="008161F8" w:rsidRPr="008161F8">
        <w:rPr>
          <w:rFonts w:ascii="GHEA Grapalat" w:hAnsi="GHEA Grapalat"/>
          <w:b/>
        </w:rPr>
        <w:t>мэрии Еревана</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6ED1ADB9"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7D0281C6" w14:textId="77777777" w:rsidR="00926875" w:rsidRPr="009044F1" w:rsidRDefault="00926875" w:rsidP="00B46D58">
      <w:pPr>
        <w:pStyle w:val="BodyTextIndent2"/>
        <w:widowControl w:val="0"/>
        <w:spacing w:after="160"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6439749A"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0B3B128A" w14:textId="7F542A5A" w:rsidR="008161F8" w:rsidRPr="00ED6751" w:rsidRDefault="00A81DD5" w:rsidP="008161F8">
      <w:pPr>
        <w:pStyle w:val="FootnoteText"/>
        <w:tabs>
          <w:tab w:val="left" w:pos="1350"/>
        </w:tabs>
        <w:ind w:firstLine="90"/>
        <w:jc w:val="both"/>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hyperlink r:id="rId8" w:history="1">
        <w:r w:rsidR="007F357A" w:rsidRPr="00BA464A">
          <w:rPr>
            <w:rStyle w:val="Hyperlink"/>
            <w:rFonts w:ascii="GHEA Grapalat" w:hAnsi="GHEA Grapalat"/>
            <w:sz w:val="24"/>
            <w:szCs w:val="24"/>
            <w:lang w:val="en-US"/>
          </w:rPr>
          <w:t>narine</w:t>
        </w:r>
        <w:r w:rsidR="007F357A" w:rsidRPr="00BA464A">
          <w:rPr>
            <w:rStyle w:val="Hyperlink"/>
            <w:rFonts w:ascii="GHEA Grapalat" w:hAnsi="GHEA Grapalat"/>
            <w:sz w:val="24"/>
            <w:szCs w:val="24"/>
          </w:rPr>
          <w:t>.</w:t>
        </w:r>
        <w:r w:rsidR="007F357A" w:rsidRPr="00BA464A">
          <w:rPr>
            <w:rStyle w:val="Hyperlink"/>
            <w:rFonts w:ascii="GHEA Grapalat" w:hAnsi="GHEA Grapalat"/>
            <w:sz w:val="24"/>
            <w:szCs w:val="24"/>
            <w:lang w:val="en-US"/>
          </w:rPr>
          <w:t>ghazaryan</w:t>
        </w:r>
        <w:r w:rsidR="007F357A" w:rsidRPr="00BA464A">
          <w:rPr>
            <w:rStyle w:val="Hyperlink"/>
            <w:rFonts w:ascii="GHEA Grapalat" w:hAnsi="GHEA Grapalat"/>
            <w:sz w:val="24"/>
            <w:szCs w:val="24"/>
          </w:rPr>
          <w:t>@</w:t>
        </w:r>
        <w:r w:rsidR="007F357A" w:rsidRPr="00BA464A">
          <w:rPr>
            <w:rStyle w:val="Hyperlink"/>
            <w:rFonts w:ascii="GHEA Grapalat" w:hAnsi="GHEA Grapalat"/>
            <w:sz w:val="24"/>
            <w:szCs w:val="24"/>
            <w:lang w:val="en-US"/>
          </w:rPr>
          <w:t>yerevan</w:t>
        </w:r>
        <w:r w:rsidR="007F357A" w:rsidRPr="00BA464A">
          <w:rPr>
            <w:rStyle w:val="Hyperlink"/>
            <w:rFonts w:ascii="GHEA Grapalat" w:hAnsi="GHEA Grapalat"/>
            <w:sz w:val="24"/>
            <w:szCs w:val="24"/>
          </w:rPr>
          <w:t>.</w:t>
        </w:r>
        <w:r w:rsidR="007F357A" w:rsidRPr="00BA464A">
          <w:rPr>
            <w:rStyle w:val="Hyperlink"/>
            <w:rFonts w:ascii="GHEA Grapalat" w:hAnsi="GHEA Grapalat"/>
            <w:sz w:val="24"/>
            <w:szCs w:val="24"/>
            <w:lang w:val="en-US"/>
          </w:rPr>
          <w:t>am</w:t>
        </w:r>
      </w:hyperlink>
    </w:p>
    <w:p w14:paraId="7442DC65" w14:textId="77777777" w:rsidR="003E1421" w:rsidRPr="009044F1" w:rsidRDefault="003E1421" w:rsidP="00B46D58">
      <w:pPr>
        <w:pStyle w:val="BodyTextIndent2"/>
        <w:widowControl w:val="0"/>
        <w:spacing w:after="160" w:line="240" w:lineRule="auto"/>
        <w:ind w:firstLine="567"/>
        <w:rPr>
          <w:rFonts w:ascii="GHEA Grapalat" w:hAnsi="GHEA Grapalat"/>
          <w:sz w:val="24"/>
          <w:szCs w:val="24"/>
        </w:rPr>
      </w:pPr>
    </w:p>
    <w:p w14:paraId="440E0B99"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69DFBEA0" w14:textId="77777777" w:rsidR="00096865" w:rsidRPr="009044F1" w:rsidRDefault="00096865" w:rsidP="00B46D58">
      <w:pPr>
        <w:pStyle w:val="Heading3"/>
        <w:keepNext w:val="0"/>
        <w:widowControl w:val="0"/>
        <w:spacing w:after="160" w:line="240" w:lineRule="auto"/>
        <w:rPr>
          <w:rFonts w:ascii="GHEA Grapalat" w:hAnsi="GHEA Grapalat"/>
          <w:sz w:val="24"/>
          <w:szCs w:val="24"/>
        </w:rPr>
      </w:pPr>
    </w:p>
    <w:p w14:paraId="47A0FC5B"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05FE0F0C" w14:textId="4F88BEF6" w:rsidR="00096865" w:rsidRPr="009044F1" w:rsidRDefault="00845AA5" w:rsidP="00B8109A">
      <w:pPr>
        <w:jc w:val="center"/>
        <w:rPr>
          <w:rFonts w:ascii="GHEA Grapalat" w:hAnsi="GHEA Grapalat"/>
          <w:i/>
        </w:rPr>
      </w:pPr>
      <w:r w:rsidRPr="009044F1">
        <w:rPr>
          <w:rFonts w:ascii="GHEA Grapalat" w:hAnsi="GHEA Grapalat"/>
        </w:rPr>
        <w:t>1.1</w:t>
      </w:r>
      <w:r w:rsidR="008E6E51" w:rsidRPr="008E6E51">
        <w:rPr>
          <w:rFonts w:ascii="GHEA Grapalat" w:hAnsi="GHEA Grapalat"/>
        </w:rPr>
        <w:t>.</w:t>
      </w:r>
      <w:r w:rsidR="00F63BBB" w:rsidRPr="00090699">
        <w:rPr>
          <w:rFonts w:ascii="GHEA Grapalat" w:hAnsi="GHEA Grapalat"/>
        </w:rPr>
        <w:tab/>
      </w:r>
      <w:r w:rsidRPr="009044F1">
        <w:rPr>
          <w:rFonts w:ascii="GHEA Grapalat" w:hAnsi="GHEA Grapalat"/>
        </w:rPr>
        <w:t>Предметом</w:t>
      </w:r>
      <w:r w:rsidR="008161F8">
        <w:rPr>
          <w:rFonts w:ascii="GHEA Grapalat" w:hAnsi="GHEA Grapalat"/>
        </w:rPr>
        <w:t xml:space="preserve"> закупки является </w:t>
      </w:r>
      <w:r w:rsidR="00607964">
        <w:rPr>
          <w:rFonts w:ascii="GHEA Grapalat" w:eastAsia="Calibri" w:hAnsi="GHEA Grapalat"/>
          <w:lang w:val="hy-AM"/>
        </w:rPr>
        <w:t xml:space="preserve">Приглашение на приобретение </w:t>
      </w:r>
      <w:r w:rsidR="007F357A" w:rsidRPr="007F357A">
        <w:rPr>
          <w:rFonts w:ascii="GHEA Grapalat" w:eastAsia="Calibri" w:hAnsi="GHEA Grapalat"/>
          <w:lang w:val="hy-AM"/>
        </w:rPr>
        <w:t xml:space="preserve">спортивного оборудования для главы </w:t>
      </w:r>
      <w:r w:rsidR="007F357A">
        <w:rPr>
          <w:rFonts w:ascii="GHEA Grapalat" w:eastAsia="Calibri" w:hAnsi="GHEA Grapalat"/>
          <w:lang w:val="hy-AM"/>
        </w:rPr>
        <w:t>A</w:t>
      </w:r>
      <w:r w:rsidR="007F357A" w:rsidRPr="007F357A">
        <w:rPr>
          <w:rFonts w:ascii="GHEA Grapalat" w:eastAsia="Calibri" w:hAnsi="GHEA Grapalat"/>
          <w:lang w:val="hy-AM"/>
        </w:rPr>
        <w:t xml:space="preserve">дминистративного района </w:t>
      </w:r>
      <w:r w:rsidR="007F357A">
        <w:rPr>
          <w:rFonts w:ascii="GHEA Grapalat" w:eastAsia="Calibri" w:hAnsi="GHEA Grapalat"/>
        </w:rPr>
        <w:t>К</w:t>
      </w:r>
      <w:r w:rsidR="007F357A" w:rsidRPr="007F357A">
        <w:rPr>
          <w:rFonts w:ascii="GHEA Grapalat" w:eastAsia="Calibri" w:hAnsi="GHEA Grapalat"/>
          <w:lang w:val="hy-AM"/>
        </w:rPr>
        <w:t>анакер-</w:t>
      </w:r>
      <w:r w:rsidR="007F357A">
        <w:rPr>
          <w:rFonts w:ascii="GHEA Grapalat" w:eastAsia="Calibri" w:hAnsi="GHEA Grapalat"/>
        </w:rPr>
        <w:t>З</w:t>
      </w:r>
      <w:r w:rsidR="007F357A" w:rsidRPr="007F357A">
        <w:rPr>
          <w:rFonts w:ascii="GHEA Grapalat" w:eastAsia="Calibri" w:hAnsi="GHEA Grapalat"/>
          <w:lang w:val="hy-AM"/>
        </w:rPr>
        <w:t xml:space="preserve">ейтун </w:t>
      </w:r>
      <w:r w:rsidR="00607964">
        <w:rPr>
          <w:rFonts w:ascii="GHEA Grapalat" w:eastAsia="Calibri" w:hAnsi="GHEA Grapalat"/>
          <w:lang w:val="hy-AM"/>
        </w:rPr>
        <w:t>г.Еревана</w:t>
      </w:r>
      <w:r w:rsidRPr="009044F1">
        <w:rPr>
          <w:rFonts w:ascii="GHEA Grapalat" w:hAnsi="GHEA Grapalat"/>
        </w:rPr>
        <w:t xml:space="preserve">(далее — также товар) для нужд </w:t>
      </w:r>
      <w:r w:rsidR="008161F8" w:rsidRPr="00BA10E8">
        <w:rPr>
          <w:rFonts w:ascii="GHEA Grapalat" w:hAnsi="GHEA Grapalat"/>
        </w:rPr>
        <w:t>мэрии Еревана</w:t>
      </w:r>
      <w:r w:rsidR="008161F8" w:rsidRPr="008161F8">
        <w:rPr>
          <w:rFonts w:ascii="GHEA Grapalat" w:hAnsi="GHEA Grapalat"/>
        </w:rPr>
        <w:t xml:space="preserve"> </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15"/>
        <w:gridCol w:w="1402"/>
        <w:gridCol w:w="6317"/>
      </w:tblGrid>
      <w:tr w:rsidR="007D5D63" w:rsidRPr="009044F1" w14:paraId="171AC8CC" w14:textId="77777777" w:rsidTr="007D5D63">
        <w:trPr>
          <w:jc w:val="center"/>
        </w:trPr>
        <w:tc>
          <w:tcPr>
            <w:tcW w:w="2917" w:type="dxa"/>
            <w:gridSpan w:val="2"/>
            <w:vAlign w:val="center"/>
          </w:tcPr>
          <w:p w14:paraId="7E93E69E" w14:textId="77777777" w:rsidR="007D5D63" w:rsidRPr="009044F1" w:rsidRDefault="007D5D63" w:rsidP="008A581B">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317" w:type="dxa"/>
            <w:vMerge w:val="restart"/>
            <w:vAlign w:val="center"/>
          </w:tcPr>
          <w:p w14:paraId="0B03427F" w14:textId="77777777" w:rsidR="007D5D63" w:rsidRPr="009044F1" w:rsidRDefault="007D5D63"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3847EC" w:rsidRPr="009044F1" w14:paraId="172EFD36" w14:textId="77777777" w:rsidTr="00E707F4">
        <w:trPr>
          <w:jc w:val="center"/>
        </w:trPr>
        <w:tc>
          <w:tcPr>
            <w:tcW w:w="1515" w:type="dxa"/>
          </w:tcPr>
          <w:p w14:paraId="7995F899" w14:textId="77777777" w:rsidR="003847EC" w:rsidRDefault="003847EC" w:rsidP="003847EC">
            <w:r w:rsidRPr="0053628D">
              <w:rPr>
                <w:rFonts w:ascii="GHEA Grapalat" w:hAnsi="GHEA Grapalat"/>
              </w:rPr>
              <w:t>которые сгруппированы в лоты</w:t>
            </w:r>
          </w:p>
        </w:tc>
        <w:tc>
          <w:tcPr>
            <w:tcW w:w="1402" w:type="dxa"/>
          </w:tcPr>
          <w:p w14:paraId="096EF228" w14:textId="77777777" w:rsidR="003847EC" w:rsidRPr="00FD0E98" w:rsidRDefault="00FD0E98" w:rsidP="003847EC">
            <w:r w:rsidRPr="00FD0E98">
              <w:rPr>
                <w:rFonts w:ascii="GHEA Grapalat" w:hAnsi="GHEA Grapalat"/>
              </w:rPr>
              <w:t>Цена закупки Арм Драм</w:t>
            </w:r>
          </w:p>
        </w:tc>
        <w:tc>
          <w:tcPr>
            <w:tcW w:w="6317" w:type="dxa"/>
            <w:vMerge/>
          </w:tcPr>
          <w:p w14:paraId="004CA3A7" w14:textId="77777777" w:rsidR="003847EC" w:rsidRPr="009044F1" w:rsidRDefault="003847EC" w:rsidP="003847EC">
            <w:pPr>
              <w:pStyle w:val="BodyTextIndent2"/>
              <w:widowControl w:val="0"/>
              <w:spacing w:after="120" w:line="240" w:lineRule="auto"/>
              <w:ind w:firstLine="0"/>
              <w:rPr>
                <w:rFonts w:ascii="GHEA Grapalat" w:hAnsi="GHEA Grapalat"/>
                <w:sz w:val="24"/>
                <w:szCs w:val="24"/>
                <w:u w:val="single"/>
              </w:rPr>
            </w:pPr>
          </w:p>
        </w:tc>
      </w:tr>
      <w:tr w:rsidR="00487285" w:rsidRPr="009044F1" w14:paraId="7B800B41" w14:textId="77777777" w:rsidTr="00A00D7E">
        <w:trPr>
          <w:trHeight w:val="671"/>
          <w:jc w:val="center"/>
        </w:trPr>
        <w:tc>
          <w:tcPr>
            <w:tcW w:w="1515" w:type="dxa"/>
            <w:vAlign w:val="center"/>
          </w:tcPr>
          <w:p w14:paraId="00B4B54C" w14:textId="77777777" w:rsidR="00487285" w:rsidRPr="00206493" w:rsidRDefault="00487285" w:rsidP="00487285">
            <w:pPr>
              <w:jc w:val="center"/>
              <w:rPr>
                <w:rFonts w:ascii="GHEA Grapalat" w:hAnsi="GHEA Grapalat"/>
                <w:sz w:val="20"/>
                <w:szCs w:val="20"/>
                <w:lang w:val="en-US"/>
              </w:rPr>
            </w:pPr>
            <w:r w:rsidRPr="00206493">
              <w:rPr>
                <w:rFonts w:ascii="GHEA Grapalat" w:hAnsi="GHEA Grapalat"/>
                <w:sz w:val="20"/>
                <w:szCs w:val="20"/>
                <w:lang w:val="en-US"/>
              </w:rPr>
              <w:t>1</w:t>
            </w:r>
          </w:p>
        </w:tc>
        <w:tc>
          <w:tcPr>
            <w:tcW w:w="1402" w:type="dxa"/>
            <w:vAlign w:val="center"/>
          </w:tcPr>
          <w:p w14:paraId="2F9BDAB1" w14:textId="4EAF2620" w:rsidR="00487285" w:rsidRPr="00F70DD9" w:rsidRDefault="00487285" w:rsidP="00487285">
            <w:pPr>
              <w:pStyle w:val="BodyTextIndent2"/>
              <w:spacing w:line="240" w:lineRule="auto"/>
              <w:ind w:firstLine="0"/>
              <w:jc w:val="center"/>
              <w:rPr>
                <w:rFonts w:ascii="GHEA Grapalat" w:hAnsi="GHEA Grapalat"/>
                <w:szCs w:val="16"/>
                <w:lang w:val="en-US"/>
              </w:rPr>
            </w:pPr>
            <w:r>
              <w:rPr>
                <w:rFonts w:ascii="GHEA Grapalat" w:hAnsi="GHEA Grapalat" w:cs="Calibri"/>
                <w:bCs/>
                <w:iCs/>
                <w:lang w:val="hy-AM"/>
              </w:rPr>
              <w:t>470000</w:t>
            </w:r>
          </w:p>
        </w:tc>
        <w:tc>
          <w:tcPr>
            <w:tcW w:w="6317" w:type="dxa"/>
          </w:tcPr>
          <w:p w14:paraId="64325F54" w14:textId="22F13F6C" w:rsidR="00487285" w:rsidRPr="00487285" w:rsidRDefault="00487285" w:rsidP="00487285">
            <w:pPr>
              <w:jc w:val="center"/>
              <w:rPr>
                <w:rFonts w:ascii="GHEA Grapalat" w:hAnsi="GHEA Grapalat" w:cs="Calibri"/>
                <w:color w:val="000000"/>
                <w:sz w:val="20"/>
                <w:szCs w:val="20"/>
              </w:rPr>
            </w:pPr>
            <w:r w:rsidRPr="00487285">
              <w:rPr>
                <w:rFonts w:ascii="GHEA Grapalat" w:hAnsi="GHEA Grapalat"/>
                <w:sz w:val="20"/>
                <w:szCs w:val="20"/>
              </w:rPr>
              <w:t>Тренажер Гребной</w:t>
            </w:r>
          </w:p>
        </w:tc>
      </w:tr>
      <w:tr w:rsidR="00487285" w:rsidRPr="009044F1" w14:paraId="3B881542" w14:textId="77777777" w:rsidTr="00A00D7E">
        <w:trPr>
          <w:trHeight w:val="671"/>
          <w:jc w:val="center"/>
        </w:trPr>
        <w:tc>
          <w:tcPr>
            <w:tcW w:w="1515" w:type="dxa"/>
            <w:vAlign w:val="center"/>
          </w:tcPr>
          <w:p w14:paraId="3EBEAEBE" w14:textId="421F51FA" w:rsidR="00487285" w:rsidRPr="00607964" w:rsidRDefault="00487285" w:rsidP="00487285">
            <w:pPr>
              <w:jc w:val="center"/>
              <w:rPr>
                <w:rFonts w:ascii="GHEA Grapalat" w:hAnsi="GHEA Grapalat"/>
                <w:sz w:val="20"/>
                <w:szCs w:val="20"/>
                <w:lang w:val="hy-AM"/>
              </w:rPr>
            </w:pPr>
            <w:r>
              <w:rPr>
                <w:rFonts w:ascii="GHEA Grapalat" w:hAnsi="GHEA Grapalat"/>
                <w:sz w:val="20"/>
                <w:szCs w:val="20"/>
                <w:lang w:val="hy-AM"/>
              </w:rPr>
              <w:t>2</w:t>
            </w:r>
          </w:p>
        </w:tc>
        <w:tc>
          <w:tcPr>
            <w:tcW w:w="1402" w:type="dxa"/>
            <w:vAlign w:val="center"/>
          </w:tcPr>
          <w:p w14:paraId="3442912E" w14:textId="6386DDB7" w:rsidR="00487285" w:rsidRDefault="00487285" w:rsidP="00487285">
            <w:pPr>
              <w:pStyle w:val="BodyTextIndent2"/>
              <w:spacing w:line="240" w:lineRule="auto"/>
              <w:ind w:firstLine="0"/>
              <w:jc w:val="center"/>
              <w:rPr>
                <w:rFonts w:ascii="GHEA Grapalat" w:hAnsi="GHEA Grapalat"/>
                <w:szCs w:val="16"/>
                <w:lang w:val="en-US"/>
              </w:rPr>
            </w:pPr>
            <w:r>
              <w:rPr>
                <w:rFonts w:ascii="GHEA Grapalat" w:hAnsi="GHEA Grapalat" w:cs="Calibri"/>
                <w:bCs/>
                <w:iCs/>
                <w:lang w:val="hy-AM"/>
              </w:rPr>
              <w:t>470000</w:t>
            </w:r>
          </w:p>
        </w:tc>
        <w:tc>
          <w:tcPr>
            <w:tcW w:w="6317" w:type="dxa"/>
          </w:tcPr>
          <w:p w14:paraId="78C86999" w14:textId="4D362539" w:rsidR="00487285" w:rsidRPr="00487285" w:rsidRDefault="00487285" w:rsidP="00487285">
            <w:pPr>
              <w:pStyle w:val="HTMLPreformatted"/>
              <w:shd w:val="clear" w:color="auto" w:fill="F8F9FA"/>
              <w:spacing w:after="200"/>
              <w:jc w:val="center"/>
              <w:rPr>
                <w:rStyle w:val="y2iqfc"/>
                <w:rFonts w:ascii="GHEA Grapalat" w:hAnsi="GHEA Grapalat"/>
                <w:color w:val="202124"/>
              </w:rPr>
            </w:pPr>
            <w:proofErr w:type="spellStart"/>
            <w:r w:rsidRPr="00487285">
              <w:rPr>
                <w:rFonts w:ascii="GHEA Grapalat" w:hAnsi="GHEA Grapalat"/>
              </w:rPr>
              <w:t>Тренажер</w:t>
            </w:r>
            <w:proofErr w:type="spellEnd"/>
            <w:r w:rsidRPr="00487285">
              <w:rPr>
                <w:rFonts w:ascii="GHEA Grapalat" w:hAnsi="GHEA Grapalat"/>
              </w:rPr>
              <w:t xml:space="preserve"> </w:t>
            </w:r>
            <w:proofErr w:type="spellStart"/>
            <w:r w:rsidRPr="00487285">
              <w:rPr>
                <w:rFonts w:ascii="GHEA Grapalat" w:hAnsi="GHEA Grapalat"/>
              </w:rPr>
              <w:t>Эллиптический</w:t>
            </w:r>
            <w:proofErr w:type="spellEnd"/>
          </w:p>
        </w:tc>
      </w:tr>
      <w:tr w:rsidR="00487285" w:rsidRPr="009044F1" w14:paraId="09ACB819" w14:textId="77777777" w:rsidTr="00A00D7E">
        <w:trPr>
          <w:trHeight w:val="671"/>
          <w:jc w:val="center"/>
        </w:trPr>
        <w:tc>
          <w:tcPr>
            <w:tcW w:w="1515" w:type="dxa"/>
            <w:vAlign w:val="center"/>
          </w:tcPr>
          <w:p w14:paraId="6A5C06B6" w14:textId="4698B4D1" w:rsidR="00487285" w:rsidRPr="00607964" w:rsidRDefault="00487285" w:rsidP="00487285">
            <w:pPr>
              <w:jc w:val="center"/>
              <w:rPr>
                <w:rFonts w:ascii="GHEA Grapalat" w:hAnsi="GHEA Grapalat"/>
                <w:sz w:val="20"/>
                <w:szCs w:val="20"/>
                <w:lang w:val="hy-AM"/>
              </w:rPr>
            </w:pPr>
            <w:r>
              <w:rPr>
                <w:rFonts w:ascii="GHEA Grapalat" w:hAnsi="GHEA Grapalat"/>
                <w:sz w:val="20"/>
                <w:szCs w:val="20"/>
                <w:lang w:val="hy-AM"/>
              </w:rPr>
              <w:t>3</w:t>
            </w:r>
          </w:p>
        </w:tc>
        <w:tc>
          <w:tcPr>
            <w:tcW w:w="1402" w:type="dxa"/>
            <w:vAlign w:val="center"/>
          </w:tcPr>
          <w:p w14:paraId="677A68C7" w14:textId="0099523B" w:rsidR="00487285" w:rsidRDefault="00487285" w:rsidP="00487285">
            <w:pPr>
              <w:pStyle w:val="BodyTextIndent2"/>
              <w:spacing w:line="240" w:lineRule="auto"/>
              <w:ind w:firstLine="0"/>
              <w:jc w:val="center"/>
              <w:rPr>
                <w:rFonts w:ascii="GHEA Grapalat" w:hAnsi="GHEA Grapalat"/>
                <w:szCs w:val="16"/>
                <w:lang w:val="en-US"/>
              </w:rPr>
            </w:pPr>
            <w:r>
              <w:rPr>
                <w:rFonts w:ascii="GHEA Grapalat" w:hAnsi="GHEA Grapalat" w:cs="Calibri"/>
                <w:bCs/>
                <w:iCs/>
                <w:lang w:val="hy-AM"/>
              </w:rPr>
              <w:t>434000</w:t>
            </w:r>
          </w:p>
        </w:tc>
        <w:tc>
          <w:tcPr>
            <w:tcW w:w="6317" w:type="dxa"/>
            <w:vAlign w:val="center"/>
          </w:tcPr>
          <w:p w14:paraId="5E129360" w14:textId="55256FEA" w:rsidR="00487285" w:rsidRPr="00487285" w:rsidRDefault="00487285" w:rsidP="00487285">
            <w:pPr>
              <w:pStyle w:val="HTMLPreformatted"/>
              <w:shd w:val="clear" w:color="auto" w:fill="F8F9FA"/>
              <w:spacing w:after="200"/>
              <w:jc w:val="center"/>
              <w:rPr>
                <w:rStyle w:val="y2iqfc"/>
                <w:rFonts w:ascii="GHEA Grapalat" w:hAnsi="GHEA Grapalat"/>
                <w:color w:val="202124"/>
              </w:rPr>
            </w:pPr>
            <w:proofErr w:type="spellStart"/>
            <w:r w:rsidRPr="00487285">
              <w:rPr>
                <w:rFonts w:ascii="GHEA Grapalat" w:hAnsi="GHEA Grapalat"/>
              </w:rPr>
              <w:t>Велотренажер</w:t>
            </w:r>
            <w:proofErr w:type="spellEnd"/>
            <w:r w:rsidRPr="00487285">
              <w:rPr>
                <w:rFonts w:ascii="GHEA Grapalat" w:hAnsi="GHEA Grapalat" w:cs="Calibri"/>
              </w:rPr>
              <w:t xml:space="preserve"> </w:t>
            </w:r>
          </w:p>
        </w:tc>
      </w:tr>
      <w:tr w:rsidR="00487285" w:rsidRPr="009044F1" w14:paraId="6C6AF2CA" w14:textId="77777777" w:rsidTr="00A00D7E">
        <w:trPr>
          <w:trHeight w:val="671"/>
          <w:jc w:val="center"/>
        </w:trPr>
        <w:tc>
          <w:tcPr>
            <w:tcW w:w="1515" w:type="dxa"/>
            <w:vAlign w:val="center"/>
          </w:tcPr>
          <w:p w14:paraId="44CD08E6" w14:textId="5DF112D0" w:rsidR="00487285" w:rsidRDefault="00487285" w:rsidP="00487285">
            <w:pPr>
              <w:jc w:val="center"/>
              <w:rPr>
                <w:rFonts w:ascii="GHEA Grapalat" w:hAnsi="GHEA Grapalat"/>
                <w:sz w:val="20"/>
                <w:szCs w:val="20"/>
                <w:lang w:val="hy-AM"/>
              </w:rPr>
            </w:pPr>
            <w:r>
              <w:rPr>
                <w:rFonts w:ascii="GHEA Grapalat" w:hAnsi="GHEA Grapalat"/>
                <w:sz w:val="20"/>
                <w:szCs w:val="20"/>
                <w:lang w:val="hy-AM"/>
              </w:rPr>
              <w:t>4</w:t>
            </w:r>
          </w:p>
        </w:tc>
        <w:tc>
          <w:tcPr>
            <w:tcW w:w="1402" w:type="dxa"/>
            <w:vAlign w:val="center"/>
          </w:tcPr>
          <w:p w14:paraId="08DB4550" w14:textId="04C53C29" w:rsidR="00487285" w:rsidRPr="008655AF" w:rsidRDefault="00487285" w:rsidP="00487285">
            <w:pPr>
              <w:pStyle w:val="BodyTextIndent2"/>
              <w:spacing w:line="240" w:lineRule="auto"/>
              <w:ind w:firstLine="0"/>
              <w:jc w:val="center"/>
              <w:rPr>
                <w:rFonts w:ascii="GHEA Grapalat" w:hAnsi="GHEA Grapalat" w:cs="Calibri"/>
                <w:bCs/>
                <w:iCs/>
                <w:lang w:val="hy-AM"/>
              </w:rPr>
            </w:pPr>
            <w:r>
              <w:rPr>
                <w:rFonts w:ascii="GHEA Grapalat" w:hAnsi="GHEA Grapalat" w:cs="Calibri"/>
                <w:bCs/>
                <w:iCs/>
                <w:lang w:val="hy-AM"/>
              </w:rPr>
              <w:t>568000</w:t>
            </w:r>
          </w:p>
        </w:tc>
        <w:tc>
          <w:tcPr>
            <w:tcW w:w="6317" w:type="dxa"/>
          </w:tcPr>
          <w:p w14:paraId="5EFEB4CD" w14:textId="18434CC3" w:rsidR="00487285" w:rsidRPr="00487285" w:rsidRDefault="00487285" w:rsidP="00487285">
            <w:pPr>
              <w:pStyle w:val="HTMLPreformatted"/>
              <w:shd w:val="clear" w:color="auto" w:fill="F8F9FA"/>
              <w:spacing w:after="200"/>
              <w:jc w:val="center"/>
              <w:rPr>
                <w:rStyle w:val="y2iqfc"/>
                <w:rFonts w:ascii="GHEA Grapalat" w:hAnsi="GHEA Grapalat"/>
                <w:color w:val="202124"/>
              </w:rPr>
            </w:pPr>
            <w:proofErr w:type="spellStart"/>
            <w:r w:rsidRPr="00487285">
              <w:rPr>
                <w:rFonts w:ascii="GHEA Grapalat" w:hAnsi="GHEA Grapalat"/>
              </w:rPr>
              <w:t>Тренажер</w:t>
            </w:r>
            <w:proofErr w:type="spellEnd"/>
            <w:r w:rsidRPr="00487285">
              <w:rPr>
                <w:rFonts w:ascii="GHEA Grapalat" w:hAnsi="GHEA Grapalat"/>
              </w:rPr>
              <w:t xml:space="preserve"> </w:t>
            </w:r>
            <w:proofErr w:type="spellStart"/>
            <w:r w:rsidRPr="00487285">
              <w:rPr>
                <w:rFonts w:ascii="GHEA Grapalat" w:hAnsi="GHEA Grapalat"/>
              </w:rPr>
              <w:t>Разведение</w:t>
            </w:r>
            <w:proofErr w:type="spellEnd"/>
            <w:r w:rsidRPr="00487285">
              <w:rPr>
                <w:rFonts w:ascii="GHEA Grapalat" w:hAnsi="GHEA Grapalat"/>
              </w:rPr>
              <w:t xml:space="preserve"> </w:t>
            </w:r>
            <w:proofErr w:type="spellStart"/>
            <w:r w:rsidRPr="00487285">
              <w:rPr>
                <w:rFonts w:ascii="GHEA Grapalat" w:hAnsi="GHEA Grapalat"/>
              </w:rPr>
              <w:t>рук</w:t>
            </w:r>
            <w:proofErr w:type="spellEnd"/>
          </w:p>
        </w:tc>
      </w:tr>
      <w:tr w:rsidR="00487285" w:rsidRPr="009044F1" w14:paraId="30F9BC65" w14:textId="77777777" w:rsidTr="00A00D7E">
        <w:trPr>
          <w:trHeight w:val="671"/>
          <w:jc w:val="center"/>
        </w:trPr>
        <w:tc>
          <w:tcPr>
            <w:tcW w:w="1515" w:type="dxa"/>
            <w:vAlign w:val="center"/>
          </w:tcPr>
          <w:p w14:paraId="3C2AC4AB" w14:textId="77BD3C50" w:rsidR="00487285" w:rsidRDefault="00487285" w:rsidP="00487285">
            <w:pPr>
              <w:jc w:val="center"/>
              <w:rPr>
                <w:rFonts w:ascii="GHEA Grapalat" w:hAnsi="GHEA Grapalat"/>
                <w:sz w:val="20"/>
                <w:szCs w:val="20"/>
                <w:lang w:val="hy-AM"/>
              </w:rPr>
            </w:pPr>
            <w:r>
              <w:rPr>
                <w:rFonts w:ascii="GHEA Grapalat" w:hAnsi="GHEA Grapalat"/>
                <w:sz w:val="20"/>
                <w:szCs w:val="20"/>
                <w:lang w:val="hy-AM"/>
              </w:rPr>
              <w:t>5</w:t>
            </w:r>
          </w:p>
        </w:tc>
        <w:tc>
          <w:tcPr>
            <w:tcW w:w="1402" w:type="dxa"/>
            <w:vAlign w:val="center"/>
          </w:tcPr>
          <w:p w14:paraId="4FC7A62B" w14:textId="14CF0B62" w:rsidR="00487285" w:rsidRPr="008655AF" w:rsidRDefault="00487285" w:rsidP="00487285">
            <w:pPr>
              <w:pStyle w:val="BodyTextIndent2"/>
              <w:spacing w:line="240" w:lineRule="auto"/>
              <w:ind w:firstLine="0"/>
              <w:jc w:val="center"/>
              <w:rPr>
                <w:rFonts w:ascii="GHEA Grapalat" w:hAnsi="GHEA Grapalat" w:cs="Calibri"/>
                <w:bCs/>
                <w:iCs/>
                <w:lang w:val="hy-AM"/>
              </w:rPr>
            </w:pPr>
            <w:r>
              <w:rPr>
                <w:rFonts w:ascii="GHEA Grapalat" w:hAnsi="GHEA Grapalat" w:cs="Calibri"/>
                <w:bCs/>
                <w:iCs/>
                <w:lang w:val="hy-AM"/>
              </w:rPr>
              <w:t>516000</w:t>
            </w:r>
          </w:p>
        </w:tc>
        <w:tc>
          <w:tcPr>
            <w:tcW w:w="6317" w:type="dxa"/>
          </w:tcPr>
          <w:p w14:paraId="393E957D" w14:textId="68E485C4" w:rsidR="00487285" w:rsidRPr="00487285" w:rsidRDefault="00487285" w:rsidP="00487285">
            <w:pPr>
              <w:pStyle w:val="HTMLPreformatted"/>
              <w:shd w:val="clear" w:color="auto" w:fill="F8F9FA"/>
              <w:spacing w:after="200"/>
              <w:jc w:val="center"/>
              <w:rPr>
                <w:rStyle w:val="y2iqfc"/>
                <w:rFonts w:ascii="GHEA Grapalat" w:hAnsi="GHEA Grapalat"/>
                <w:color w:val="202124"/>
              </w:rPr>
            </w:pPr>
            <w:proofErr w:type="spellStart"/>
            <w:r w:rsidRPr="00487285">
              <w:rPr>
                <w:rFonts w:ascii="GHEA Grapalat" w:hAnsi="GHEA Grapalat"/>
              </w:rPr>
              <w:t>Тренажер</w:t>
            </w:r>
            <w:proofErr w:type="spellEnd"/>
            <w:r w:rsidRPr="00487285">
              <w:rPr>
                <w:rFonts w:ascii="GHEA Grapalat" w:hAnsi="GHEA Grapalat"/>
              </w:rPr>
              <w:t xml:space="preserve"> </w:t>
            </w:r>
            <w:proofErr w:type="spellStart"/>
            <w:r w:rsidRPr="00487285">
              <w:rPr>
                <w:rFonts w:ascii="GHEA Grapalat" w:hAnsi="GHEA Grapalat"/>
              </w:rPr>
              <w:t>Двойные</w:t>
            </w:r>
            <w:proofErr w:type="spellEnd"/>
            <w:r w:rsidRPr="00487285">
              <w:rPr>
                <w:rFonts w:ascii="GHEA Grapalat" w:hAnsi="GHEA Grapalat"/>
              </w:rPr>
              <w:t xml:space="preserve"> </w:t>
            </w:r>
            <w:proofErr w:type="spellStart"/>
            <w:r w:rsidRPr="00487285">
              <w:rPr>
                <w:rFonts w:ascii="GHEA Grapalat" w:hAnsi="GHEA Grapalat"/>
              </w:rPr>
              <w:t>лыжи</w:t>
            </w:r>
            <w:proofErr w:type="spellEnd"/>
          </w:p>
        </w:tc>
      </w:tr>
    </w:tbl>
    <w:p w14:paraId="7A3CB279" w14:textId="77777777"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0597C186" w14:textId="77777777" w:rsidR="00096865" w:rsidRPr="009044F1" w:rsidRDefault="00096865" w:rsidP="00B46D58">
      <w:pPr>
        <w:widowControl w:val="0"/>
        <w:spacing w:after="160"/>
        <w:ind w:firstLine="567"/>
        <w:jc w:val="center"/>
        <w:rPr>
          <w:rFonts w:ascii="GHEA Grapalat" w:hAnsi="GHEA Grapalat" w:cs="Sylfaen"/>
          <w:i/>
        </w:rPr>
      </w:pPr>
    </w:p>
    <w:p w14:paraId="29E7E502"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40494176" w14:textId="77777777" w:rsidR="007D6BF1" w:rsidRPr="009044F1" w:rsidRDefault="007D6BF1" w:rsidP="007D6BF1">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55612D7F" w14:textId="77777777" w:rsidR="007D6BF1" w:rsidRPr="009044F1" w:rsidRDefault="007D6BF1" w:rsidP="007D6BF1">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C1B54FB" w14:textId="77777777" w:rsidR="007D6BF1" w:rsidRPr="003240F7" w:rsidRDefault="007D6BF1" w:rsidP="007D6BF1">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14:paraId="0F97CD9F" w14:textId="77777777" w:rsidR="007D6BF1" w:rsidRPr="009044F1" w:rsidRDefault="007D6BF1" w:rsidP="007D6BF1">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 xml:space="preserve">в отношении которых </w:t>
      </w:r>
      <w:r w:rsidRPr="001C7DCD">
        <w:rPr>
          <w:rFonts w:ascii="GHEA Grapalat" w:hAnsi="GHEA Grapalat"/>
        </w:rPr>
        <w:t xml:space="preserve">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w:t>
      </w:r>
      <w:r w:rsidRPr="001C7DCD">
        <w:rPr>
          <w:rFonts w:ascii="GHEA Grapalat" w:hAnsi="GHEA Grapalat"/>
        </w:rPr>
        <w:lastRenderedPageBreak/>
        <w:t xml:space="preserve">конкуренцию, в течение трех лет, предшествующих дню подачи заявки, стал </w:t>
      </w:r>
      <w:r>
        <w:rPr>
          <w:rFonts w:ascii="GHEA Grapalat" w:hAnsi="GHEA Grapalat"/>
        </w:rPr>
        <w:t>необжалуемым</w:t>
      </w:r>
      <w:r w:rsidRPr="001C7DCD">
        <w:rPr>
          <w:rFonts w:ascii="GHEA Grapalat" w:hAnsi="GHEA Grapalat"/>
        </w:rPr>
        <w:t xml:space="preserve">, а в случае </w:t>
      </w:r>
      <w:r>
        <w:rPr>
          <w:rFonts w:ascii="GHEA Grapalat" w:hAnsi="GHEA Grapalat"/>
        </w:rPr>
        <w:t>обжалования</w:t>
      </w:r>
      <w:r w:rsidRPr="001C7DCD">
        <w:rPr>
          <w:rFonts w:ascii="GHEA Grapalat" w:hAnsi="GHEA Grapalat"/>
        </w:rPr>
        <w:t xml:space="preserve"> оставлен без изменений</w:t>
      </w: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14:paraId="4DB7F539" w14:textId="77777777" w:rsidR="007D6BF1" w:rsidRPr="009044F1" w:rsidRDefault="007D6BF1" w:rsidP="007D6BF1">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254768D8" w14:textId="77777777" w:rsidR="007D6BF1" w:rsidRDefault="007D6BF1" w:rsidP="007D6BF1">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F8DF7D7" w14:textId="77777777" w:rsidR="007D6BF1" w:rsidRPr="00DC6560" w:rsidRDefault="007D6BF1" w:rsidP="007D6BF1">
      <w:pPr>
        <w:widowControl w:val="0"/>
        <w:tabs>
          <w:tab w:val="left" w:pos="1134"/>
        </w:tabs>
        <w:spacing w:after="160"/>
        <w:ind w:firstLine="567"/>
        <w:jc w:val="both"/>
        <w:rPr>
          <w:rFonts w:ascii="GHEA Grapalat" w:hAnsi="GHEA Grapalat" w:cs="Sylfaen"/>
        </w:rPr>
      </w:pPr>
      <w:r w:rsidRPr="00DC6560">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469D6FC" w14:textId="77777777" w:rsidR="007D6BF1" w:rsidRPr="00DC6560" w:rsidRDefault="007D6BF1" w:rsidP="007D6BF1">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DC6560">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2B696042" w14:textId="77777777" w:rsidR="007D6BF1" w:rsidRPr="00DC6560" w:rsidRDefault="007D6BF1" w:rsidP="007D6BF1">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DC6560">
        <w:rPr>
          <w:rFonts w:ascii="GHEA Grapalat" w:hAnsi="GHEA Grapalat" w:cs="Sylfaen"/>
        </w:rPr>
        <w:t>в качестве отобранного участника отказался или лишился  права заключения договора.</w:t>
      </w:r>
    </w:p>
    <w:p w14:paraId="049E8E3C" w14:textId="77777777" w:rsidR="007D6BF1" w:rsidRPr="00B070BE" w:rsidRDefault="007D6BF1" w:rsidP="007D6BF1">
      <w:pPr>
        <w:widowControl w:val="0"/>
        <w:tabs>
          <w:tab w:val="left" w:pos="1134"/>
        </w:tabs>
        <w:spacing w:after="160"/>
        <w:ind w:firstLine="567"/>
        <w:jc w:val="both"/>
        <w:rPr>
          <w:rFonts w:ascii="GHEA Grapalat" w:hAnsi="GHEA Grapalat" w:cs="Sylfaen"/>
        </w:rPr>
      </w:pPr>
    </w:p>
    <w:p w14:paraId="51C3477F" w14:textId="77777777" w:rsidR="007D6BF1" w:rsidRPr="009044F1" w:rsidRDefault="007D6BF1" w:rsidP="007D6BF1">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Pr="003802C7">
        <w:rPr>
          <w:rFonts w:ascii="GHEA Grapalat" w:hAnsi="GHEA Grapalat"/>
        </w:rPr>
        <w:t>1</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B9AB9B7" w14:textId="77777777" w:rsidR="007D6BF1" w:rsidRDefault="007D6BF1" w:rsidP="007D6BF1">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9B7FCE">
        <w:rPr>
          <w:rFonts w:ascii="GHEA Grapalat" w:hAnsi="GHEA Grapalat"/>
        </w:rPr>
        <w:t xml:space="preserve"> </w:t>
      </w:r>
      <w:r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14:paraId="09D36E83" w14:textId="77777777" w:rsidR="007D6BF1" w:rsidRPr="009044F1" w:rsidRDefault="007D6BF1" w:rsidP="007D6BF1">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F434094" w14:textId="77777777" w:rsidR="007D6BF1" w:rsidRPr="009044F1" w:rsidRDefault="007D6BF1" w:rsidP="007D6BF1">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lastRenderedPageBreak/>
        <w:t>По смыслу пункта 119 Порядка:</w:t>
      </w:r>
    </w:p>
    <w:p w14:paraId="22112EF5" w14:textId="77777777" w:rsidR="007D6BF1" w:rsidRPr="009044F1" w:rsidRDefault="007D6BF1" w:rsidP="007D6BF1">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08432188" w14:textId="77777777" w:rsidR="007D6BF1" w:rsidRPr="009044F1" w:rsidRDefault="007D6BF1" w:rsidP="007D6BF1">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126A1E8C" w14:textId="77777777" w:rsidR="007D6BF1" w:rsidRPr="009044F1" w:rsidRDefault="007D6BF1" w:rsidP="007D6BF1">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C22A6EC" w14:textId="77777777" w:rsidR="007D6BF1" w:rsidRPr="009044F1" w:rsidRDefault="007D6BF1" w:rsidP="007D6BF1">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286A58D8" w14:textId="77777777" w:rsidR="007D6BF1" w:rsidRPr="009044F1" w:rsidRDefault="007D6BF1" w:rsidP="007D6BF1">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2DF1749" w14:textId="77777777" w:rsidR="007D6BF1" w:rsidRPr="009044F1" w:rsidRDefault="007D6BF1" w:rsidP="007D6BF1">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138D0392" w14:textId="77777777" w:rsidR="007D6BF1" w:rsidRPr="008842CE" w:rsidRDefault="007D6BF1" w:rsidP="007D6BF1">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23CEA66C" w14:textId="77777777" w:rsidR="007D6BF1" w:rsidRPr="009044F1" w:rsidRDefault="007D6BF1" w:rsidP="007D6BF1">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14:paraId="49D3416B" w14:textId="77777777" w:rsidR="007D6BF1" w:rsidRPr="009044F1" w:rsidRDefault="007D6BF1" w:rsidP="007D6BF1">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8818AF3" w14:textId="77777777" w:rsidR="007D6BF1" w:rsidRPr="009044F1" w:rsidRDefault="007D6BF1" w:rsidP="007D6BF1">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CBC6764" w14:textId="77777777" w:rsidR="007D6BF1" w:rsidRPr="009044F1" w:rsidRDefault="007D6BF1" w:rsidP="007D6BF1">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52D73C5F" w14:textId="77777777" w:rsidR="007D6BF1" w:rsidRPr="00AF0131" w:rsidRDefault="007D6BF1" w:rsidP="007D6BF1">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AF0131">
        <w:rPr>
          <w:rFonts w:ascii="GHEA Grapalat" w:hAnsi="GHEA Grapalat"/>
          <w:color w:val="000000"/>
        </w:rPr>
        <w:t>супруг сестры или супруга брата и их дети.</w:t>
      </w:r>
    </w:p>
    <w:p w14:paraId="2633E892" w14:textId="77777777" w:rsidR="007D6BF1" w:rsidRDefault="007D6BF1" w:rsidP="007D6BF1">
      <w:pPr>
        <w:widowControl w:val="0"/>
        <w:tabs>
          <w:tab w:val="left" w:pos="1134"/>
        </w:tabs>
        <w:spacing w:after="160"/>
        <w:ind w:firstLine="567"/>
        <w:jc w:val="both"/>
        <w:rPr>
          <w:rFonts w:ascii="GHEA Grapalat" w:hAnsi="GHEA Grapalat"/>
        </w:rPr>
      </w:pPr>
      <w:r w:rsidRPr="00AF0131">
        <w:rPr>
          <w:rFonts w:ascii="GHEA Grapalat" w:hAnsi="GHEA Grapalat"/>
        </w:rPr>
        <w:t>2.4.</w:t>
      </w:r>
      <w:r w:rsidRPr="00AF0131">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Pr>
          <w:rFonts w:ascii="GHEA Grapalat" w:hAnsi="GHEA Grapalat"/>
          <w:lang w:val="hy-AM"/>
        </w:rPr>
        <w:t>.</w:t>
      </w:r>
      <w:r w:rsidRPr="00AC3C74">
        <w:rPr>
          <w:rFonts w:ascii="GHEA Grapalat" w:hAnsi="GHEA Grapalat"/>
        </w:rPr>
        <w:t xml:space="preserve"> </w:t>
      </w:r>
      <w:r w:rsidRPr="00AF0131">
        <w:t xml:space="preserve"> </w:t>
      </w:r>
      <w:r w:rsidRPr="00AF0131">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14:paraId="306DFDA2" w14:textId="77777777" w:rsidR="007D6BF1" w:rsidRPr="009044F1" w:rsidRDefault="007D6BF1" w:rsidP="007D6BF1">
      <w:pPr>
        <w:widowControl w:val="0"/>
        <w:tabs>
          <w:tab w:val="left" w:pos="1134"/>
        </w:tabs>
        <w:spacing w:after="160"/>
        <w:ind w:firstLine="567"/>
        <w:jc w:val="both"/>
        <w:rPr>
          <w:rFonts w:ascii="GHEA Grapalat" w:hAnsi="GHEA Grapalat" w:cs="Sylfaen"/>
        </w:rPr>
      </w:pPr>
      <w:r w:rsidRPr="009044F1">
        <w:rPr>
          <w:rFonts w:ascii="GHEA Grapalat" w:hAnsi="GHEA Grapalat"/>
        </w:rPr>
        <w:t>2.</w:t>
      </w:r>
      <w:r>
        <w:rPr>
          <w:rFonts w:ascii="GHEA Grapalat" w:hAnsi="GHEA Grapalat"/>
        </w:rPr>
        <w:t>5</w:t>
      </w:r>
      <w:r w:rsidRPr="000A15F9">
        <w:rPr>
          <w:rFonts w:ascii="GHEA Grapalat" w:hAnsi="GHEA Grapalat"/>
        </w:rPr>
        <w:t>.</w:t>
      </w:r>
      <w:r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rPr>
        <w:t xml:space="preserve"> (на о</w:t>
      </w:r>
      <w:r w:rsidRPr="00325476">
        <w:rPr>
          <w:rFonts w:ascii="GHEA Grapalat" w:hAnsi="GHEA Grapalat"/>
        </w:rPr>
        <w:t>дин и тот же</w:t>
      </w:r>
      <w:r>
        <w:rPr>
          <w:rFonts w:ascii="GHEA Grapalat" w:hAnsi="GHEA Grapalat"/>
        </w:rPr>
        <w:t xml:space="preserve"> лот)</w:t>
      </w:r>
      <w:r w:rsidRPr="009044F1">
        <w:rPr>
          <w:rFonts w:ascii="GHEA Grapalat" w:hAnsi="GHEA Grapalat"/>
        </w:rPr>
        <w:t xml:space="preserve">. </w:t>
      </w:r>
    </w:p>
    <w:p w14:paraId="06A80C77" w14:textId="77777777" w:rsidR="007D6BF1" w:rsidRPr="009044F1" w:rsidRDefault="007D6BF1" w:rsidP="007D6BF1">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7F2F82F" w14:textId="77777777" w:rsidR="007D6BF1" w:rsidRPr="009044F1" w:rsidRDefault="007D6BF1" w:rsidP="007D6BF1">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3F2823CD" w14:textId="77777777" w:rsidR="007D6BF1" w:rsidRPr="00ED3BA4" w:rsidRDefault="007D6BF1" w:rsidP="007D6BF1">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1F24BB7" w14:textId="77777777" w:rsidR="007D6BF1" w:rsidRPr="009044F1" w:rsidDel="00806440" w:rsidRDefault="007D6BF1" w:rsidP="007D6BF1">
      <w:pPr>
        <w:pStyle w:val="BodyTextIndent2"/>
        <w:widowControl w:val="0"/>
        <w:tabs>
          <w:tab w:val="left" w:pos="1134"/>
        </w:tabs>
        <w:spacing w:after="160" w:line="240" w:lineRule="auto"/>
        <w:ind w:firstLine="567"/>
        <w:rPr>
          <w:del w:id="0" w:author="Inesa Kocharyan" w:date="2021-03-29T11:09:00Z"/>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74F4F99" w14:textId="77777777" w:rsidR="007D6BF1" w:rsidRDefault="007D6BF1" w:rsidP="007D6BF1">
      <w:pPr>
        <w:widowControl w:val="0"/>
        <w:spacing w:after="160"/>
        <w:jc w:val="center"/>
        <w:rPr>
          <w:rFonts w:ascii="GHEA Grapalat" w:hAnsi="GHEA Grapalat"/>
          <w:b/>
        </w:rPr>
      </w:pPr>
    </w:p>
    <w:p w14:paraId="48AD6931" w14:textId="77777777" w:rsidR="00C2604C" w:rsidRDefault="00C2604C" w:rsidP="008161F8">
      <w:pPr>
        <w:widowControl w:val="0"/>
        <w:spacing w:after="160"/>
        <w:jc w:val="both"/>
        <w:rPr>
          <w:rFonts w:ascii="GHEA Grapalat" w:hAnsi="GHEA Grapalat"/>
          <w:b/>
        </w:rPr>
      </w:pPr>
    </w:p>
    <w:p w14:paraId="3FA947A8" w14:textId="77777777" w:rsidR="005D51E8" w:rsidRDefault="005D51E8" w:rsidP="005D51E8">
      <w:pPr>
        <w:widowControl w:val="0"/>
        <w:spacing w:after="160"/>
        <w:rPr>
          <w:rFonts w:ascii="GHEA Grapalat" w:hAnsi="GHEA Grapalat"/>
          <w:b/>
        </w:rPr>
      </w:pPr>
      <w:r>
        <w:rPr>
          <w:rFonts w:ascii="GHEA Grapalat" w:hAnsi="GHEA Grapalat"/>
          <w:b/>
        </w:rPr>
        <w:t>------------------</w:t>
      </w:r>
    </w:p>
    <w:p w14:paraId="5C2EBD1D" w14:textId="77777777" w:rsidR="005D51E8" w:rsidRPr="00A05738" w:rsidRDefault="00A05738" w:rsidP="005D51E8">
      <w:pPr>
        <w:pStyle w:val="FootnoteText"/>
        <w:jc w:val="both"/>
        <w:rPr>
          <w:rFonts w:ascii="GHEA Grapalat" w:hAnsi="GHEA Grapalat"/>
          <w:i/>
        </w:rPr>
      </w:pPr>
      <w:r>
        <w:rPr>
          <w:rFonts w:asciiTheme="minorHAnsi" w:hAnsiTheme="minorHAnsi"/>
          <w:vertAlign w:val="superscript"/>
        </w:rPr>
        <w:t>5,1</w:t>
      </w:r>
      <w:r w:rsidR="005D51E8">
        <w:rPr>
          <w:rFonts w:asciiTheme="minorHAnsi" w:hAnsiTheme="minorHAnsi"/>
        </w:rPr>
        <w:t xml:space="preserve"> </w:t>
      </w:r>
      <w:r w:rsidR="005D51E8" w:rsidRPr="00A05738">
        <w:rPr>
          <w:rFonts w:ascii="GHEA Grapalat" w:hAnsi="GHEA Grapalat"/>
          <w:i/>
        </w:rPr>
        <w:t xml:space="preserve">Если цена товара, закупаемого по заявке на закупку в рамках данной процедуры, превышает </w:t>
      </w:r>
      <w:r w:rsidR="00512D17">
        <w:rPr>
          <w:rFonts w:ascii="GHEA Grapalat" w:hAnsi="GHEA Grapalat"/>
          <w:i/>
        </w:rPr>
        <w:t>восьмидесятикратный</w:t>
      </w:r>
      <w:r w:rsidR="00512D17" w:rsidRPr="00A05738">
        <w:rPr>
          <w:rFonts w:ascii="GHEA Grapalat" w:hAnsi="GHEA Grapalat"/>
          <w:i/>
        </w:rPr>
        <w:t xml:space="preserve"> </w:t>
      </w:r>
      <w:r w:rsidR="005D51E8" w:rsidRPr="00A05738">
        <w:rPr>
          <w:rFonts w:ascii="GHEA Grapalat" w:hAnsi="GHEA Grapalat"/>
          <w:i/>
        </w:rPr>
        <w:t>размер базовой единицы закупок, число " 15 "заменяется числом "30".</w:t>
      </w:r>
    </w:p>
    <w:p w14:paraId="0819ED83" w14:textId="77777777" w:rsidR="005D51E8" w:rsidRDefault="005D51E8" w:rsidP="005D51E8">
      <w:pPr>
        <w:widowControl w:val="0"/>
        <w:spacing w:after="160"/>
        <w:rPr>
          <w:rFonts w:ascii="GHEA Grapalat" w:hAnsi="GHEA Grapalat"/>
          <w:b/>
        </w:rPr>
      </w:pPr>
    </w:p>
    <w:p w14:paraId="65B9643F" w14:textId="77777777" w:rsidR="005D51E8" w:rsidRDefault="005D51E8" w:rsidP="00B46D58">
      <w:pPr>
        <w:widowControl w:val="0"/>
        <w:spacing w:after="160"/>
        <w:jc w:val="center"/>
        <w:rPr>
          <w:rFonts w:ascii="GHEA Grapalat" w:hAnsi="GHEA Grapalat"/>
          <w:b/>
        </w:rPr>
      </w:pPr>
    </w:p>
    <w:p w14:paraId="1447C4CB" w14:textId="77777777" w:rsidR="005D51E8" w:rsidRDefault="005D51E8" w:rsidP="00B46D58">
      <w:pPr>
        <w:widowControl w:val="0"/>
        <w:spacing w:after="160"/>
        <w:jc w:val="center"/>
        <w:rPr>
          <w:rFonts w:ascii="GHEA Grapalat" w:hAnsi="GHEA Grapalat"/>
          <w:b/>
        </w:rPr>
      </w:pPr>
    </w:p>
    <w:p w14:paraId="2055558C" w14:textId="77777777" w:rsidR="00007005" w:rsidRDefault="00007005" w:rsidP="00B46D58">
      <w:pPr>
        <w:widowControl w:val="0"/>
        <w:spacing w:after="160"/>
        <w:jc w:val="center"/>
        <w:rPr>
          <w:rFonts w:ascii="GHEA Grapalat" w:hAnsi="GHEA Grapalat"/>
          <w:b/>
        </w:rPr>
      </w:pPr>
    </w:p>
    <w:p w14:paraId="04BF9F60" w14:textId="77777777" w:rsidR="00007005" w:rsidRDefault="00007005" w:rsidP="00B46D58">
      <w:pPr>
        <w:widowControl w:val="0"/>
        <w:spacing w:after="160"/>
        <w:jc w:val="center"/>
        <w:rPr>
          <w:rFonts w:ascii="GHEA Grapalat" w:hAnsi="GHEA Grapalat"/>
          <w:b/>
        </w:rPr>
      </w:pPr>
    </w:p>
    <w:p w14:paraId="4651CC3D" w14:textId="77777777" w:rsidR="00007005" w:rsidRDefault="00007005" w:rsidP="00B46D58">
      <w:pPr>
        <w:widowControl w:val="0"/>
        <w:spacing w:after="160"/>
        <w:jc w:val="center"/>
        <w:rPr>
          <w:rFonts w:ascii="GHEA Grapalat" w:hAnsi="GHEA Grapalat"/>
          <w:b/>
        </w:rPr>
      </w:pPr>
    </w:p>
    <w:p w14:paraId="4B151A00" w14:textId="77777777" w:rsidR="00007005" w:rsidRDefault="00007005" w:rsidP="00B46D58">
      <w:pPr>
        <w:widowControl w:val="0"/>
        <w:spacing w:after="160"/>
        <w:jc w:val="center"/>
        <w:rPr>
          <w:rFonts w:ascii="GHEA Grapalat" w:hAnsi="GHEA Grapalat"/>
          <w:b/>
        </w:rPr>
      </w:pPr>
    </w:p>
    <w:p w14:paraId="039343AD" w14:textId="77777777" w:rsidR="00007005" w:rsidRDefault="00007005" w:rsidP="00B46D58">
      <w:pPr>
        <w:widowControl w:val="0"/>
        <w:spacing w:after="160"/>
        <w:jc w:val="center"/>
        <w:rPr>
          <w:rFonts w:ascii="GHEA Grapalat" w:hAnsi="GHEA Grapalat"/>
          <w:b/>
        </w:rPr>
      </w:pPr>
    </w:p>
    <w:p w14:paraId="4397F6E0" w14:textId="77777777" w:rsidR="00007005" w:rsidRDefault="00007005" w:rsidP="00B46D58">
      <w:pPr>
        <w:widowControl w:val="0"/>
        <w:spacing w:after="160"/>
        <w:jc w:val="center"/>
        <w:rPr>
          <w:rFonts w:ascii="GHEA Grapalat" w:hAnsi="GHEA Grapalat"/>
          <w:b/>
        </w:rPr>
      </w:pPr>
    </w:p>
    <w:p w14:paraId="37E6BD9A" w14:textId="77777777" w:rsidR="00007005" w:rsidRDefault="00007005" w:rsidP="00B46D58">
      <w:pPr>
        <w:widowControl w:val="0"/>
        <w:spacing w:after="160"/>
        <w:jc w:val="center"/>
        <w:rPr>
          <w:rFonts w:ascii="GHEA Grapalat" w:hAnsi="GHEA Grapalat"/>
          <w:b/>
        </w:rPr>
      </w:pPr>
    </w:p>
    <w:p w14:paraId="2A0488B3"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0AFD0702" w14:textId="77777777" w:rsidR="007D6BF1" w:rsidRPr="009044F1" w:rsidRDefault="007D6BF1" w:rsidP="007D6BF1">
      <w:pPr>
        <w:widowControl w:val="0"/>
        <w:spacing w:after="160"/>
        <w:jc w:val="center"/>
        <w:rPr>
          <w:rFonts w:ascii="GHEA Grapalat" w:hAnsi="GHEA Grapalat" w:cs="Arial"/>
          <w:b/>
        </w:rPr>
      </w:pPr>
      <w:r w:rsidRPr="009044F1">
        <w:rPr>
          <w:rFonts w:ascii="GHEA Grapalat" w:hAnsi="GHEA Grapalat"/>
          <w:b/>
        </w:rPr>
        <w:t xml:space="preserve">И ПОРЯДОК ВНЕСЕНИЯ ИЗМЕНЕНИЯ В ПРИГЛАШЕНИЕ </w:t>
      </w:r>
    </w:p>
    <w:p w14:paraId="2802923F" w14:textId="77777777" w:rsidR="007D6BF1" w:rsidRPr="009044F1" w:rsidRDefault="007D6BF1" w:rsidP="007D6BF1">
      <w:pPr>
        <w:widowControl w:val="0"/>
        <w:tabs>
          <w:tab w:val="left" w:pos="1134"/>
        </w:tabs>
        <w:spacing w:after="160"/>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5B14F69" w14:textId="77777777" w:rsidR="007D6BF1" w:rsidRPr="009044F1" w:rsidRDefault="007D6BF1" w:rsidP="007D6BF1">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Pr>
          <w:rStyle w:val="FootnoteReference"/>
          <w:rFonts w:ascii="GHEA Grapalat" w:hAnsi="GHEA Grapalat"/>
        </w:rPr>
        <w:footnoteReference w:customMarkFollows="1" w:id="1"/>
        <w:t>5</w:t>
      </w:r>
      <w:r w:rsidRPr="009044F1">
        <w:rPr>
          <w:rFonts w:ascii="GHEA Grapalat" w:hAnsi="GHEA Grapalat"/>
        </w:rPr>
        <w:t>.</w:t>
      </w:r>
      <w:r>
        <w:rPr>
          <w:rFonts w:ascii="GHEA Grapalat" w:hAnsi="GHEA Grapalat"/>
        </w:rPr>
        <w:t xml:space="preserve"> </w:t>
      </w:r>
    </w:p>
    <w:p w14:paraId="7E401E6C" w14:textId="77777777" w:rsidR="007D6BF1" w:rsidRPr="009044F1" w:rsidRDefault="007D6BF1" w:rsidP="007D6BF1">
      <w:pPr>
        <w:widowControl w:val="0"/>
        <w:tabs>
          <w:tab w:val="left" w:pos="1134"/>
        </w:tabs>
        <w:spacing w:after="160"/>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7CDC06AC" w14:textId="77777777" w:rsidR="007D6BF1" w:rsidRPr="00204EEA" w:rsidRDefault="007D6BF1" w:rsidP="007D6BF1">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t xml:space="preserve">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w:t>
      </w:r>
      <w:r w:rsidRPr="007D4470">
        <w:rPr>
          <w:rFonts w:ascii="GHEA Grapalat" w:hAnsi="GHEA Grapalat"/>
        </w:rPr>
        <w:lastRenderedPageBreak/>
        <w:t>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1FF8F4FD" w14:textId="77777777" w:rsidR="007D6BF1" w:rsidRDefault="007D6BF1" w:rsidP="007D6BF1">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Pr="000811C1">
        <w:rPr>
          <w:rFonts w:ascii="GHEA Grapalat" w:hAnsi="GHEA Grapalat"/>
          <w:vertAlign w:val="superscript"/>
          <w:lang w:val="hy-AM"/>
        </w:rPr>
        <w:t>5</w:t>
      </w:r>
      <w:r w:rsidRPr="009044F1">
        <w:rPr>
          <w:rFonts w:ascii="GHEA Grapalat" w:hAnsi="GHEA Grapalat"/>
        </w:rPr>
        <w:t xml:space="preserve"> </w:t>
      </w:r>
    </w:p>
    <w:p w14:paraId="2CDB552B" w14:textId="77777777" w:rsidR="007D6BF1" w:rsidRPr="000811C1" w:rsidRDefault="007D6BF1" w:rsidP="007D6BF1">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14:paraId="755F227E" w14:textId="77777777" w:rsidR="00096865" w:rsidRPr="009044F1" w:rsidRDefault="007D6BF1" w:rsidP="007D6BF1">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ourier New" w:hAnsi="Courier New" w:cs="Courier New"/>
          <w:lang w:val="en-US"/>
        </w:rPr>
        <w:t> </w:t>
      </w:r>
      <w:r w:rsidRPr="009044F1">
        <w:rPr>
          <w:rFonts w:ascii="GHEA Grapalat" w:hAnsi="GHEA Grapalat"/>
        </w:rPr>
        <w:t>этих изменениях.</w:t>
      </w:r>
    </w:p>
    <w:p w14:paraId="70D69023"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72647ECE" w14:textId="77777777" w:rsidR="00096865"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4619ADA"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7F7E53F7" w14:textId="77777777"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DE3292">
        <w:rPr>
          <w:rFonts w:ascii="GHEA Grapalat" w:hAnsi="GHEA Grapalat"/>
          <w:sz w:val="24"/>
          <w:szCs w:val="24"/>
        </w:rPr>
        <w:t>запрос котировок</w:t>
      </w:r>
      <w:r w:rsidR="008161F8" w:rsidRPr="009044F1">
        <w:rPr>
          <w:rFonts w:ascii="GHEA Grapalat" w:hAnsi="GHEA Grapalat"/>
          <w:sz w:val="24"/>
          <w:szCs w:val="24"/>
        </w:rPr>
        <w:t>.</w:t>
      </w:r>
    </w:p>
    <w:p w14:paraId="2C682278" w14:textId="61DFB2D1"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w:t>
      </w:r>
      <w:r w:rsidRPr="00572534">
        <w:rPr>
          <w:rFonts w:ascii="GHEA Grapalat" w:hAnsi="GHEA Grapalat"/>
          <w:sz w:val="24"/>
          <w:szCs w:val="24"/>
        </w:rPr>
        <w:t xml:space="preserve">чем </w:t>
      </w:r>
      <w:r w:rsidR="00EF695A">
        <w:rPr>
          <w:rFonts w:ascii="GHEA Grapalat" w:hAnsi="GHEA Grapalat"/>
          <w:sz w:val="24"/>
          <w:szCs w:val="24"/>
        </w:rPr>
        <w:t>09</w:t>
      </w:r>
      <w:r w:rsidR="00BB4A87">
        <w:rPr>
          <w:rFonts w:ascii="GHEA Grapalat" w:hAnsi="GHEA Grapalat"/>
          <w:b/>
          <w:spacing w:val="6"/>
          <w:sz w:val="24"/>
          <w:szCs w:val="24"/>
        </w:rPr>
        <w:t>:</w:t>
      </w:r>
      <w:r w:rsidR="000F6A05">
        <w:rPr>
          <w:rFonts w:ascii="GHEA Grapalat" w:hAnsi="GHEA Grapalat"/>
          <w:b/>
          <w:spacing w:val="6"/>
          <w:sz w:val="24"/>
          <w:szCs w:val="24"/>
        </w:rPr>
        <w:t>0</w:t>
      </w:r>
      <w:r w:rsidR="00653F08" w:rsidRPr="00653F08">
        <w:rPr>
          <w:rFonts w:ascii="GHEA Grapalat" w:hAnsi="GHEA Grapalat"/>
          <w:b/>
          <w:spacing w:val="6"/>
          <w:sz w:val="24"/>
          <w:szCs w:val="24"/>
        </w:rPr>
        <w:t>0</w:t>
      </w:r>
      <w:r w:rsidR="00BB4A87">
        <w:rPr>
          <w:rFonts w:ascii="GHEA Grapalat" w:hAnsi="GHEA Grapalat"/>
          <w:b/>
          <w:spacing w:val="6"/>
          <w:sz w:val="24"/>
          <w:szCs w:val="24"/>
        </w:rPr>
        <w:t xml:space="preserve"> часов </w:t>
      </w:r>
      <w:r w:rsidR="00607964">
        <w:rPr>
          <w:rFonts w:ascii="GHEA Grapalat" w:hAnsi="GHEA Grapalat"/>
          <w:b/>
          <w:spacing w:val="6"/>
          <w:sz w:val="24"/>
          <w:szCs w:val="24"/>
        </w:rPr>
        <w:t>1</w:t>
      </w:r>
      <w:r w:rsidR="00EF695A">
        <w:rPr>
          <w:rFonts w:ascii="GHEA Grapalat" w:hAnsi="GHEA Grapalat"/>
          <w:b/>
          <w:spacing w:val="6"/>
          <w:sz w:val="24"/>
          <w:szCs w:val="24"/>
        </w:rPr>
        <w:t>1</w:t>
      </w:r>
      <w:r w:rsidR="00607964">
        <w:rPr>
          <w:rFonts w:ascii="GHEA Grapalat" w:hAnsi="GHEA Grapalat"/>
          <w:b/>
          <w:spacing w:val="6"/>
          <w:sz w:val="24"/>
          <w:szCs w:val="24"/>
        </w:rPr>
        <w:t>.</w:t>
      </w:r>
      <w:r w:rsidR="00EF695A">
        <w:rPr>
          <w:rFonts w:ascii="GHEA Grapalat" w:hAnsi="GHEA Grapalat"/>
          <w:b/>
          <w:spacing w:val="6"/>
          <w:sz w:val="24"/>
          <w:szCs w:val="24"/>
        </w:rPr>
        <w:t>12</w:t>
      </w:r>
      <w:r w:rsidR="00607964">
        <w:rPr>
          <w:rFonts w:ascii="GHEA Grapalat" w:hAnsi="GHEA Grapalat"/>
          <w:b/>
          <w:spacing w:val="6"/>
          <w:sz w:val="24"/>
          <w:szCs w:val="24"/>
        </w:rPr>
        <w:t>.2025</w:t>
      </w:r>
      <w:r w:rsidR="00572534" w:rsidRPr="00572534">
        <w:rPr>
          <w:rFonts w:ascii="GHEA Grapalat" w:hAnsi="GHEA Grapalat"/>
          <w:b/>
          <w:spacing w:val="6"/>
          <w:sz w:val="24"/>
          <w:szCs w:val="24"/>
        </w:rPr>
        <w:t>-го года</w:t>
      </w:r>
      <w:r w:rsidRPr="00572534">
        <w:rPr>
          <w:rFonts w:ascii="GHEA Grapalat" w:hAnsi="GHEA Grapalat"/>
          <w:sz w:val="24"/>
          <w:szCs w:val="24"/>
        </w:rPr>
        <w:t>.</w:t>
      </w:r>
      <w:r w:rsidR="00AA7117" w:rsidRPr="00572534">
        <w:rPr>
          <w:rFonts w:ascii="GHEA Grapalat" w:hAnsi="GHEA Grapalat"/>
          <w:sz w:val="24"/>
          <w:szCs w:val="24"/>
        </w:rPr>
        <w:t xml:space="preserve"> </w:t>
      </w:r>
      <w:r w:rsidRPr="00572534">
        <w:rPr>
          <w:rFonts w:ascii="GHEA Grapalat" w:hAnsi="GHEA Grapalat"/>
          <w:sz w:val="24"/>
          <w:szCs w:val="24"/>
        </w:rPr>
        <w:t>Заявки</w:t>
      </w:r>
      <w:r w:rsidRPr="009044F1">
        <w:rPr>
          <w:rFonts w:ascii="GHEA Grapalat" w:hAnsi="GHEA Grapalat"/>
          <w:sz w:val="24"/>
          <w:szCs w:val="24"/>
        </w:rPr>
        <w:t>, поданные по истечении окончательного срока подачи заявок, не принимаются системой.</w:t>
      </w:r>
    </w:p>
    <w:p w14:paraId="31FF1343" w14:textId="77777777" w:rsidR="007D6BF1" w:rsidRPr="00D3436F" w:rsidRDefault="007D6BF1" w:rsidP="007D6BF1">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2192B7A0" w14:textId="77777777" w:rsidR="007D6BF1" w:rsidRDefault="007D6BF1" w:rsidP="007D6BF1">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14:paraId="149B3724" w14:textId="77777777" w:rsidR="007D6BF1" w:rsidRDefault="007D6BF1" w:rsidP="007D6BF1">
      <w:pPr>
        <w:jc w:val="both"/>
        <w:rPr>
          <w:rFonts w:ascii="GHEA Grapalat" w:hAnsi="GHEA Grapalat"/>
        </w:rPr>
      </w:pPr>
      <w:r>
        <w:rPr>
          <w:rFonts w:ascii="GHEA Grapalat" w:hAnsi="GHEA Grapalat"/>
        </w:rPr>
        <w:t xml:space="preserve">   а) подтверждение о соответствии своих данных</w:t>
      </w:r>
      <w:ins w:id="1" w:author="Inesa Kocharyan" w:date="2022-10-27T10:42:00Z">
        <w:r>
          <w:rPr>
            <w:rFonts w:ascii="GHEA Grapalat" w:hAnsi="GHEA Grapalat"/>
          </w:rPr>
          <w:t xml:space="preserve"> </w:t>
        </w:r>
      </w:ins>
      <w:r>
        <w:rPr>
          <w:rFonts w:ascii="GHEA Grapalat" w:hAnsi="GHEA Grapalat"/>
        </w:rPr>
        <w:t xml:space="preserve">и </w:t>
      </w:r>
      <w:r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219F1488" w14:textId="77777777" w:rsidR="007D6BF1" w:rsidRPr="00D85D59" w:rsidRDefault="007D6BF1" w:rsidP="007D6BF1">
      <w:pPr>
        <w:jc w:val="both"/>
        <w:rPr>
          <w:rFonts w:ascii="GHEA Grapalat" w:hAnsi="GHEA Grapalat"/>
        </w:rPr>
      </w:pPr>
      <w:r w:rsidRPr="00D85D59">
        <w:rPr>
          <w:rFonts w:ascii="GHEA Grapalat" w:hAnsi="GHEA Grapalat"/>
        </w:rPr>
        <w:t xml:space="preserve">   б) в случае признания отобранным участником</w:t>
      </w:r>
      <w:r>
        <w:rPr>
          <w:rFonts w:ascii="GHEA Grapalat" w:hAnsi="GHEA Grapalat"/>
        </w:rPr>
        <w:t xml:space="preserve"> </w:t>
      </w:r>
      <w:r w:rsidRPr="00D85D59">
        <w:rPr>
          <w:rFonts w:ascii="GHEA Grapalat" w:hAnsi="GHEA Grapalat"/>
        </w:rPr>
        <w:t xml:space="preserve">- подтверждение об обязательстве предоставления обеспечения квалификации в порядке и сроки, </w:t>
      </w:r>
      <w:r w:rsidRPr="00D85D59">
        <w:rPr>
          <w:rFonts w:ascii="GHEA Grapalat" w:hAnsi="GHEA Grapalat"/>
        </w:rPr>
        <w:lastRenderedPageBreak/>
        <w:t>установленные настоящ</w:t>
      </w:r>
      <w:r>
        <w:rPr>
          <w:rFonts w:ascii="GHEA Grapalat" w:hAnsi="GHEA Grapalat"/>
        </w:rPr>
        <w:t>им</w:t>
      </w:r>
      <w:r w:rsidRPr="00D85D59">
        <w:rPr>
          <w:rFonts w:ascii="GHEA Grapalat" w:hAnsi="GHEA Grapalat"/>
        </w:rPr>
        <w:t xml:space="preserve"> приглашени</w:t>
      </w:r>
      <w:r>
        <w:rPr>
          <w:rFonts w:ascii="GHEA Grapalat" w:hAnsi="GHEA Grapalat"/>
        </w:rPr>
        <w:t>ем</w:t>
      </w:r>
      <w:r w:rsidRPr="00D85D59">
        <w:rPr>
          <w:rFonts w:ascii="GHEA Grapalat" w:hAnsi="GHEA Grapalat"/>
        </w:rPr>
        <w:t xml:space="preserve"> или о наличии рейтинга кредитоспособности, установленного настоящим приглашением</w:t>
      </w:r>
      <w:r>
        <w:rPr>
          <w:rFonts w:ascii="GHEA Grapalat" w:hAnsi="GHEA Grapalat"/>
        </w:rPr>
        <w:t>;</w:t>
      </w:r>
    </w:p>
    <w:p w14:paraId="6EE35E93" w14:textId="77777777" w:rsidR="007D6BF1" w:rsidRDefault="007D6BF1" w:rsidP="007D6BF1">
      <w:pPr>
        <w:ind w:firstLine="284"/>
        <w:jc w:val="both"/>
        <w:rPr>
          <w:rFonts w:ascii="GHEA Grapalat" w:hAnsi="GHEA Grapalat"/>
        </w:rPr>
      </w:pPr>
      <w:r>
        <w:rPr>
          <w:rFonts w:ascii="GHEA Grapalat" w:hAnsi="GHEA Grapalat"/>
        </w:rPr>
        <w:t>в) объявление об отсутствии злоупотребления</w:t>
      </w:r>
      <w:r w:rsidRPr="00976C48">
        <w:rPr>
          <w:rFonts w:ascii="GHEA Grapalat" w:hAnsi="GHEA Grapalat"/>
        </w:rPr>
        <w:t xml:space="preserve"> </w:t>
      </w:r>
      <w:r w:rsidRPr="00867EEF">
        <w:rPr>
          <w:rFonts w:ascii="GHEA Grapalat" w:hAnsi="GHEA Grapalat"/>
        </w:rPr>
        <w:t>недобросовестной конкуренции</w:t>
      </w:r>
      <w:r>
        <w:rPr>
          <w:rFonts w:ascii="GHEA Grapalat" w:hAnsi="GHEA Grapalat"/>
        </w:rPr>
        <w:t>,</w:t>
      </w:r>
      <w:r w:rsidRPr="00681C1F">
        <w:rPr>
          <w:rFonts w:ascii="GHEA Grapalat" w:hAnsi="GHEA Grapalat"/>
          <w:color w:val="000000" w:themeColor="text1"/>
        </w:rPr>
        <w:t xml:space="preserve"> </w:t>
      </w:r>
      <w:r>
        <w:rPr>
          <w:rFonts w:ascii="GHEA Grapalat" w:hAnsi="GHEA Grapalat"/>
        </w:rPr>
        <w:t xml:space="preserve"> доминирующим положением и антиконкурентного соглашения в рамках настоящей процедуры;</w:t>
      </w:r>
    </w:p>
    <w:p w14:paraId="23B01DF2" w14:textId="77777777" w:rsidR="007D6BF1" w:rsidRDefault="007D6BF1" w:rsidP="007D6BF1">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3679A029" w14:textId="77777777" w:rsidR="007D6BF1" w:rsidRDefault="007D6BF1" w:rsidP="007D6BF1">
      <w:pPr>
        <w:pStyle w:val="norm"/>
        <w:widowControl w:val="0"/>
        <w:tabs>
          <w:tab w:val="left" w:pos="1134"/>
        </w:tabs>
        <w:spacing w:after="160" w:line="240" w:lineRule="auto"/>
        <w:ind w:firstLine="284"/>
        <w:rPr>
          <w:rFonts w:ascii="GHEA Grapalat" w:hAnsi="GHEA Grapalat"/>
        </w:rPr>
      </w:pPr>
      <w:r w:rsidRPr="00F84DDA">
        <w:rPr>
          <w:rFonts w:ascii="GHEA Grapalat" w:hAnsi="GHEA Grapalat"/>
          <w:spacing w:val="-6"/>
          <w:sz w:val="24"/>
          <w:szCs w:val="24"/>
        </w:rPr>
        <w:t xml:space="preserve">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p>
    <w:p w14:paraId="7302172A" w14:textId="77777777" w:rsidR="00B67CCD" w:rsidRPr="009044F1" w:rsidRDefault="00EA0D10" w:rsidP="005C74A6">
      <w:pPr>
        <w:pStyle w:val="norm"/>
        <w:widowControl w:val="0"/>
        <w:tabs>
          <w:tab w:val="left" w:pos="1134"/>
        </w:tabs>
        <w:spacing w:after="160" w:line="240" w:lineRule="auto"/>
        <w:ind w:firstLine="284"/>
        <w:rPr>
          <w:rFonts w:ascii="GHEA Grapalat" w:hAnsi="GHEA Grapalat" w:cs="Sylfaen"/>
          <w:sz w:val="24"/>
          <w:szCs w:val="24"/>
        </w:rPr>
      </w:pPr>
      <w:r w:rsidRPr="00F528BF">
        <w:rPr>
          <w:rFonts w:ascii="GHEA Grapalat" w:hAnsi="GHEA Grapalat"/>
          <w:sz w:val="24"/>
          <w:szCs w:val="24"/>
        </w:rPr>
        <w:t xml:space="preserve">  </w:t>
      </w:r>
      <w:r w:rsidR="00932115" w:rsidRPr="00F528BF">
        <w:rPr>
          <w:rFonts w:ascii="GHEA Grapalat" w:hAnsi="GHEA Grapalat"/>
          <w:sz w:val="24"/>
          <w:szCs w:val="24"/>
        </w:rPr>
        <w:t>2</w:t>
      </w:r>
      <w:r w:rsidR="005F25EF" w:rsidRPr="00F528BF">
        <w:rPr>
          <w:rFonts w:ascii="GHEA Grapalat" w:hAnsi="GHEA Grapalat"/>
          <w:sz w:val="24"/>
          <w:szCs w:val="24"/>
        </w:rPr>
        <w:t xml:space="preserve">) </w:t>
      </w:r>
      <w:r w:rsidR="005C74A6" w:rsidRPr="007930E2">
        <w:rPr>
          <w:rFonts w:ascii="GHEA Grapalat" w:hAnsi="GHEA Grapalat"/>
          <w:sz w:val="24"/>
          <w:szCs w:val="24"/>
        </w:rPr>
        <w:t>технические характеристики</w:t>
      </w:r>
      <w:r w:rsidR="005C74A6" w:rsidRPr="00F528BF">
        <w:rPr>
          <w:rFonts w:ascii="GHEA Grapalat" w:hAnsi="GHEA Grapalat"/>
          <w:sz w:val="24"/>
          <w:szCs w:val="24"/>
        </w:rPr>
        <w:t xml:space="preserve"> предлагаемого им товара</w:t>
      </w:r>
      <w:r w:rsidR="005C74A6" w:rsidRPr="007930E2">
        <w:rPr>
          <w:rFonts w:ascii="GHEA Grapalat" w:hAnsi="GHEA Grapalat"/>
          <w:sz w:val="24"/>
          <w:szCs w:val="24"/>
        </w:rPr>
        <w:t xml:space="preserve">, а также товарный знак, </w:t>
      </w:r>
      <w:r w:rsidR="005C74A6" w:rsidRPr="00F528BF">
        <w:rPr>
          <w:rFonts w:ascii="GHEA Grapalat" w:hAnsi="GHEA Grapalat"/>
          <w:sz w:val="24"/>
          <w:szCs w:val="24"/>
        </w:rPr>
        <w:t>фирменное наименование, марка и</w:t>
      </w:r>
      <w:r w:rsidR="005C74A6" w:rsidRPr="007930E2">
        <w:rPr>
          <w:rFonts w:ascii="GHEA Grapalat" w:hAnsi="GHEA Grapalat"/>
          <w:sz w:val="24"/>
          <w:szCs w:val="24"/>
        </w:rPr>
        <w:t xml:space="preserve"> наименование производителя, (далее</w:t>
      </w:r>
      <w:r w:rsidR="005C74A6" w:rsidRPr="007930E2">
        <w:rPr>
          <w:rFonts w:ascii="Calibri" w:hAnsi="Calibri" w:cs="Calibri"/>
          <w:sz w:val="24"/>
          <w:szCs w:val="24"/>
        </w:rPr>
        <w:t> </w:t>
      </w:r>
      <w:r w:rsidR="005C74A6" w:rsidRPr="007930E2">
        <w:rPr>
          <w:rFonts w:ascii="GHEA Grapalat" w:hAnsi="GHEA Grapalat" w:cs="GHEA Grapalat"/>
          <w:sz w:val="24"/>
          <w:szCs w:val="24"/>
        </w:rPr>
        <w:t>—</w:t>
      </w:r>
      <w:r w:rsidR="005C74A6" w:rsidRPr="007930E2">
        <w:rPr>
          <w:rFonts w:ascii="GHEA Grapalat" w:hAnsi="GHEA Grapalat"/>
          <w:sz w:val="24"/>
          <w:szCs w:val="24"/>
        </w:rPr>
        <w:t xml:space="preserve"> </w:t>
      </w:r>
      <w:r w:rsidR="005C74A6" w:rsidRPr="007930E2">
        <w:rPr>
          <w:rFonts w:ascii="GHEA Grapalat" w:hAnsi="GHEA Grapalat" w:cs="GHEA Grapalat"/>
          <w:sz w:val="24"/>
          <w:szCs w:val="24"/>
        </w:rPr>
        <w:t>полное</w:t>
      </w:r>
      <w:r w:rsidR="005C74A6" w:rsidRPr="007930E2">
        <w:rPr>
          <w:rFonts w:ascii="GHEA Grapalat" w:hAnsi="GHEA Grapalat"/>
          <w:sz w:val="24"/>
          <w:szCs w:val="24"/>
        </w:rPr>
        <w:t xml:space="preserve"> </w:t>
      </w:r>
      <w:r w:rsidR="005C74A6" w:rsidRPr="007930E2">
        <w:rPr>
          <w:rFonts w:ascii="GHEA Grapalat" w:hAnsi="GHEA Grapalat" w:cs="GHEA Grapalat"/>
          <w:sz w:val="24"/>
          <w:szCs w:val="24"/>
        </w:rPr>
        <w:t>описание</w:t>
      </w:r>
      <w:r w:rsidR="005C74A6" w:rsidRPr="007930E2">
        <w:rPr>
          <w:rFonts w:ascii="GHEA Grapalat" w:hAnsi="GHEA Grapalat"/>
          <w:sz w:val="24"/>
          <w:szCs w:val="24"/>
        </w:rPr>
        <w:t xml:space="preserve"> </w:t>
      </w:r>
      <w:r w:rsidR="005C74A6" w:rsidRPr="007930E2">
        <w:rPr>
          <w:rFonts w:ascii="GHEA Grapalat" w:hAnsi="GHEA Grapalat" w:cs="GHEA Grapalat"/>
          <w:sz w:val="24"/>
          <w:szCs w:val="24"/>
        </w:rPr>
        <w:t>товара</w:t>
      </w:r>
      <w:r w:rsidR="005C74A6" w:rsidRPr="00F528BF">
        <w:rPr>
          <w:rFonts w:ascii="GHEA Grapalat" w:hAnsi="GHEA Grapalat"/>
          <w:sz w:val="24"/>
          <w:szCs w:val="24"/>
        </w:rPr>
        <w:t>).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5C74A6" w:rsidRPr="007C314D" w:rsidDel="001B47B5">
        <w:rPr>
          <w:rFonts w:ascii="GHEA Grapalat" w:hAnsi="GHEA Grapalat"/>
        </w:rPr>
        <w:t xml:space="preserve"> </w:t>
      </w:r>
      <w:r w:rsidR="005C74A6" w:rsidRPr="007C314D">
        <w:rPr>
          <w:rStyle w:val="FootnoteReference"/>
          <w:rFonts w:ascii="GHEA Grapalat" w:hAnsi="GHEA Grapalat" w:cs="Sylfaen"/>
          <w:sz w:val="24"/>
          <w:szCs w:val="24"/>
        </w:rPr>
        <w:footnoteReference w:customMarkFollows="1" w:id="2"/>
        <w:t>8</w:t>
      </w:r>
      <w:r w:rsidR="001C6688">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323F9108"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4BABB39A"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1515F0AB" w14:textId="77777777" w:rsidR="00721677" w:rsidRDefault="00721677" w:rsidP="00B46D58">
      <w:pPr>
        <w:jc w:val="both"/>
        <w:rPr>
          <w:rFonts w:ascii="GHEA Grapalat" w:hAnsi="GHEA Grapalat" w:cs="Sylfaen"/>
        </w:rPr>
      </w:pPr>
      <w:r>
        <w:rPr>
          <w:rFonts w:ascii="GHEA Grapalat" w:hAnsi="GHEA Grapalat" w:cs="Sylfaen"/>
        </w:rPr>
        <w:t>При этом в случае участия в настоящей процедуре в порядке совместной деятельности (консорциумом)</w:t>
      </w:r>
      <w:r w:rsidR="00D76F48" w:rsidRPr="00D76F48">
        <w:rPr>
          <w:rFonts w:ascii="GHEA Grapalat" w:hAnsi="GHEA Grapalat" w:cs="Sylfaen"/>
        </w:rPr>
        <w:t>:</w:t>
      </w:r>
      <w:r>
        <w:rPr>
          <w:rFonts w:ascii="GHEA Grapalat" w:hAnsi="GHEA Grapalat" w:cs="Sylfaen"/>
        </w:rPr>
        <w:t xml:space="preserve"> </w:t>
      </w:r>
    </w:p>
    <w:p w14:paraId="05BE7BCF"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7A063B3"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w:t>
      </w:r>
      <w:r>
        <w:rPr>
          <w:rFonts w:ascii="GHEA Grapalat" w:hAnsi="GHEA Grapalat" w:cs="Sylfaen"/>
          <w:sz w:val="24"/>
          <w:szCs w:val="24"/>
        </w:rPr>
        <w:lastRenderedPageBreak/>
        <w:t>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F1DD05F" w14:textId="77777777" w:rsidR="0049655D" w:rsidRDefault="0049655D">
      <w:pPr>
        <w:rPr>
          <w:rFonts w:ascii="GHEA Grapalat" w:hAnsi="GHEA Grapalat"/>
          <w:b/>
        </w:rPr>
      </w:pPr>
    </w:p>
    <w:p w14:paraId="15CFC094" w14:textId="77777777" w:rsidR="007D6BF1" w:rsidRPr="009044F1" w:rsidRDefault="007D6BF1" w:rsidP="007D6BF1">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E1BAF1A" w14:textId="77777777" w:rsidR="007D6BF1" w:rsidRPr="00D3436F" w:rsidRDefault="007D6BF1" w:rsidP="007D6BF1">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7196145" w14:textId="77777777" w:rsidR="007D6BF1" w:rsidRDefault="007D6BF1" w:rsidP="007D6BF1">
      <w:pPr>
        <w:jc w:val="both"/>
        <w:rPr>
          <w:rFonts w:ascii="GHEA Grapalat" w:hAnsi="GHEA Grapalat" w:cs="Sylfaen"/>
        </w:rPr>
      </w:pPr>
      <w:r>
        <w:rPr>
          <w:rFonts w:ascii="GHEA Grapalat" w:hAnsi="GHEA Grapalat" w:cs="Sylfaen"/>
        </w:rPr>
        <w:t>При этом в случае участия в настоящей процедуре в порядке совместной деятельности (консорциумом)</w:t>
      </w:r>
      <w:r w:rsidRPr="00D76F48">
        <w:rPr>
          <w:rFonts w:ascii="GHEA Grapalat" w:hAnsi="GHEA Grapalat" w:cs="Sylfaen"/>
        </w:rPr>
        <w:t>:</w:t>
      </w:r>
      <w:r>
        <w:rPr>
          <w:rFonts w:ascii="GHEA Grapalat" w:hAnsi="GHEA Grapalat" w:cs="Sylfaen"/>
        </w:rPr>
        <w:t xml:space="preserve"> </w:t>
      </w:r>
    </w:p>
    <w:p w14:paraId="53B57253" w14:textId="77777777" w:rsidR="007D6BF1" w:rsidRDefault="007D6BF1" w:rsidP="007D6BF1">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2EFC752" w14:textId="77777777" w:rsidR="007D6BF1" w:rsidRDefault="007D6BF1" w:rsidP="007D6BF1">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73BE8794" w14:textId="77777777" w:rsidR="007D6BF1" w:rsidRDefault="007D6BF1" w:rsidP="007D6BF1">
      <w:pPr>
        <w:rPr>
          <w:rFonts w:ascii="GHEA Grapalat" w:hAnsi="GHEA Grapalat"/>
          <w:b/>
        </w:rPr>
      </w:pPr>
    </w:p>
    <w:p w14:paraId="6F641D18" w14:textId="77777777" w:rsidR="007D6BF1" w:rsidRPr="009044F1" w:rsidRDefault="007D6BF1" w:rsidP="007D6BF1">
      <w:pPr>
        <w:rPr>
          <w:rFonts w:ascii="GHEA Grapalat" w:hAnsi="GHEA Grapalat" w:cs="Arial"/>
          <w:b/>
        </w:rPr>
      </w:pPr>
      <w:r>
        <w:rPr>
          <w:rFonts w:ascii="GHEA Grapalat" w:hAnsi="GHEA Grapalat"/>
          <w:b/>
        </w:rPr>
        <w:t xml:space="preserve">                                       5.</w:t>
      </w:r>
      <w:r w:rsidRPr="009044F1">
        <w:rPr>
          <w:rFonts w:ascii="GHEA Grapalat" w:hAnsi="GHEA Grapalat"/>
          <w:b/>
        </w:rPr>
        <w:t xml:space="preserve">ЦЕНОВОЕ ПРЕДЛОЖЕНИЕ ЗАЯВКИ </w:t>
      </w:r>
    </w:p>
    <w:p w14:paraId="6EBD03F2" w14:textId="77777777" w:rsidR="007D6BF1" w:rsidRPr="009044F1" w:rsidRDefault="007D6BF1" w:rsidP="007D6BF1">
      <w:pPr>
        <w:widowControl w:val="0"/>
        <w:tabs>
          <w:tab w:val="left" w:pos="1134"/>
        </w:tabs>
        <w:spacing w:after="160"/>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644D6036" w14:textId="77777777" w:rsidR="007D6BF1" w:rsidRPr="009044F1" w:rsidRDefault="007D6BF1" w:rsidP="007D6BF1">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 xml:space="preserve">Участник представляет ценовое предложение в форме расчета, состоящего из обобщенных компонентов </w:t>
      </w:r>
      <w:r>
        <w:rPr>
          <w:rFonts w:ascii="GHEA Grapalat" w:hAnsi="GHEA Grapalat"/>
          <w:sz w:val="24"/>
          <w:szCs w:val="24"/>
        </w:rPr>
        <w:t>-</w:t>
      </w:r>
      <w:r w:rsidRPr="00492C56">
        <w:rPr>
          <w:rFonts w:ascii="GHEA Grapalat" w:hAnsi="GHEA Grapalat"/>
          <w:sz w:val="24"/>
          <w:szCs w:val="24"/>
        </w:rPr>
        <w:t xml:space="preserve"> </w:t>
      </w:r>
      <w:r w:rsidRPr="009044F1">
        <w:rPr>
          <w:rFonts w:ascii="GHEA Grapalat" w:hAnsi="GHEA Grapalat"/>
          <w:sz w:val="24"/>
          <w:szCs w:val="24"/>
        </w:rPr>
        <w:t>стоимост</w:t>
      </w:r>
      <w:r>
        <w:rPr>
          <w:rFonts w:ascii="GHEA Grapalat" w:hAnsi="GHEA Grapalat"/>
          <w:sz w:val="24"/>
          <w:szCs w:val="24"/>
        </w:rPr>
        <w:t>ь (</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0770D6DB" w14:textId="77777777" w:rsidR="007D6BF1" w:rsidRPr="009044F1" w:rsidRDefault="007D6BF1" w:rsidP="007D6BF1">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0EEF3DDE" w14:textId="77777777" w:rsidR="007D6BF1" w:rsidRPr="00B21F47" w:rsidRDefault="007D6BF1" w:rsidP="007D6BF1">
      <w:pPr>
        <w:pStyle w:val="norm"/>
        <w:widowControl w:val="0"/>
        <w:tabs>
          <w:tab w:val="left" w:pos="1134"/>
        </w:tabs>
        <w:spacing w:after="160" w:line="240" w:lineRule="auto"/>
        <w:ind w:firstLine="567"/>
        <w:rPr>
          <w:rFonts w:ascii="GHEA Grapalat" w:hAnsi="GHEA Grapalat" w:cs="Sylfaen"/>
          <w:sz w:val="24"/>
          <w:szCs w:val="24"/>
        </w:rPr>
      </w:pPr>
      <w:r w:rsidRPr="00B21F47">
        <w:rPr>
          <w:rFonts w:ascii="GHEA Grapalat" w:hAnsi="GHEA Grapalat"/>
          <w:sz w:val="24"/>
          <w:szCs w:val="24"/>
        </w:rPr>
        <w:t>а.</w:t>
      </w:r>
      <w:r w:rsidRPr="00B21F47">
        <w:rPr>
          <w:rFonts w:ascii="GHEA Grapalat" w:hAnsi="GHEA Grapalat"/>
          <w:sz w:val="24"/>
          <w:szCs w:val="24"/>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14:paraId="0B252ADE" w14:textId="77777777" w:rsidR="007D6BF1" w:rsidRPr="00B21F47" w:rsidRDefault="007D6BF1" w:rsidP="007D6BF1">
      <w:pPr>
        <w:pStyle w:val="norm"/>
        <w:widowControl w:val="0"/>
        <w:tabs>
          <w:tab w:val="left" w:pos="1134"/>
        </w:tabs>
        <w:spacing w:after="160" w:line="240" w:lineRule="auto"/>
        <w:ind w:firstLine="567"/>
        <w:rPr>
          <w:rFonts w:ascii="GHEA Grapalat" w:hAnsi="GHEA Grapalat" w:cs="Sylfaen"/>
          <w:sz w:val="24"/>
          <w:szCs w:val="24"/>
        </w:rPr>
      </w:pPr>
      <w:r w:rsidRPr="00B21F47">
        <w:rPr>
          <w:rFonts w:ascii="GHEA Grapalat" w:hAnsi="GHEA Grapalat"/>
          <w:sz w:val="24"/>
          <w:szCs w:val="24"/>
        </w:rPr>
        <w:lastRenderedPageBreak/>
        <w:t>б.</w:t>
      </w:r>
      <w:r w:rsidRPr="00B21F47">
        <w:rPr>
          <w:rFonts w:ascii="GHEA Grapalat" w:hAnsi="GHEA Grapalat"/>
          <w:sz w:val="24"/>
          <w:szCs w:val="24"/>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BEA497C" w14:textId="77777777" w:rsidR="007D6BF1" w:rsidRDefault="007D6BF1" w:rsidP="007D6BF1">
      <w:pPr>
        <w:pStyle w:val="norm"/>
        <w:widowControl w:val="0"/>
        <w:tabs>
          <w:tab w:val="left" w:pos="1134"/>
        </w:tabs>
        <w:spacing w:after="160" w:line="240" w:lineRule="auto"/>
        <w:ind w:firstLine="567"/>
        <w:rPr>
          <w:rFonts w:ascii="GHEA Grapalat" w:hAnsi="GHEA Grapalat"/>
          <w:sz w:val="24"/>
          <w:szCs w:val="24"/>
        </w:rPr>
      </w:pPr>
      <w:r w:rsidRPr="00B21F47">
        <w:rPr>
          <w:rFonts w:ascii="GHEA Grapalat" w:hAnsi="GHEA Grapalat"/>
          <w:sz w:val="24"/>
          <w:szCs w:val="24"/>
        </w:rPr>
        <w:t>в.</w:t>
      </w:r>
      <w:r w:rsidRPr="00B21F47">
        <w:rPr>
          <w:rFonts w:ascii="GHEA Grapalat" w:hAnsi="GHEA Grapalat"/>
          <w:sz w:val="24"/>
          <w:szCs w:val="24"/>
        </w:rPr>
        <w:tab/>
        <w:t>номер лота в ценовом предложении указан неверно, однако наименование предмета закупки заполнено правильно;</w:t>
      </w:r>
    </w:p>
    <w:p w14:paraId="5611F4C9" w14:textId="77777777" w:rsidR="007D6BF1" w:rsidRDefault="007D6BF1" w:rsidP="007D6BF1">
      <w:pPr>
        <w:pStyle w:val="norm"/>
        <w:widowControl w:val="0"/>
        <w:tabs>
          <w:tab w:val="left" w:pos="1134"/>
        </w:tabs>
        <w:spacing w:after="160" w:line="240" w:lineRule="auto"/>
        <w:ind w:firstLine="567"/>
        <w:rPr>
          <w:rFonts w:ascii="GHEA Grapalat" w:hAnsi="GHEA Grapalat"/>
          <w:sz w:val="24"/>
          <w:szCs w:val="24"/>
        </w:rPr>
      </w:pPr>
      <w:r w:rsidRPr="00B21F47">
        <w:rPr>
          <w:rFonts w:ascii="GHEA Grapalat" w:hAnsi="GHEA Grapalat"/>
          <w:sz w:val="24"/>
          <w:szCs w:val="24"/>
        </w:rPr>
        <w:t>г.</w:t>
      </w:r>
      <w:r w:rsidRPr="00B21F47">
        <w:t xml:space="preserve"> </w:t>
      </w:r>
      <w:r w:rsidRPr="00B21F47">
        <w:rPr>
          <w:rFonts w:ascii="GHEA Grapalat" w:hAnsi="GHEA Grapalat"/>
          <w:sz w:val="24"/>
          <w:szCs w:val="24"/>
        </w:rPr>
        <w:t xml:space="preserve">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14:paraId="09E89B97" w14:textId="77777777" w:rsidR="007D6BF1" w:rsidRPr="00B21F47" w:rsidRDefault="007D6BF1" w:rsidP="007D6BF1">
      <w:pPr>
        <w:pStyle w:val="norm"/>
        <w:widowControl w:val="0"/>
        <w:tabs>
          <w:tab w:val="left" w:pos="1134"/>
        </w:tabs>
        <w:spacing w:after="160" w:line="240" w:lineRule="auto"/>
        <w:ind w:firstLine="567"/>
        <w:rPr>
          <w:rFonts w:ascii="GHEA Grapalat" w:hAnsi="GHEA Grapalat"/>
          <w:sz w:val="24"/>
          <w:szCs w:val="24"/>
        </w:rPr>
      </w:pPr>
      <w:r w:rsidRPr="00B21F47">
        <w:rPr>
          <w:rFonts w:ascii="GHEA Grapalat" w:hAnsi="GHEA Grapalat"/>
          <w:sz w:val="24"/>
          <w:szCs w:val="24"/>
        </w:rPr>
        <w:t>д.</w:t>
      </w:r>
      <w:r w:rsidRPr="00B21F47">
        <w:t xml:space="preserve"> </w:t>
      </w:r>
      <w:r w:rsidRPr="00B21F47">
        <w:rPr>
          <w:rFonts w:ascii="GHEA Grapalat" w:hAnsi="GHEA Grapalat"/>
          <w:sz w:val="24"/>
          <w:szCs w:val="24"/>
        </w:rPr>
        <w:t>"стоимость"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3BA597CB" w14:textId="77777777" w:rsidR="007D6BF1" w:rsidRPr="00B21F47" w:rsidRDefault="007D6BF1" w:rsidP="007D6BF1">
      <w:pPr>
        <w:pStyle w:val="norm"/>
        <w:widowControl w:val="0"/>
        <w:tabs>
          <w:tab w:val="left" w:pos="1134"/>
        </w:tabs>
        <w:spacing w:after="160" w:line="240" w:lineRule="auto"/>
        <w:ind w:firstLine="567"/>
        <w:rPr>
          <w:rFonts w:ascii="GHEA Grapalat" w:hAnsi="GHEA Grapalat" w:cs="Sylfaen"/>
          <w:sz w:val="24"/>
          <w:szCs w:val="24"/>
        </w:rPr>
      </w:pPr>
      <w:r w:rsidRPr="00B21F47">
        <w:rPr>
          <w:rFonts w:ascii="GHEA Grapalat" w:hAnsi="GHEA Grapalat"/>
          <w:sz w:val="24"/>
          <w:szCs w:val="24"/>
        </w:rPr>
        <w:t>е.</w:t>
      </w:r>
      <w:r w:rsidRPr="00B21F47">
        <w:t xml:space="preserve"> </w:t>
      </w:r>
      <w:r w:rsidRPr="00B21F47">
        <w:rPr>
          <w:rFonts w:ascii="GHEA Grapalat" w:hAnsi="GHEA Grapalat"/>
          <w:sz w:val="24"/>
          <w:szCs w:val="24"/>
        </w:rPr>
        <w:t>в суммах, заполненных буквами в графах ценового предложения, лумы указаны в цифрах.</w:t>
      </w:r>
    </w:p>
    <w:p w14:paraId="5ABD1977" w14:textId="77777777" w:rsidR="007D6BF1" w:rsidRPr="009044F1" w:rsidRDefault="007D6BF1" w:rsidP="007D6BF1">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2386D874" w14:textId="77777777" w:rsidR="007D6BF1" w:rsidRPr="009044F1" w:rsidRDefault="007D6BF1" w:rsidP="007D6BF1">
      <w:pPr>
        <w:pStyle w:val="BodyTextIndent2"/>
        <w:widowControl w:val="0"/>
        <w:spacing w:after="160" w:line="240" w:lineRule="auto"/>
        <w:ind w:firstLine="567"/>
        <w:rPr>
          <w:rFonts w:ascii="GHEA Grapalat" w:hAnsi="GHEA Grapalat"/>
          <w:sz w:val="24"/>
          <w:szCs w:val="24"/>
        </w:rPr>
      </w:pPr>
    </w:p>
    <w:p w14:paraId="072A950A" w14:textId="77777777" w:rsidR="007D6BF1" w:rsidRPr="009044F1" w:rsidRDefault="007D6BF1" w:rsidP="007D6BF1">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14:paraId="07A44B45" w14:textId="77777777" w:rsidR="007D6BF1" w:rsidRPr="00AA7117" w:rsidRDefault="007D6BF1" w:rsidP="007D6BF1">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44E8571B" w14:textId="77777777" w:rsidR="007D6BF1" w:rsidRPr="009044F1" w:rsidRDefault="007D6BF1" w:rsidP="007D6BF1">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06273C3" w14:textId="77777777" w:rsidR="00096865" w:rsidRPr="005647BC"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EB0F805" w14:textId="3B5563B6" w:rsidR="008119BD" w:rsidRPr="008119BD" w:rsidRDefault="008119BD" w:rsidP="008119BD">
      <w:pPr>
        <w:pStyle w:val="norm"/>
        <w:widowControl w:val="0"/>
        <w:tabs>
          <w:tab w:val="left" w:pos="1276"/>
        </w:tabs>
        <w:spacing w:line="240" w:lineRule="auto"/>
        <w:ind w:left="-540" w:firstLine="0"/>
        <w:rPr>
          <w:rFonts w:ascii="GHEA Grapalat" w:hAnsi="GHEA Grapalat"/>
          <w:sz w:val="24"/>
          <w:szCs w:val="24"/>
        </w:rPr>
      </w:pPr>
      <w:r>
        <w:rPr>
          <w:rFonts w:ascii="GHEA Grapalat" w:hAnsi="GHEA Grapalat"/>
          <w:sz w:val="24"/>
          <w:szCs w:val="24"/>
          <w:lang w:val="hy-AM"/>
        </w:rPr>
        <w:t xml:space="preserve">         </w:t>
      </w:r>
      <w:r>
        <w:rPr>
          <w:rFonts w:ascii="GHEA Grapalat" w:hAnsi="GHEA Grapalat"/>
          <w:sz w:val="24"/>
          <w:szCs w:val="24"/>
        </w:rPr>
        <w:t>8.1.</w:t>
      </w:r>
      <w:r w:rsidRPr="008119BD">
        <w:rPr>
          <w:rFonts w:ascii="GHEA Grapalat" w:hAnsi="GHEA Grapalat"/>
          <w:sz w:val="24"/>
          <w:szCs w:val="24"/>
        </w:rPr>
        <w:t>Вскрытие заявок произойдет посре</w:t>
      </w:r>
      <w:r>
        <w:rPr>
          <w:rFonts w:ascii="GHEA Grapalat" w:hAnsi="GHEA Grapalat"/>
          <w:sz w:val="24"/>
          <w:szCs w:val="24"/>
        </w:rPr>
        <w:t xml:space="preserve">дством системы на </w:t>
      </w:r>
      <w:r w:rsidR="007231F0">
        <w:rPr>
          <w:rFonts w:ascii="GHEA Grapalat" w:hAnsi="GHEA Grapalat"/>
          <w:b/>
          <w:sz w:val="24"/>
          <w:szCs w:val="24"/>
        </w:rPr>
        <w:t>09</w:t>
      </w:r>
      <w:r w:rsidRPr="00F70DD9">
        <w:rPr>
          <w:rFonts w:ascii="GHEA Grapalat" w:hAnsi="GHEA Grapalat"/>
          <w:b/>
          <w:sz w:val="24"/>
          <w:szCs w:val="24"/>
        </w:rPr>
        <w:t>:</w:t>
      </w:r>
      <w:r w:rsidR="000F6A05" w:rsidRPr="00F70DD9">
        <w:rPr>
          <w:rFonts w:ascii="GHEA Grapalat" w:hAnsi="GHEA Grapalat"/>
          <w:b/>
          <w:sz w:val="24"/>
          <w:szCs w:val="24"/>
        </w:rPr>
        <w:t>0</w:t>
      </w:r>
      <w:r w:rsidRPr="00F70DD9">
        <w:rPr>
          <w:rFonts w:ascii="GHEA Grapalat" w:hAnsi="GHEA Grapalat"/>
          <w:b/>
          <w:sz w:val="24"/>
          <w:szCs w:val="24"/>
        </w:rPr>
        <w:t xml:space="preserve">0 часов </w:t>
      </w:r>
      <w:r w:rsidR="00607964">
        <w:rPr>
          <w:rFonts w:ascii="GHEA Grapalat" w:hAnsi="GHEA Grapalat"/>
          <w:b/>
          <w:sz w:val="24"/>
          <w:szCs w:val="24"/>
        </w:rPr>
        <w:t>1</w:t>
      </w:r>
      <w:r w:rsidR="007231F0">
        <w:rPr>
          <w:rFonts w:ascii="GHEA Grapalat" w:hAnsi="GHEA Grapalat"/>
          <w:b/>
          <w:sz w:val="24"/>
          <w:szCs w:val="24"/>
        </w:rPr>
        <w:t>1</w:t>
      </w:r>
      <w:r w:rsidR="00607964">
        <w:rPr>
          <w:rFonts w:ascii="GHEA Grapalat" w:hAnsi="GHEA Grapalat"/>
          <w:b/>
          <w:sz w:val="24"/>
          <w:szCs w:val="24"/>
        </w:rPr>
        <w:t>.</w:t>
      </w:r>
      <w:r w:rsidR="007231F0">
        <w:rPr>
          <w:rFonts w:ascii="GHEA Grapalat" w:hAnsi="GHEA Grapalat"/>
          <w:b/>
          <w:sz w:val="24"/>
          <w:szCs w:val="24"/>
        </w:rPr>
        <w:t>12</w:t>
      </w:r>
      <w:r w:rsidR="00607964">
        <w:rPr>
          <w:rFonts w:ascii="GHEA Grapalat" w:hAnsi="GHEA Grapalat"/>
          <w:b/>
          <w:sz w:val="24"/>
          <w:szCs w:val="24"/>
        </w:rPr>
        <w:t>.2025</w:t>
      </w:r>
      <w:r w:rsidRPr="00F70DD9">
        <w:rPr>
          <w:rFonts w:ascii="GHEA Grapalat" w:hAnsi="GHEA Grapalat"/>
          <w:b/>
          <w:sz w:val="24"/>
          <w:szCs w:val="24"/>
        </w:rPr>
        <w:t xml:space="preserve">г </w:t>
      </w:r>
      <w:r w:rsidRPr="008119BD">
        <w:rPr>
          <w:rFonts w:ascii="GHEA Grapalat" w:hAnsi="GHEA Grapalat"/>
          <w:sz w:val="24"/>
          <w:szCs w:val="24"/>
        </w:rPr>
        <w:t xml:space="preserve">со дня опубликования в системе объявления и приглашения на настоящую процедуру. </w:t>
      </w:r>
    </w:p>
    <w:p w14:paraId="06278C0C" w14:textId="77777777" w:rsidR="008119BD" w:rsidRPr="008119BD" w:rsidRDefault="008119BD" w:rsidP="008119BD">
      <w:pPr>
        <w:pStyle w:val="norm"/>
        <w:widowControl w:val="0"/>
        <w:tabs>
          <w:tab w:val="left" w:pos="1276"/>
        </w:tabs>
        <w:spacing w:line="240" w:lineRule="auto"/>
        <w:ind w:left="-360" w:hanging="276"/>
        <w:rPr>
          <w:rFonts w:ascii="GHEA Grapalat" w:hAnsi="GHEA Grapalat"/>
          <w:sz w:val="24"/>
          <w:szCs w:val="24"/>
        </w:rPr>
      </w:pPr>
      <w:r w:rsidRPr="008119BD">
        <w:rPr>
          <w:rFonts w:ascii="GHEA Grapalat" w:hAnsi="GHEA Grapalat"/>
          <w:sz w:val="24"/>
          <w:szCs w:val="24"/>
        </w:rPr>
        <w:t xml:space="preserve">На заседании по вскрытию и оценке заявок председатель комиссии </w:t>
      </w:r>
      <w:r w:rsidRPr="008119BD">
        <w:rPr>
          <w:rFonts w:ascii="GHEA Grapalat" w:hAnsi="GHEA Grapalat"/>
          <w:sz w:val="24"/>
          <w:szCs w:val="24"/>
        </w:rPr>
        <w:lastRenderedPageBreak/>
        <w:t>(председательствующий на заседании) объявляет заседание открытым и оглашает выраженную одним числом цену закупки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36344CA0" w14:textId="04025690" w:rsidR="008119BD" w:rsidRPr="008119BD" w:rsidRDefault="00AC5996" w:rsidP="008119BD">
      <w:pPr>
        <w:pStyle w:val="norm"/>
        <w:widowControl w:val="0"/>
        <w:tabs>
          <w:tab w:val="left" w:pos="1276"/>
        </w:tabs>
        <w:spacing w:line="240" w:lineRule="auto"/>
        <w:ind w:left="-360" w:hanging="276"/>
        <w:rPr>
          <w:rFonts w:ascii="GHEA Grapalat" w:hAnsi="GHEA Grapalat"/>
          <w:sz w:val="24"/>
          <w:szCs w:val="24"/>
        </w:rPr>
      </w:pPr>
      <w:r>
        <w:rPr>
          <w:rFonts w:ascii="GHEA Grapalat" w:hAnsi="GHEA Grapalat"/>
          <w:sz w:val="24"/>
          <w:szCs w:val="24"/>
        </w:rPr>
        <w:tab/>
      </w:r>
      <w:r>
        <w:rPr>
          <w:rFonts w:ascii="GHEA Grapalat" w:hAnsi="GHEA Grapalat"/>
          <w:sz w:val="24"/>
          <w:szCs w:val="24"/>
        </w:rPr>
        <w:tab/>
      </w:r>
      <w:r w:rsidR="008119BD" w:rsidRPr="008119BD">
        <w:rPr>
          <w:rFonts w:ascii="GHEA Grapalat" w:hAnsi="GHEA Grapalat"/>
          <w:sz w:val="24"/>
          <w:szCs w:val="24"/>
        </w:rPr>
        <w:t>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 отчет), который в день вскрытия заявок отправляется секретарем комиссии посредством системы на адреса электронной почты участников.</w:t>
      </w:r>
    </w:p>
    <w:p w14:paraId="0F6C6CAC" w14:textId="77777777" w:rsidR="008119BD" w:rsidRPr="008119BD" w:rsidRDefault="008119BD" w:rsidP="008119BD">
      <w:pPr>
        <w:pStyle w:val="norm"/>
        <w:widowControl w:val="0"/>
        <w:tabs>
          <w:tab w:val="left" w:pos="360"/>
          <w:tab w:val="left" w:pos="1276"/>
        </w:tabs>
        <w:spacing w:line="240" w:lineRule="auto"/>
        <w:ind w:left="-360" w:firstLine="1429"/>
        <w:rPr>
          <w:rFonts w:ascii="GHEA Grapalat" w:hAnsi="GHEA Grapalat"/>
          <w:sz w:val="24"/>
          <w:szCs w:val="24"/>
        </w:rPr>
      </w:pPr>
      <w:r w:rsidRPr="008119BD">
        <w:rPr>
          <w:rFonts w:ascii="GHEA Grapalat" w:hAnsi="GHEA Grapalat"/>
          <w:sz w:val="24"/>
          <w:szCs w:val="24"/>
        </w:rPr>
        <w:t>8.2.</w:t>
      </w:r>
      <w:r w:rsidRPr="008119BD">
        <w:rPr>
          <w:rFonts w:ascii="GHEA Grapalat" w:hAnsi="GHEA Grapalat"/>
          <w:sz w:val="24"/>
          <w:szCs w:val="24"/>
        </w:rPr>
        <w:tab/>
        <w:t xml:space="preserve">Заявки оцениваются в порядке, установленном настоящим приглашением. </w:t>
      </w:r>
    </w:p>
    <w:p w14:paraId="4D91AE18" w14:textId="77777777" w:rsidR="008119BD" w:rsidRPr="008119BD" w:rsidRDefault="008119BD" w:rsidP="008119BD">
      <w:pPr>
        <w:pStyle w:val="norm"/>
        <w:widowControl w:val="0"/>
        <w:tabs>
          <w:tab w:val="left" w:pos="360"/>
          <w:tab w:val="left" w:pos="1276"/>
        </w:tabs>
        <w:spacing w:line="240" w:lineRule="auto"/>
        <w:ind w:left="-360" w:firstLine="1429"/>
        <w:rPr>
          <w:rFonts w:ascii="GHEA Grapalat" w:hAnsi="GHEA Grapalat"/>
          <w:sz w:val="24"/>
          <w:szCs w:val="24"/>
        </w:rPr>
      </w:pPr>
      <w:r w:rsidRPr="008119BD">
        <w:rPr>
          <w:rFonts w:ascii="GHEA Grapalat" w:hAnsi="GHEA Grapalat"/>
          <w:sz w:val="24"/>
          <w:szCs w:val="24"/>
        </w:rPr>
        <w:t>Если количество лотов в процедуре закупок не превышает семдесять пять лотов- оценка заявок осуществляется в течение пятнадцати рабочих дней со дня истечения окончательного срока их подачи, а при превышении- в течение двадцати рабочих дней.</w:t>
      </w:r>
    </w:p>
    <w:p w14:paraId="68D09D9E" w14:textId="77777777" w:rsidR="008119BD" w:rsidRPr="008119BD" w:rsidRDefault="008119BD" w:rsidP="008119BD">
      <w:pPr>
        <w:pStyle w:val="norm"/>
        <w:widowControl w:val="0"/>
        <w:tabs>
          <w:tab w:val="left" w:pos="360"/>
          <w:tab w:val="left" w:pos="1276"/>
        </w:tabs>
        <w:spacing w:line="240" w:lineRule="auto"/>
        <w:ind w:left="-360" w:firstLine="1429"/>
        <w:rPr>
          <w:rFonts w:ascii="GHEA Grapalat" w:hAnsi="GHEA Grapalat"/>
          <w:sz w:val="24"/>
          <w:szCs w:val="24"/>
        </w:rPr>
      </w:pPr>
      <w:r w:rsidRPr="008119BD">
        <w:rPr>
          <w:rFonts w:ascii="GHEA Grapalat" w:hAnsi="GHEA Grapalat"/>
          <w:sz w:val="24"/>
          <w:szCs w:val="24"/>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и/или обеспечение заявки или которые не соответствуют требованиям приглашения, за исключением случая, установленного пунктом 8.9 части 1 настоящего приглашения.</w:t>
      </w:r>
    </w:p>
    <w:p w14:paraId="263B9A81" w14:textId="77777777" w:rsidR="008119BD" w:rsidRPr="008119BD" w:rsidRDefault="008119BD" w:rsidP="008119BD">
      <w:pPr>
        <w:pStyle w:val="norm"/>
        <w:widowControl w:val="0"/>
        <w:tabs>
          <w:tab w:val="left" w:pos="360"/>
          <w:tab w:val="left" w:pos="1276"/>
        </w:tabs>
        <w:spacing w:line="240" w:lineRule="auto"/>
        <w:ind w:left="-360" w:firstLine="1429"/>
        <w:rPr>
          <w:rFonts w:ascii="GHEA Grapalat" w:hAnsi="GHEA Grapalat"/>
          <w:sz w:val="24"/>
          <w:szCs w:val="24"/>
        </w:rPr>
      </w:pPr>
      <w:r w:rsidRPr="008119BD">
        <w:rPr>
          <w:rFonts w:ascii="GHEA Grapalat" w:hAnsi="GHEA Grapalat"/>
          <w:sz w:val="24"/>
          <w:szCs w:val="24"/>
        </w:rPr>
        <w:t>8.3.</w:t>
      </w:r>
      <w:r w:rsidRPr="008119BD">
        <w:rPr>
          <w:rFonts w:ascii="GHEA Grapalat" w:hAnsi="GHEA Grapalat"/>
          <w:sz w:val="24"/>
          <w:szCs w:val="24"/>
        </w:rPr>
        <w:tab/>
        <w:t>С целью определения отобранного или непризнанных таковыми 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57A3141D" w14:textId="77777777" w:rsidR="008119BD" w:rsidRPr="008119BD" w:rsidRDefault="008119BD" w:rsidP="008119BD">
      <w:pPr>
        <w:pStyle w:val="norm"/>
        <w:widowControl w:val="0"/>
        <w:tabs>
          <w:tab w:val="left" w:pos="360"/>
          <w:tab w:val="left" w:pos="1276"/>
        </w:tabs>
        <w:spacing w:line="240" w:lineRule="auto"/>
        <w:ind w:left="-360" w:firstLine="1429"/>
        <w:rPr>
          <w:rFonts w:ascii="GHEA Grapalat" w:hAnsi="GHEA Grapalat"/>
          <w:sz w:val="24"/>
          <w:szCs w:val="24"/>
        </w:rPr>
      </w:pPr>
      <w:r w:rsidRPr="008119BD">
        <w:rPr>
          <w:rFonts w:ascii="GHEA Grapalat" w:hAnsi="GHEA Grapalat"/>
          <w:sz w:val="24"/>
          <w:szCs w:val="24"/>
        </w:rPr>
        <w:t>8.4.</w:t>
      </w:r>
      <w:r w:rsidRPr="008119BD">
        <w:rPr>
          <w:rFonts w:ascii="GHEA Grapalat" w:hAnsi="GHEA Grapalat"/>
          <w:sz w:val="24"/>
          <w:szCs w:val="24"/>
        </w:rPr>
        <w:tab/>
        <w:t>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участника и непризнанными таковыми 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264780CB" w14:textId="77777777" w:rsidR="008119BD" w:rsidRPr="008119BD" w:rsidRDefault="008119BD" w:rsidP="008119BD">
      <w:pPr>
        <w:pStyle w:val="norm"/>
        <w:widowControl w:val="0"/>
        <w:tabs>
          <w:tab w:val="left" w:pos="1276"/>
        </w:tabs>
        <w:spacing w:line="240" w:lineRule="auto"/>
        <w:ind w:left="-360" w:firstLine="1429"/>
        <w:rPr>
          <w:rFonts w:ascii="GHEA Grapalat" w:hAnsi="GHEA Grapalat"/>
          <w:sz w:val="24"/>
          <w:szCs w:val="24"/>
        </w:rPr>
      </w:pPr>
      <w:r w:rsidRPr="008119BD">
        <w:rPr>
          <w:rFonts w:ascii="GHEA Grapalat" w:hAnsi="GHEA Grapalat"/>
          <w:sz w:val="24"/>
          <w:szCs w:val="24"/>
        </w:rPr>
        <w:t>8.5.</w:t>
      </w:r>
      <w:r w:rsidRPr="008119BD">
        <w:rPr>
          <w:rFonts w:ascii="GHEA Grapalat" w:hAnsi="GHEA Grapalat"/>
          <w:sz w:val="24"/>
          <w:szCs w:val="24"/>
        </w:rPr>
        <w:tab/>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установленному Центральным банком РА на день открытия заявок.</w:t>
      </w:r>
    </w:p>
    <w:p w14:paraId="2024A093" w14:textId="77777777" w:rsidR="008119BD" w:rsidRPr="008119BD" w:rsidRDefault="008119BD" w:rsidP="008119BD">
      <w:pPr>
        <w:pStyle w:val="norm"/>
        <w:widowControl w:val="0"/>
        <w:tabs>
          <w:tab w:val="left" w:pos="1276"/>
        </w:tabs>
        <w:spacing w:line="240" w:lineRule="auto"/>
        <w:ind w:left="-360" w:firstLine="1429"/>
        <w:rPr>
          <w:rFonts w:ascii="GHEA Grapalat" w:hAnsi="GHEA Grapalat"/>
          <w:sz w:val="24"/>
          <w:szCs w:val="24"/>
        </w:rPr>
      </w:pPr>
      <w:r w:rsidRPr="008119BD">
        <w:rPr>
          <w:rFonts w:ascii="GHEA Grapalat" w:hAnsi="GHEA Grapalat"/>
          <w:sz w:val="24"/>
          <w:szCs w:val="24"/>
        </w:rPr>
        <w:t>8.6.</w:t>
      </w:r>
      <w:r w:rsidRPr="008119BD">
        <w:rPr>
          <w:rFonts w:ascii="GHEA Grapalat" w:hAnsi="GHEA Grapalat"/>
          <w:sz w:val="24"/>
          <w:szCs w:val="24"/>
        </w:rPr>
        <w:tab/>
        <w:t xml:space="preserve">Из числа участников, подавших заявки, оцененные как удовлетворяющие требованиям приглашения, комиссия отбирает и объявляет отобранного и непризнанных таковыми участников.При равенстве предложенных </w:t>
      </w:r>
      <w:r w:rsidRPr="008119BD">
        <w:rPr>
          <w:rFonts w:ascii="GHEA Grapalat" w:hAnsi="GHEA Grapalat"/>
          <w:sz w:val="24"/>
          <w:szCs w:val="24"/>
        </w:rPr>
        <w:lastRenderedPageBreak/>
        <w:t>наименьших цен:</w:t>
      </w:r>
    </w:p>
    <w:p w14:paraId="3830DD0D" w14:textId="77777777" w:rsidR="008119BD" w:rsidRPr="008119BD" w:rsidRDefault="008119BD" w:rsidP="008119BD">
      <w:pPr>
        <w:pStyle w:val="norm"/>
        <w:widowControl w:val="0"/>
        <w:tabs>
          <w:tab w:val="left" w:pos="1276"/>
        </w:tabs>
        <w:spacing w:line="240" w:lineRule="auto"/>
        <w:ind w:left="-360" w:firstLine="1429"/>
        <w:rPr>
          <w:rFonts w:ascii="GHEA Grapalat" w:hAnsi="GHEA Grapalat"/>
          <w:sz w:val="24"/>
          <w:szCs w:val="24"/>
        </w:rPr>
      </w:pPr>
      <w:r w:rsidRPr="008119BD">
        <w:rPr>
          <w:rFonts w:ascii="GHEA Grapalat" w:hAnsi="GHEA Grapalat"/>
          <w:sz w:val="24"/>
          <w:szCs w:val="24"/>
        </w:rPr>
        <w:t>а.</w:t>
      </w:r>
      <w:r w:rsidRPr="008119BD">
        <w:rPr>
          <w:rFonts w:ascii="GHEA Grapalat" w:hAnsi="GHEA Grapalat"/>
          <w:sz w:val="24"/>
          <w:szCs w:val="24"/>
        </w:rPr>
        <w:tab/>
        <w:t>для определения отобранного  и непризнанных таковыми  участников, на заседаниии комиссии с предложившими равные цены участниками, проводятся одновременные переговоры, если эти участники (наделенные соответствующим полномочием представители) присутствуют на заседании,</w:t>
      </w:r>
    </w:p>
    <w:p w14:paraId="459D17A9" w14:textId="77777777" w:rsidR="008119BD" w:rsidRPr="008119BD" w:rsidRDefault="008119BD" w:rsidP="008119BD">
      <w:pPr>
        <w:pStyle w:val="norm"/>
        <w:widowControl w:val="0"/>
        <w:tabs>
          <w:tab w:val="left" w:pos="1276"/>
        </w:tabs>
        <w:spacing w:line="240" w:lineRule="auto"/>
        <w:ind w:left="-360" w:firstLine="1429"/>
        <w:rPr>
          <w:rFonts w:ascii="GHEA Grapalat" w:hAnsi="GHEA Grapalat"/>
          <w:sz w:val="24"/>
          <w:szCs w:val="24"/>
        </w:rPr>
      </w:pPr>
      <w:r w:rsidRPr="008119BD">
        <w:rPr>
          <w:rFonts w:ascii="GHEA Grapalat" w:hAnsi="GHEA Grapalat"/>
          <w:sz w:val="24"/>
          <w:szCs w:val="24"/>
        </w:rPr>
        <w:t>б.</w:t>
      </w:r>
      <w:r w:rsidRPr="008119BD">
        <w:rPr>
          <w:rFonts w:ascii="GHEA Grapalat" w:hAnsi="GHEA Grapalat"/>
          <w:sz w:val="24"/>
          <w:szCs w:val="24"/>
        </w:rPr>
        <w:tab/>
        <w:t>в противном случае заседание комиссии приостанавливается, и в течение одного рабочего дня секретарь комиссии посредством системы не автоматическим уведомлением одновременно уведомляет представившими равные цены участников об условиях, продолжительности, дате, времени и месте проведения одновременных переговоров по снижению цен,</w:t>
      </w:r>
    </w:p>
    <w:p w14:paraId="36A1835D" w14:textId="77777777" w:rsidR="008119BD" w:rsidRPr="008119BD" w:rsidRDefault="008119BD" w:rsidP="008119BD">
      <w:pPr>
        <w:pStyle w:val="norm"/>
        <w:widowControl w:val="0"/>
        <w:tabs>
          <w:tab w:val="left" w:pos="1276"/>
        </w:tabs>
        <w:spacing w:line="240" w:lineRule="auto"/>
        <w:ind w:left="-360" w:firstLine="1429"/>
        <w:rPr>
          <w:rFonts w:ascii="GHEA Grapalat" w:hAnsi="GHEA Grapalat"/>
          <w:sz w:val="24"/>
          <w:szCs w:val="24"/>
        </w:rPr>
      </w:pPr>
      <w:r w:rsidRPr="008119BD">
        <w:rPr>
          <w:rFonts w:ascii="GHEA Grapalat" w:hAnsi="GHEA Grapalat"/>
          <w:sz w:val="24"/>
          <w:szCs w:val="24"/>
        </w:rPr>
        <w:t>в.</w:t>
      </w:r>
      <w:r w:rsidRPr="008119BD">
        <w:rPr>
          <w:rFonts w:ascii="GHEA Grapalat" w:hAnsi="GHEA Grapalat"/>
          <w:sz w:val="24"/>
          <w:szCs w:val="24"/>
        </w:rPr>
        <w:tab/>
        <w:t>переговоры проводятся не раннее чем на второй и не позднее чем на пятый рабочий день со дня отправки извещения,</w:t>
      </w:r>
    </w:p>
    <w:p w14:paraId="6D395FDF" w14:textId="77777777" w:rsidR="008119BD" w:rsidRPr="008119BD" w:rsidRDefault="008119BD" w:rsidP="008119BD">
      <w:pPr>
        <w:pStyle w:val="norm"/>
        <w:widowControl w:val="0"/>
        <w:tabs>
          <w:tab w:val="left" w:pos="1276"/>
        </w:tabs>
        <w:spacing w:line="240" w:lineRule="auto"/>
        <w:ind w:left="-360" w:firstLine="1429"/>
        <w:rPr>
          <w:rFonts w:ascii="GHEA Grapalat" w:hAnsi="GHEA Grapalat"/>
          <w:sz w:val="24"/>
          <w:szCs w:val="24"/>
        </w:rPr>
      </w:pPr>
      <w:r w:rsidRPr="008119BD">
        <w:rPr>
          <w:rFonts w:ascii="GHEA Grapalat" w:hAnsi="GHEA Grapalat"/>
          <w:sz w:val="24"/>
          <w:szCs w:val="24"/>
        </w:rPr>
        <w:t>г.</w:t>
      </w:r>
      <w:r w:rsidRPr="008119BD">
        <w:rPr>
          <w:rFonts w:ascii="GHEA Grapalat" w:hAnsi="GHEA Grapalat"/>
          <w:sz w:val="24"/>
          <w:szCs w:val="24"/>
        </w:rPr>
        <w:tab/>
        <w:t>представленное на тот момент каждым участником ценовое предложение оглашается для другого участника, и до истечения предусмотренного для переговоров окончательного срока участник может пересмотреть свое ценовое предложение,</w:t>
      </w:r>
    </w:p>
    <w:p w14:paraId="4D1FED17" w14:textId="77777777" w:rsidR="008119BD" w:rsidRPr="008119BD" w:rsidRDefault="008119BD" w:rsidP="008119BD">
      <w:pPr>
        <w:pStyle w:val="norm"/>
        <w:widowControl w:val="0"/>
        <w:tabs>
          <w:tab w:val="left" w:pos="1276"/>
        </w:tabs>
        <w:spacing w:line="240" w:lineRule="auto"/>
        <w:ind w:left="-360" w:firstLine="1429"/>
        <w:rPr>
          <w:rFonts w:ascii="GHEA Grapalat" w:hAnsi="GHEA Grapalat"/>
          <w:sz w:val="24"/>
          <w:szCs w:val="24"/>
        </w:rPr>
      </w:pPr>
      <w:r w:rsidRPr="008119BD">
        <w:rPr>
          <w:rFonts w:ascii="GHEA Grapalat" w:hAnsi="GHEA Grapalat"/>
          <w:sz w:val="24"/>
          <w:szCs w:val="24"/>
        </w:rPr>
        <w:t>д.</w:t>
      </w:r>
      <w:r w:rsidRPr="008119BD">
        <w:rPr>
          <w:rFonts w:ascii="GHEA Grapalat" w:hAnsi="GHEA Grapalat"/>
          <w:sz w:val="24"/>
          <w:szCs w:val="24"/>
        </w:rPr>
        <w:tab/>
        <w:t>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5CD76797" w14:textId="77777777" w:rsidR="008119BD" w:rsidRPr="008119BD" w:rsidRDefault="008119BD" w:rsidP="008119BD">
      <w:pPr>
        <w:pStyle w:val="norm"/>
        <w:widowControl w:val="0"/>
        <w:tabs>
          <w:tab w:val="left" w:pos="1276"/>
        </w:tabs>
        <w:spacing w:line="240" w:lineRule="auto"/>
        <w:ind w:left="-360" w:firstLine="1429"/>
        <w:rPr>
          <w:rFonts w:ascii="GHEA Grapalat" w:hAnsi="GHEA Grapalat"/>
          <w:sz w:val="24"/>
          <w:szCs w:val="24"/>
        </w:rPr>
      </w:pPr>
      <w:r w:rsidRPr="008119BD">
        <w:rPr>
          <w:rFonts w:ascii="GHEA Grapalat" w:hAnsi="GHEA Grapalat"/>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предоставления услуг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EADFCB2" w14:textId="77777777" w:rsidR="008119BD" w:rsidRPr="008119BD" w:rsidRDefault="008119BD" w:rsidP="008119BD">
      <w:pPr>
        <w:pStyle w:val="norm"/>
        <w:widowControl w:val="0"/>
        <w:tabs>
          <w:tab w:val="left" w:pos="1276"/>
        </w:tabs>
        <w:spacing w:line="240" w:lineRule="auto"/>
        <w:ind w:left="-360" w:firstLine="1429"/>
        <w:rPr>
          <w:rFonts w:ascii="GHEA Grapalat" w:hAnsi="GHEA Grapalat"/>
          <w:sz w:val="24"/>
          <w:szCs w:val="24"/>
        </w:rPr>
      </w:pPr>
      <w:r w:rsidRPr="008119BD">
        <w:rPr>
          <w:rFonts w:ascii="GHEA Grapalat" w:hAnsi="GHEA Grapalat"/>
          <w:sz w:val="24"/>
          <w:szCs w:val="24"/>
        </w:rPr>
        <w:t>В случае неприменения настоящего пункта процедура на основании пункта 1 части 1 статьи 37 Закона объявляется несостоявшейся.</w:t>
      </w:r>
    </w:p>
    <w:p w14:paraId="03C427A3" w14:textId="77777777" w:rsidR="008119BD" w:rsidRPr="008119BD" w:rsidRDefault="008119BD" w:rsidP="008119BD">
      <w:pPr>
        <w:pStyle w:val="norm"/>
        <w:widowControl w:val="0"/>
        <w:tabs>
          <w:tab w:val="left" w:pos="1276"/>
        </w:tabs>
        <w:spacing w:line="240" w:lineRule="auto"/>
        <w:ind w:left="-90" w:firstLine="1159"/>
        <w:rPr>
          <w:rFonts w:ascii="GHEA Grapalat" w:hAnsi="GHEA Grapalat"/>
          <w:sz w:val="24"/>
          <w:szCs w:val="24"/>
        </w:rPr>
      </w:pPr>
      <w:r w:rsidRPr="008119BD">
        <w:rPr>
          <w:rFonts w:ascii="GHEA Grapalat" w:hAnsi="GHEA Grapalat"/>
          <w:sz w:val="24"/>
          <w:szCs w:val="24"/>
        </w:rPr>
        <w:t>8.8.</w:t>
      </w:r>
      <w:r w:rsidRPr="008119BD">
        <w:rPr>
          <w:rFonts w:ascii="GHEA Grapalat" w:hAnsi="GHEA Grapalat"/>
          <w:sz w:val="24"/>
          <w:szCs w:val="24"/>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14:paraId="17314C11" w14:textId="77777777" w:rsidR="008119BD" w:rsidRPr="008119BD" w:rsidRDefault="008119BD" w:rsidP="008119BD">
      <w:pPr>
        <w:pStyle w:val="norm"/>
        <w:widowControl w:val="0"/>
        <w:tabs>
          <w:tab w:val="left" w:pos="1276"/>
        </w:tabs>
        <w:spacing w:line="240" w:lineRule="auto"/>
        <w:ind w:left="-90" w:firstLine="1159"/>
        <w:rPr>
          <w:rFonts w:ascii="GHEA Grapalat" w:hAnsi="GHEA Grapalat"/>
          <w:sz w:val="24"/>
          <w:szCs w:val="24"/>
        </w:rPr>
      </w:pPr>
      <w:r w:rsidRPr="008119BD">
        <w:rPr>
          <w:rFonts w:ascii="GHEA Grapalat" w:hAnsi="GHEA Grapalat"/>
          <w:sz w:val="24"/>
          <w:szCs w:val="24"/>
        </w:rPr>
        <w:lastRenderedPageBreak/>
        <w:t>8.9.</w:t>
      </w:r>
      <w:r w:rsidRPr="008119BD">
        <w:rPr>
          <w:rFonts w:ascii="GHEA Grapalat" w:hAnsi="GHEA Grapalat"/>
          <w:sz w:val="24"/>
          <w:szCs w:val="24"/>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комиссия приостанавливает заседание на один рабочий день, а секретарь комиссии в тот же день с помощью системы  информирует об этом участника, предлагая последнему исправить несоответствия до окончания срока приостановления.</w:t>
      </w:r>
    </w:p>
    <w:p w14:paraId="593FF653" w14:textId="77777777" w:rsidR="008119BD" w:rsidRPr="008119BD" w:rsidRDefault="008119BD" w:rsidP="008119BD">
      <w:pPr>
        <w:pStyle w:val="norm"/>
        <w:widowControl w:val="0"/>
        <w:tabs>
          <w:tab w:val="left" w:pos="1276"/>
        </w:tabs>
        <w:spacing w:line="240" w:lineRule="auto"/>
        <w:ind w:left="-90" w:firstLine="1159"/>
        <w:rPr>
          <w:rFonts w:ascii="GHEA Grapalat" w:hAnsi="GHEA Grapalat"/>
          <w:sz w:val="24"/>
          <w:szCs w:val="24"/>
        </w:rPr>
      </w:pPr>
      <w:r w:rsidRPr="008119BD">
        <w:rPr>
          <w:rFonts w:ascii="GHEA Grapalat" w:hAnsi="GHEA Grapalat"/>
          <w:sz w:val="24"/>
          <w:szCs w:val="24"/>
        </w:rPr>
        <w:t>В уведомлении, направленном участнику, подробно описываются все несоответствия, обнаруженные при оценке заявки.</w:t>
      </w:r>
    </w:p>
    <w:p w14:paraId="05D9B94E" w14:textId="77777777" w:rsidR="008119BD" w:rsidRPr="008119BD" w:rsidRDefault="008119BD" w:rsidP="008119BD">
      <w:pPr>
        <w:pStyle w:val="norm"/>
        <w:widowControl w:val="0"/>
        <w:tabs>
          <w:tab w:val="left" w:pos="1276"/>
        </w:tabs>
        <w:spacing w:line="240" w:lineRule="auto"/>
        <w:ind w:left="-90" w:firstLine="1159"/>
        <w:rPr>
          <w:rFonts w:ascii="GHEA Grapalat" w:hAnsi="GHEA Grapalat"/>
          <w:sz w:val="24"/>
          <w:szCs w:val="24"/>
        </w:rPr>
      </w:pPr>
      <w:r w:rsidRPr="008119BD">
        <w:rPr>
          <w:rFonts w:ascii="GHEA Grapalat" w:hAnsi="GHEA Grapalat"/>
          <w:sz w:val="24"/>
          <w:szCs w:val="24"/>
        </w:rPr>
        <w:t>8.10.</w:t>
      </w:r>
      <w:r w:rsidRPr="008119BD">
        <w:rPr>
          <w:rFonts w:ascii="GHEA Grapalat" w:hAnsi="GHEA Grapalat"/>
          <w:sz w:val="24"/>
          <w:szCs w:val="24"/>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0CA68F13" w14:textId="77777777" w:rsidR="008119BD" w:rsidRPr="008119BD" w:rsidRDefault="008119BD" w:rsidP="008119BD">
      <w:pPr>
        <w:pStyle w:val="norm"/>
        <w:widowControl w:val="0"/>
        <w:tabs>
          <w:tab w:val="left" w:pos="1276"/>
        </w:tabs>
        <w:spacing w:line="240" w:lineRule="auto"/>
        <w:ind w:left="-90" w:firstLine="1159"/>
        <w:rPr>
          <w:rFonts w:ascii="GHEA Grapalat" w:hAnsi="GHEA Grapalat"/>
          <w:sz w:val="24"/>
          <w:szCs w:val="24"/>
        </w:rPr>
      </w:pPr>
      <w:r w:rsidRPr="008119BD">
        <w:rPr>
          <w:rFonts w:ascii="GHEA Grapalat" w:hAnsi="GHEA Grapalat"/>
          <w:sz w:val="24"/>
          <w:szCs w:val="24"/>
        </w:rPr>
        <w:t>8.11.</w:t>
      </w:r>
      <w:r w:rsidRPr="008119BD">
        <w:rPr>
          <w:rFonts w:ascii="GHEA Grapalat" w:hAnsi="GHEA Grapalat"/>
          <w:sz w:val="24"/>
          <w:szCs w:val="24"/>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6CCB860B" w14:textId="77777777" w:rsidR="008119BD" w:rsidRPr="008119BD" w:rsidRDefault="008119BD" w:rsidP="008119BD">
      <w:pPr>
        <w:pStyle w:val="norm"/>
        <w:widowControl w:val="0"/>
        <w:tabs>
          <w:tab w:val="left" w:pos="1276"/>
        </w:tabs>
        <w:spacing w:line="240" w:lineRule="auto"/>
        <w:ind w:left="-90" w:firstLine="1159"/>
        <w:rPr>
          <w:rFonts w:ascii="GHEA Grapalat" w:hAnsi="GHEA Grapalat"/>
          <w:sz w:val="24"/>
          <w:szCs w:val="24"/>
        </w:rPr>
      </w:pPr>
      <w:r w:rsidRPr="008119BD">
        <w:rPr>
          <w:rFonts w:ascii="GHEA Grapalat" w:hAnsi="GHEA Grapalat"/>
          <w:sz w:val="24"/>
          <w:szCs w:val="24"/>
        </w:rPr>
        <w:t>8.12.</w:t>
      </w:r>
      <w:r w:rsidRPr="008119BD">
        <w:rPr>
          <w:rFonts w:ascii="GHEA Grapalat" w:hAnsi="GHEA Grapalat"/>
          <w:sz w:val="24"/>
          <w:szCs w:val="24"/>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56E25266" w14:textId="77777777" w:rsidR="008119BD" w:rsidRPr="008119BD" w:rsidRDefault="008119BD" w:rsidP="008119BD">
      <w:pPr>
        <w:pStyle w:val="norm"/>
        <w:widowControl w:val="0"/>
        <w:tabs>
          <w:tab w:val="left" w:pos="1276"/>
        </w:tabs>
        <w:spacing w:line="240" w:lineRule="auto"/>
        <w:ind w:left="-90" w:firstLine="1159"/>
        <w:rPr>
          <w:rFonts w:ascii="GHEA Grapalat" w:hAnsi="GHEA Grapalat"/>
          <w:sz w:val="24"/>
          <w:szCs w:val="24"/>
        </w:rPr>
      </w:pPr>
      <w:r w:rsidRPr="008119BD">
        <w:rPr>
          <w:rFonts w:ascii="GHEA Grapalat" w:hAnsi="GHEA Grapalat"/>
          <w:sz w:val="24"/>
          <w:szCs w:val="24"/>
        </w:rPr>
        <w:t>8.13.</w:t>
      </w:r>
      <w:r w:rsidRPr="008119BD">
        <w:rPr>
          <w:rFonts w:ascii="GHEA Grapalat" w:hAnsi="GHEA Grapalat"/>
          <w:sz w:val="24"/>
          <w:szCs w:val="24"/>
        </w:rPr>
        <w:tab/>
        <w:t xml:space="preserve">Не позднее чем на следующий рабочий день после завершения заседания по вскрытию и оценке заявок секретарь комиссии: </w:t>
      </w:r>
    </w:p>
    <w:p w14:paraId="437FFD61" w14:textId="77777777" w:rsidR="008119BD" w:rsidRPr="008119BD" w:rsidRDefault="008119BD" w:rsidP="008119BD">
      <w:pPr>
        <w:pStyle w:val="norm"/>
        <w:widowControl w:val="0"/>
        <w:tabs>
          <w:tab w:val="left" w:pos="1276"/>
        </w:tabs>
        <w:spacing w:line="240" w:lineRule="auto"/>
        <w:ind w:left="-90" w:firstLine="1159"/>
        <w:rPr>
          <w:rFonts w:ascii="GHEA Grapalat" w:hAnsi="GHEA Grapalat"/>
          <w:sz w:val="24"/>
          <w:szCs w:val="24"/>
        </w:rPr>
      </w:pPr>
      <w:r w:rsidRPr="008119BD">
        <w:rPr>
          <w:rFonts w:ascii="GHEA Grapalat" w:hAnsi="GHEA Grapalat"/>
          <w:sz w:val="24"/>
          <w:szCs w:val="24"/>
        </w:rPr>
        <w:t>1)</w:t>
      </w:r>
      <w:r w:rsidRPr="008119BD">
        <w:rPr>
          <w:rFonts w:ascii="GHEA Grapalat" w:hAnsi="GHEA Grapalat"/>
          <w:sz w:val="24"/>
          <w:szCs w:val="24"/>
        </w:rPr>
        <w:tab/>
        <w:t>опубликовывает в бюллетене воспроизведенный (отсканированный) с 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2028426A" w14:textId="77777777" w:rsidR="008119BD" w:rsidRPr="008119BD" w:rsidRDefault="008119BD" w:rsidP="008119BD">
      <w:pPr>
        <w:pStyle w:val="norm"/>
        <w:widowControl w:val="0"/>
        <w:tabs>
          <w:tab w:val="left" w:pos="1276"/>
        </w:tabs>
        <w:spacing w:line="240" w:lineRule="auto"/>
        <w:ind w:left="-90" w:firstLine="1159"/>
        <w:rPr>
          <w:rFonts w:ascii="GHEA Grapalat" w:hAnsi="GHEA Grapalat"/>
          <w:sz w:val="24"/>
          <w:szCs w:val="24"/>
        </w:rPr>
      </w:pPr>
      <w:r w:rsidRPr="008119BD">
        <w:rPr>
          <w:rFonts w:ascii="GHEA Grapalat" w:hAnsi="GHEA Grapalat"/>
          <w:sz w:val="24"/>
          <w:szCs w:val="24"/>
        </w:rPr>
        <w:t>2)</w:t>
      </w:r>
      <w:r w:rsidRPr="008119BD">
        <w:rPr>
          <w:rFonts w:ascii="GHEA Grapalat" w:hAnsi="GHEA Grapalat"/>
          <w:sz w:val="24"/>
          <w:szCs w:val="24"/>
        </w:rPr>
        <w:tab/>
        <w:t xml:space="preserve">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w:t>
      </w:r>
      <w:r w:rsidRPr="008119BD">
        <w:rPr>
          <w:rFonts w:ascii="GHEA Grapalat" w:hAnsi="GHEA Grapalat"/>
          <w:sz w:val="24"/>
          <w:szCs w:val="24"/>
        </w:rPr>
        <w:lastRenderedPageBreak/>
        <w:t>после их подписания;</w:t>
      </w:r>
    </w:p>
    <w:p w14:paraId="43889D9F" w14:textId="77777777" w:rsidR="008119BD" w:rsidRPr="008119BD" w:rsidRDefault="008119BD" w:rsidP="008119BD">
      <w:pPr>
        <w:pStyle w:val="norm"/>
        <w:widowControl w:val="0"/>
        <w:tabs>
          <w:tab w:val="left" w:pos="1276"/>
        </w:tabs>
        <w:spacing w:line="240" w:lineRule="auto"/>
        <w:ind w:left="-90" w:firstLine="1159"/>
        <w:rPr>
          <w:rFonts w:ascii="GHEA Grapalat" w:hAnsi="GHEA Grapalat"/>
          <w:sz w:val="24"/>
          <w:szCs w:val="24"/>
        </w:rPr>
      </w:pPr>
      <w:r w:rsidRPr="008119BD">
        <w:rPr>
          <w:rFonts w:ascii="GHEA Grapalat" w:hAnsi="GHEA Grapalat"/>
          <w:sz w:val="24"/>
          <w:szCs w:val="24"/>
        </w:rPr>
        <w:t xml:space="preserve">8.14.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14:paraId="6B13B0AE" w14:textId="77777777" w:rsidR="008119BD" w:rsidRPr="008119BD" w:rsidRDefault="008119BD" w:rsidP="008119BD">
      <w:pPr>
        <w:pStyle w:val="norm"/>
        <w:widowControl w:val="0"/>
        <w:tabs>
          <w:tab w:val="left" w:pos="1276"/>
        </w:tabs>
        <w:spacing w:line="240" w:lineRule="auto"/>
        <w:ind w:left="-90" w:firstLine="1159"/>
        <w:rPr>
          <w:rFonts w:ascii="GHEA Grapalat" w:hAnsi="GHEA Grapalat"/>
          <w:sz w:val="24"/>
          <w:szCs w:val="24"/>
        </w:rPr>
      </w:pPr>
      <w:r w:rsidRPr="008119BD">
        <w:rPr>
          <w:rFonts w:ascii="GHEA Grapalat" w:hAnsi="GHEA Grapalat"/>
          <w:sz w:val="24"/>
          <w:szCs w:val="24"/>
        </w:rPr>
        <w:t>Если:</w:t>
      </w:r>
    </w:p>
    <w:p w14:paraId="6D6DEDD5" w14:textId="77777777" w:rsidR="008119BD" w:rsidRPr="008119BD"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  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2D49F080" w14:textId="77777777" w:rsidR="008119BD" w:rsidRPr="008119BD"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 xml:space="preserve">    -  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089C3C8A" w14:textId="77777777" w:rsidR="008119BD" w:rsidRPr="008119BD"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w:t>
      </w:r>
      <w:r w:rsidRPr="008119BD">
        <w:rPr>
          <w:rFonts w:ascii="GHEA Grapalat" w:hAnsi="GHEA Grapalat"/>
          <w:sz w:val="24"/>
          <w:szCs w:val="24"/>
        </w:rPr>
        <w:lastRenderedPageBreak/>
        <w:t>деньги, то это обстоятельство считается нарушением обязательства участника в рамках процесса закупки.</w:t>
      </w:r>
    </w:p>
    <w:p w14:paraId="6CCB2C08" w14:textId="77777777" w:rsidR="008119BD" w:rsidRPr="008119BD"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8.15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49652E0F" w14:textId="77777777" w:rsidR="008119BD" w:rsidRPr="008119BD"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8.16 Документы, указанные в пункте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49A4D8BB" w14:textId="77777777" w:rsidR="008119BD" w:rsidRPr="008119BD"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8.17.</w:t>
      </w:r>
      <w:r w:rsidRPr="008119BD">
        <w:rPr>
          <w:rFonts w:ascii="GHEA Grapalat" w:hAnsi="GHEA Grapalat"/>
          <w:sz w:val="24"/>
          <w:szCs w:val="24"/>
        </w:rPr>
        <w:tab/>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41B4B42" w14:textId="77777777" w:rsidR="008119BD" w:rsidRPr="008119BD"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8.18.</w:t>
      </w:r>
      <w:r w:rsidRPr="008119BD">
        <w:rPr>
          <w:rFonts w:ascii="GHEA Grapalat" w:hAnsi="GHEA Grapalat"/>
          <w:sz w:val="24"/>
          <w:szCs w:val="24"/>
        </w:rPr>
        <w:tab/>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36230E33" w14:textId="77777777" w:rsidR="008119BD" w:rsidRPr="008119BD"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79E49197" w14:textId="77777777" w:rsidR="008119BD" w:rsidRPr="008119BD"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50B2509B" w14:textId="77777777" w:rsidR="008119BD" w:rsidRPr="008119BD"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Включаемые в заявку документы, утвержденные электронной цифровой подписью, не скрепляются печатью.</w:t>
      </w:r>
    </w:p>
    <w:p w14:paraId="63CB22CC" w14:textId="77777777" w:rsidR="008119BD" w:rsidRPr="008119BD"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8.19.</w:t>
      </w:r>
      <w:r w:rsidRPr="008119BD">
        <w:rPr>
          <w:rFonts w:ascii="GHEA Grapalat" w:hAnsi="GHEA Grapalat"/>
          <w:sz w:val="24"/>
          <w:szCs w:val="24"/>
        </w:rPr>
        <w:tab/>
        <w:t xml:space="preserve">Оценка заявок и определение отобранного участника осуществляются по отдельным лотам11. </w:t>
      </w:r>
    </w:p>
    <w:p w14:paraId="0302D9CF" w14:textId="77777777" w:rsidR="008119BD" w:rsidRPr="008119BD"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8.20.</w:t>
      </w:r>
      <w:r w:rsidRPr="008119BD">
        <w:rPr>
          <w:rFonts w:ascii="GHEA Grapalat" w:hAnsi="GHEA Grapalat"/>
          <w:sz w:val="24"/>
          <w:szCs w:val="24"/>
        </w:rPr>
        <w:tab/>
        <w:t>В случае если отобранный участник не заключает (отказывается заключать) договор или лишается права на заключение договора, решением комиссии отобранным  участником  признается участник занявший следующее место с применением процедуры, установленной пунктами 8.13-8.19 части 1 настоящего Приглашения.</w:t>
      </w:r>
    </w:p>
    <w:p w14:paraId="1F6A8AAE" w14:textId="77777777" w:rsidR="008119BD" w:rsidRPr="008119BD"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8.21.</w:t>
      </w:r>
      <w:r w:rsidRPr="008119BD">
        <w:rPr>
          <w:rFonts w:ascii="GHEA Grapalat" w:hAnsi="GHEA Grapalat"/>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5556FCB2" w14:textId="77777777" w:rsidR="008119BD" w:rsidRPr="008119BD"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w:t>
      </w:r>
      <w:r w:rsidRPr="008119BD">
        <w:rPr>
          <w:rFonts w:ascii="GHEA Grapalat" w:hAnsi="GHEA Grapalat"/>
          <w:sz w:val="24"/>
          <w:szCs w:val="24"/>
        </w:rPr>
        <w:lastRenderedPageBreak/>
        <w:t>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5290E16" w14:textId="77777777" w:rsidR="008119BD" w:rsidRPr="008119BD"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8.22.</w:t>
      </w:r>
      <w:r w:rsidRPr="008119BD">
        <w:rPr>
          <w:rFonts w:ascii="GHEA Grapalat" w:hAnsi="GHEA Grapalat"/>
          <w:sz w:val="24"/>
          <w:szCs w:val="24"/>
        </w:rPr>
        <w:tab/>
        <w:t>С целью применения пункта 8.21. части 1 настоящего приглашения может быть созвано внеочередное заседание комиссии.</w:t>
      </w:r>
    </w:p>
    <w:p w14:paraId="130E182B" w14:textId="77777777" w:rsidR="008119BD" w:rsidRPr="008119BD"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8.23.</w:t>
      </w:r>
      <w:r w:rsidRPr="008119BD">
        <w:rPr>
          <w:rFonts w:ascii="GHEA Grapalat" w:hAnsi="GHEA Grapalat"/>
          <w:sz w:val="24"/>
          <w:szCs w:val="24"/>
        </w:rPr>
        <w:tab/>
        <w:t>На следующий рабочий день после окончания заседания по определению отобранного участника секретарь комиссии:</w:t>
      </w:r>
    </w:p>
    <w:p w14:paraId="1EC1E99D" w14:textId="77777777" w:rsidR="008119BD" w:rsidRPr="008119BD"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1)</w:t>
      </w:r>
      <w:r w:rsidRPr="008119BD">
        <w:rPr>
          <w:rFonts w:ascii="GHEA Grapalat" w:hAnsi="GHEA Grapalat"/>
          <w:sz w:val="24"/>
          <w:szCs w:val="24"/>
        </w:rPr>
        <w:tab/>
        <w:t>отмечает в системе оцененных удовлетворительно участников процедуры, классифицируя их по результатам оценки и ценовым предложениям;</w:t>
      </w:r>
    </w:p>
    <w:p w14:paraId="102BE429" w14:textId="77777777" w:rsidR="008119BD" w:rsidRPr="008119BD"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2)</w:t>
      </w:r>
      <w:r w:rsidRPr="008119BD">
        <w:rPr>
          <w:rFonts w:ascii="GHEA Grapalat" w:hAnsi="GHEA Grapalat"/>
          <w:sz w:val="24"/>
          <w:szCs w:val="24"/>
        </w:rPr>
        <w:tab/>
        <w:t>посредством системы отправляет на электронную почту участников протокол заседания комиссии о результатах оценки.</w:t>
      </w:r>
    </w:p>
    <w:p w14:paraId="7EDCAE3D" w14:textId="77777777" w:rsidR="008119BD" w:rsidRPr="008119BD"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8.24.</w:t>
      </w:r>
      <w:r w:rsidRPr="008119BD">
        <w:rPr>
          <w:rFonts w:ascii="GHEA Grapalat" w:hAnsi="GHEA Grapalat"/>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 оценке заявок, о причинах, обосновывающих выбор отобранного участника, и объявление о периоде ожидания.</w:t>
      </w:r>
    </w:p>
    <w:p w14:paraId="731566F3" w14:textId="77777777" w:rsidR="008119BD" w:rsidRPr="008119BD"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8.25.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71B5DCF" w14:textId="77777777" w:rsidR="008119BD" w:rsidRPr="008119BD"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Период ожидания в случае настоящей процедуры составляет " " календарных дней.  Период ожидания:</w:t>
      </w:r>
    </w:p>
    <w:p w14:paraId="0FEA8679" w14:textId="77777777" w:rsidR="008119BD" w:rsidRPr="008119BD"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w:t>
      </w:r>
      <w:r w:rsidRPr="008119BD">
        <w:rPr>
          <w:rFonts w:ascii="GHEA Grapalat" w:hAnsi="GHEA Grapalat"/>
          <w:sz w:val="24"/>
          <w:szCs w:val="24"/>
        </w:rPr>
        <w:tab/>
        <w:t>не применим, если заявку подал только один участник, с которым заключается договор;</w:t>
      </w:r>
    </w:p>
    <w:p w14:paraId="3335933E" w14:textId="77777777" w:rsidR="008119BD" w:rsidRPr="008119BD"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w:t>
      </w:r>
      <w:r w:rsidRPr="008119BD">
        <w:rPr>
          <w:rFonts w:ascii="GHEA Grapalat" w:hAnsi="GHEA Grapalat"/>
          <w:sz w:val="24"/>
          <w:szCs w:val="24"/>
        </w:rPr>
        <w:tab/>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2BBBF8F5" w14:textId="77777777" w:rsidR="008161F8" w:rsidRPr="00747338" w:rsidRDefault="008119BD" w:rsidP="008119BD">
      <w:pPr>
        <w:pStyle w:val="norm"/>
        <w:widowControl w:val="0"/>
        <w:tabs>
          <w:tab w:val="left" w:pos="1276"/>
        </w:tabs>
        <w:spacing w:line="240" w:lineRule="auto"/>
        <w:ind w:left="180" w:firstLine="889"/>
        <w:rPr>
          <w:rFonts w:ascii="GHEA Grapalat" w:hAnsi="GHEA Grapalat"/>
          <w:sz w:val="24"/>
          <w:szCs w:val="24"/>
        </w:rPr>
      </w:pPr>
      <w:r w:rsidRPr="008119BD">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168AC769" w14:textId="77777777" w:rsidR="00AC5996" w:rsidRDefault="00AC5996" w:rsidP="003E4053">
      <w:pPr>
        <w:widowControl w:val="0"/>
        <w:spacing w:after="160"/>
        <w:jc w:val="center"/>
        <w:rPr>
          <w:rFonts w:ascii="GHEA Grapalat" w:hAnsi="GHEA Grapalat"/>
          <w:b/>
        </w:rPr>
      </w:pPr>
    </w:p>
    <w:p w14:paraId="654A9F8D" w14:textId="68BF8629" w:rsidR="003E4053" w:rsidRPr="009044F1" w:rsidRDefault="003E4053" w:rsidP="003E4053">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7AD7C82C" w14:textId="77777777" w:rsidR="003E4053" w:rsidRPr="009044F1" w:rsidRDefault="003E4053" w:rsidP="003E4053">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3274C07" w14:textId="77777777" w:rsidR="003E4053" w:rsidRPr="009044F1" w:rsidRDefault="003E4053" w:rsidP="003E4053">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На четвертый рабочий день</w:t>
      </w:r>
      <w:r w:rsidRPr="009044F1" w:rsidDel="00DD28E7">
        <w:rPr>
          <w:rFonts w:ascii="GHEA Grapalat" w:hAnsi="GHEA Grapalat"/>
        </w:rPr>
        <w:t xml:space="preserve"> </w:t>
      </w:r>
      <w:r w:rsidRPr="009044F1">
        <w:rPr>
          <w:rFonts w:ascii="GHEA Grapalat" w:hAnsi="GHEA Grapalat"/>
        </w:rPr>
        <w:t>следующи</w:t>
      </w:r>
      <w:r>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Pr>
          <w:rFonts w:ascii="GHEA Grapalat" w:hAnsi="GHEA Grapalat"/>
        </w:rPr>
        <w:t>2</w:t>
      </w:r>
      <w:r>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w:t>
      </w:r>
      <w:r w:rsidRPr="009044F1">
        <w:rPr>
          <w:rFonts w:ascii="GHEA Grapalat" w:hAnsi="GHEA Grapalat"/>
        </w:rPr>
        <w:lastRenderedPageBreak/>
        <w:t>ожидания, установленного пунктом 8.</w:t>
      </w:r>
      <w:r>
        <w:rPr>
          <w:rFonts w:ascii="GHEA Grapalat" w:hAnsi="GHEA Grapalat"/>
        </w:rPr>
        <w:t>2</w:t>
      </w:r>
      <w:r>
        <w:rPr>
          <w:rFonts w:ascii="GHEA Grapalat" w:hAnsi="GHEA Grapalat"/>
          <w:lang w:val="hy-AM"/>
        </w:rPr>
        <w:t>5</w:t>
      </w:r>
      <w:r w:rsidRPr="009044F1">
        <w:rPr>
          <w:rFonts w:ascii="GHEA Grapalat" w:hAnsi="GHEA Grapalat"/>
        </w:rPr>
        <w:t xml:space="preserve"> части 1 настоящего Приглашения.</w:t>
      </w:r>
    </w:p>
    <w:p w14:paraId="559C6EC0" w14:textId="77777777" w:rsidR="003E4053" w:rsidRPr="009044F1" w:rsidRDefault="003E4053" w:rsidP="003E4053">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6D519D28" w14:textId="77777777" w:rsidR="003E4053" w:rsidRPr="009044F1" w:rsidRDefault="003E4053" w:rsidP="003E4053">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6F06E676" w14:textId="77777777" w:rsidR="003E4053" w:rsidRPr="009044F1" w:rsidRDefault="003E4053" w:rsidP="003E4053">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я </w:t>
      </w:r>
      <w:r w:rsidRPr="00DF59E9">
        <w:rPr>
          <w:rFonts w:ascii="GHEA Grapalat" w:hAnsi="GHEA Grapalat"/>
        </w:rPr>
        <w:t>квалификации и 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 xml:space="preserve">то он лишается права подписания договора. </w:t>
      </w:r>
      <w:r w:rsidRPr="009044F1" w:rsidDel="00DF2686">
        <w:rPr>
          <w:rFonts w:ascii="GHEA Grapalat" w:hAnsi="GHEA Grapalat"/>
        </w:rPr>
        <w:t xml:space="preserve"> </w:t>
      </w:r>
    </w:p>
    <w:p w14:paraId="76C44276" w14:textId="77777777" w:rsidR="003E4053" w:rsidRPr="009044F1" w:rsidRDefault="003E4053" w:rsidP="003E4053">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236A3F9" w14:textId="77777777" w:rsidR="003E4053" w:rsidRPr="009044F1" w:rsidRDefault="003E4053" w:rsidP="003E4053">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653D7214" w14:textId="77777777" w:rsidR="003E4053" w:rsidRPr="009044F1" w:rsidRDefault="003E4053" w:rsidP="003E4053">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Pr="00747338">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sidRPr="009044F1">
        <w:rPr>
          <w:rFonts w:ascii="GHEA Grapalat" w:hAnsi="GHEA Grapalat"/>
          <w:i w:val="0"/>
          <w:sz w:val="24"/>
          <w:szCs w:val="24"/>
        </w:rPr>
        <w:t xml:space="preserve"> цены, предложенной отобранным участником.</w:t>
      </w:r>
      <w:r w:rsidRPr="009044F1">
        <w:rPr>
          <w:rFonts w:ascii="GHEA Grapalat" w:hAnsi="GHEA Grapalat"/>
          <w:spacing w:val="-8"/>
          <w:sz w:val="24"/>
          <w:szCs w:val="24"/>
        </w:rPr>
        <w:t xml:space="preserve"> </w:t>
      </w:r>
    </w:p>
    <w:p w14:paraId="014E5551" w14:textId="77777777" w:rsidR="003E4053" w:rsidRPr="009044F1" w:rsidRDefault="003E4053" w:rsidP="003E4053">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12C096ED" w14:textId="77777777" w:rsidR="00F70DD9" w:rsidRPr="00003FAD" w:rsidRDefault="00F70DD9" w:rsidP="00F70DD9">
      <w:pPr>
        <w:widowControl w:val="0"/>
        <w:spacing w:after="160"/>
        <w:jc w:val="center"/>
        <w:rPr>
          <w:rFonts w:ascii="GHEA Grapalat" w:hAnsi="GHEA Grapalat" w:cs="Arial"/>
          <w:b/>
          <w:iCs/>
          <w:color w:val="000000" w:themeColor="text1"/>
        </w:rPr>
      </w:pPr>
      <w:r w:rsidRPr="00003FAD">
        <w:rPr>
          <w:rFonts w:ascii="GHEA Grapalat" w:hAnsi="GHEA Grapalat"/>
          <w:b/>
          <w:color w:val="000000" w:themeColor="text1"/>
        </w:rPr>
        <w:t xml:space="preserve">10. ОБЕСПЕЧЕНИЯ КВАЛИФИКАЦИИ И ДОГОВОРА </w:t>
      </w:r>
    </w:p>
    <w:p w14:paraId="016ABFFE" w14:textId="77777777" w:rsidR="00F70DD9" w:rsidRPr="00003FAD" w:rsidRDefault="00F70DD9" w:rsidP="00F70DD9">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10.1.</w:t>
      </w:r>
      <w:r w:rsidRPr="00003FAD">
        <w:rPr>
          <w:rFonts w:ascii="GHEA Grapalat" w:hAnsi="GHEA Grapalat"/>
          <w:color w:val="000000" w:themeColor="text1"/>
        </w:rPr>
        <w:tab/>
        <w:t xml:space="preserve">На основании требования о предоставлении обеспечений квалификации и договора отобранный участник в течение 5-и рабочих дней после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 </w:t>
      </w:r>
    </w:p>
    <w:p w14:paraId="77542818" w14:textId="77777777" w:rsidR="00F70DD9" w:rsidRPr="00003FAD" w:rsidRDefault="00F70DD9" w:rsidP="00F70DD9">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10.2 Размер обеспечения квалификации равен пятнадцати процентам от цены закупки услуг закупаемых в рамках данной процедуры. Если цена закупки </w:t>
      </w:r>
      <w:r w:rsidRPr="00003FAD">
        <w:rPr>
          <w:rFonts w:ascii="GHEA Grapalat" w:hAnsi="GHEA Grapalat"/>
          <w:color w:val="000000" w:themeColor="text1"/>
        </w:rPr>
        <w:lastRenderedPageBreak/>
        <w:t xml:space="preserve">услуг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договора. </w:t>
      </w:r>
    </w:p>
    <w:p w14:paraId="72932318" w14:textId="77777777" w:rsidR="00F70DD9" w:rsidRPr="00003FAD" w:rsidRDefault="00F70DD9" w:rsidP="00F70DD9">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сумме цен закупок представленных лотов, </w:t>
      </w:r>
      <w:r w:rsidRPr="00003FAD">
        <w:rPr>
          <w:rFonts w:ascii="GHEA Grapalat" w:hAnsi="GHEA Grapalat" w:cs="Sylfaen"/>
          <w:color w:val="000000" w:themeColor="text1"/>
        </w:rPr>
        <w:t>с учетом требований абзаца «в» подпункта 1 пункта 32 Порядка</w:t>
      </w:r>
      <w:r w:rsidRPr="00003FAD">
        <w:rPr>
          <w:rFonts w:ascii="GHEA Grapalat" w:hAnsi="GHEA Grapalat"/>
          <w:color w:val="000000" w:themeColor="text1"/>
        </w:rPr>
        <w:t>.</w:t>
      </w:r>
      <w:r w:rsidRPr="00003FAD">
        <w:rPr>
          <w:rFonts w:ascii="GHEA Grapalat" w:hAnsi="GHEA Grapalat" w:cs="Sylfaen"/>
          <w:color w:val="000000" w:themeColor="text1"/>
        </w:rPr>
        <w:t xml:space="preserve"> Обеспечение квалификации,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s="Sylfaen"/>
          <w:color w:val="000000" w:themeColor="text1"/>
        </w:rPr>
        <w:t>«900008000698» открытый в Центральном казначействе на имя уполномоченного органа.</w:t>
      </w:r>
    </w:p>
    <w:p w14:paraId="11B63733" w14:textId="77777777" w:rsidR="00F70DD9" w:rsidRPr="00003FAD" w:rsidRDefault="00F70DD9" w:rsidP="00F70DD9">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16704D29" w14:textId="77777777" w:rsidR="00F70DD9" w:rsidRPr="00003FAD" w:rsidRDefault="00F70DD9" w:rsidP="00F70DD9">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3A983230" w14:textId="77777777" w:rsidR="00F70DD9" w:rsidRPr="00003FAD" w:rsidRDefault="00F70DD9" w:rsidP="00F70DD9">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s="Sylfaen"/>
          <w:color w:val="000000" w:themeColor="text1"/>
          <w:lang w:val="hy-AM"/>
        </w:rPr>
        <w:t xml:space="preserve">При этом, если договоры </w:t>
      </w:r>
      <w:r w:rsidRPr="00003FAD">
        <w:rPr>
          <w:rFonts w:ascii="GHEA Grapalat" w:hAnsi="GHEA Grapalat" w:cs="Sylfaen"/>
          <w:color w:val="000000" w:themeColor="text1"/>
        </w:rPr>
        <w:t>о закупке</w:t>
      </w:r>
      <w:r w:rsidRPr="00003FAD">
        <w:rPr>
          <w:rFonts w:ascii="GHEA Grapalat" w:hAnsi="GHEA Grapalat" w:cs="Sylfaen"/>
          <w:color w:val="000000" w:themeColor="text1"/>
          <w:lang w:val="hy-AM"/>
        </w:rPr>
        <w:t xml:space="preserve"> </w:t>
      </w:r>
      <w:r w:rsidRPr="00003FAD">
        <w:rPr>
          <w:rFonts w:ascii="GHEA Grapalat" w:hAnsi="GHEA Grapalat" w:cs="Sylfaen"/>
          <w:color w:val="000000" w:themeColor="text1"/>
        </w:rPr>
        <w:t>работ</w:t>
      </w:r>
      <w:r w:rsidRPr="00003FAD">
        <w:rPr>
          <w:rFonts w:ascii="GHEA Grapalat" w:hAnsi="GHEA Grapalat" w:cs="Sylfaen"/>
          <w:color w:val="000000" w:themeColor="text1"/>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003FAD">
        <w:rPr>
          <w:rFonts w:ascii="GHEA Grapalat" w:hAnsi="GHEA Grapalat" w:cs="Sylfaen"/>
          <w:color w:val="000000" w:themeColor="text1"/>
        </w:rPr>
        <w:t xml:space="preserve">выделенных </w:t>
      </w:r>
      <w:r w:rsidRPr="00003FAD">
        <w:rPr>
          <w:rFonts w:ascii="GHEA Grapalat" w:hAnsi="GHEA Grapalat" w:cs="Sylfaen"/>
          <w:color w:val="000000" w:themeColor="text1"/>
          <w:lang w:val="hy-AM"/>
        </w:rPr>
        <w:t xml:space="preserve">финансовых </w:t>
      </w:r>
      <w:r w:rsidRPr="00003FAD">
        <w:rPr>
          <w:rFonts w:ascii="GHEA Grapalat" w:hAnsi="GHEA Grapalat" w:cs="Sylfaen"/>
          <w:color w:val="000000" w:themeColor="text1"/>
        </w:rPr>
        <w:t>средств</w:t>
      </w:r>
      <w:r w:rsidRPr="00003FAD">
        <w:rPr>
          <w:rFonts w:ascii="GHEA Grapalat" w:hAnsi="GHEA Grapalat" w:cs="Sylfaen"/>
          <w:color w:val="000000" w:themeColor="text1"/>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003FAD">
        <w:rPr>
          <w:rFonts w:ascii="GHEA Grapalat" w:hAnsi="GHEA Grapalat" w:cs="Sylfaen"/>
          <w:color w:val="000000" w:themeColor="text1"/>
        </w:rPr>
        <w:t>.</w:t>
      </w:r>
    </w:p>
    <w:p w14:paraId="7BCA32E0" w14:textId="77777777" w:rsidR="00F70DD9" w:rsidRPr="00003FAD" w:rsidRDefault="00F70DD9" w:rsidP="00F70DD9">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170EBA9B" w14:textId="77777777" w:rsidR="00F70DD9" w:rsidRPr="00003FAD" w:rsidRDefault="00F70DD9" w:rsidP="00F70DD9">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10.3.</w:t>
      </w:r>
      <w:r w:rsidRPr="00003FAD">
        <w:rPr>
          <w:rFonts w:ascii="GHEA Grapalat" w:hAnsi="GHEA Grapalat"/>
          <w:color w:val="000000" w:themeColor="text1"/>
        </w:rPr>
        <w:tab/>
        <w:t xml:space="preserve">Размер обеспечения договора составляет 10 процентов от цены закупки. Если цена закупки услуг, предусмотренных проектом договора, меньше цены заключаемого договора, то размер обеспечения договора исчисляется в отношении цены договора. Обеспечение договора представляется </w:t>
      </w:r>
      <w:r w:rsidRPr="00003FAD">
        <w:rPr>
          <w:rFonts w:ascii="GHEA Grapalat" w:hAnsi="GHEA Grapalat"/>
          <w:i/>
          <w:color w:val="000000" w:themeColor="text1"/>
        </w:rPr>
        <w:t>в одностороннем порядке утвержденного заявления-в виде неустойки (приложение 5.1) или наличных денег</w:t>
      </w:r>
      <w:r w:rsidRPr="00003FAD">
        <w:rPr>
          <w:rStyle w:val="FootnoteReference"/>
          <w:rFonts w:ascii="GHEA Grapalat" w:hAnsi="GHEA Grapalat"/>
          <w:color w:val="000000" w:themeColor="text1"/>
        </w:rPr>
        <w:t xml:space="preserve"> </w:t>
      </w:r>
    </w:p>
    <w:p w14:paraId="2B199045" w14:textId="77777777" w:rsidR="00F70DD9" w:rsidRPr="00003FAD" w:rsidRDefault="00F70DD9" w:rsidP="00F70DD9">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процедура закупки организована по лотам и участник признается отобранным участником по более чем одному лоту, </w:t>
      </w:r>
      <w:r w:rsidRPr="00003FAD">
        <w:rPr>
          <w:rFonts w:ascii="GHEA Grapalat" w:hAnsi="GHEA Grapalat" w:cs="Sylfaen"/>
          <w:color w:val="000000" w:themeColor="text1"/>
        </w:rPr>
        <w:t xml:space="preserve">то он может предоставить обеспечение квалификации как </w:t>
      </w:r>
      <w:r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Pr="00003FAD">
        <w:rPr>
          <w:rFonts w:ascii="GHEA Grapalat" w:hAnsi="GHEA Grapalat" w:cs="Sylfaen"/>
          <w:color w:val="000000" w:themeColor="text1"/>
        </w:rPr>
        <w:t xml:space="preserve">к сумме цен закупок </w:t>
      </w:r>
      <w:r w:rsidRPr="00003FAD">
        <w:rPr>
          <w:rFonts w:ascii="GHEA Grapalat" w:hAnsi="GHEA Grapalat" w:cs="Sylfaen"/>
          <w:color w:val="000000" w:themeColor="text1"/>
        </w:rPr>
        <w:lastRenderedPageBreak/>
        <w:t>представленных лотов</w:t>
      </w:r>
      <w:r w:rsidRPr="00003FAD">
        <w:rPr>
          <w:rFonts w:ascii="GHEA Grapalat" w:hAnsi="GHEA Grapalat"/>
          <w:color w:val="000000" w:themeColor="text1"/>
        </w:rPr>
        <w:t xml:space="preserve"> с учетом требований 9-ого подпункта 32-ого пункта Порядка. Обеспечение договора должно быть действительно как минимум включительно до 20-го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0EC0773E" w14:textId="77777777" w:rsidR="00F70DD9" w:rsidRPr="00003FAD" w:rsidRDefault="00F70DD9" w:rsidP="00F70DD9">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Обеспечение договора,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olor w:val="000000" w:themeColor="text1"/>
        </w:rPr>
        <w:t>"900008000664", открытый в Центральном казначействе на имя уполномоченного органа.</w:t>
      </w:r>
    </w:p>
    <w:p w14:paraId="08AB46A4" w14:textId="77777777" w:rsidR="00F70DD9" w:rsidRPr="00003FAD" w:rsidRDefault="00F70DD9" w:rsidP="00F70DD9">
      <w:pPr>
        <w:widowControl w:val="0"/>
        <w:tabs>
          <w:tab w:val="left" w:pos="1276"/>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003FAD">
        <w:rPr>
          <w:rFonts w:ascii="GHEA Grapalat" w:hAnsi="GHEA Grapalat"/>
          <w:color w:val="000000" w:themeColor="text1"/>
          <w:lang w:val="hy-AM"/>
        </w:rPr>
        <w:t>:</w:t>
      </w:r>
    </w:p>
    <w:p w14:paraId="2DC1AF23" w14:textId="77777777" w:rsidR="00F70DD9" w:rsidRPr="00003FAD" w:rsidRDefault="00F70DD9" w:rsidP="00F70DD9">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договора и квалификации,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7A6895F9" w14:textId="77777777" w:rsidR="00F70DD9" w:rsidRPr="00003FAD" w:rsidRDefault="00F70DD9" w:rsidP="00F70DD9">
      <w:pPr>
        <w:widowControl w:val="0"/>
        <w:tabs>
          <w:tab w:val="left" w:pos="1276"/>
        </w:tabs>
        <w:spacing w:after="160"/>
        <w:ind w:firstLine="567"/>
        <w:jc w:val="both"/>
        <w:rPr>
          <w:rFonts w:ascii="GHEA Grapalat" w:hAnsi="GHEA Grapalat"/>
          <w:i/>
          <w:color w:val="000000" w:themeColor="text1"/>
        </w:rPr>
      </w:pPr>
      <w:r w:rsidRPr="00003FAD">
        <w:rPr>
          <w:rFonts w:ascii="GHEA Grapalat" w:hAnsi="GHEA Grapalat"/>
          <w:color w:val="000000" w:themeColor="text1"/>
        </w:rPr>
        <w:t>10.5.</w:t>
      </w:r>
      <w:r w:rsidRPr="00003FAD">
        <w:rPr>
          <w:rFonts w:ascii="GHEA Grapalat" w:hAnsi="GHEA Grapalat"/>
          <w:i/>
          <w:color w:val="000000" w:themeColor="text1"/>
        </w:rPr>
        <w:t xml:space="preserve"> </w:t>
      </w:r>
    </w:p>
    <w:p w14:paraId="194E5D82" w14:textId="77777777" w:rsidR="00F70DD9" w:rsidRPr="00003FAD" w:rsidRDefault="00F70DD9" w:rsidP="00F70DD9">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6E65F501" w14:textId="77777777" w:rsidR="00F70DD9" w:rsidRPr="00003FAD" w:rsidRDefault="00F70DD9" w:rsidP="00F70DD9">
      <w:pPr>
        <w:widowControl w:val="0"/>
        <w:tabs>
          <w:tab w:val="left" w:pos="1134"/>
        </w:tabs>
        <w:spacing w:after="160"/>
        <w:ind w:firstLine="567"/>
        <w:jc w:val="both"/>
        <w:rPr>
          <w:ins w:id="3" w:author="Inesa Kocharyan" w:date="2023-07-07T09:42:00Z"/>
          <w:rFonts w:ascii="GHEA Grapalat" w:hAnsi="GHEA Grapalat"/>
          <w:color w:val="000000" w:themeColor="text1"/>
        </w:rPr>
      </w:pPr>
      <w:r w:rsidRPr="00003FAD">
        <w:rPr>
          <w:rFonts w:ascii="GHEA Grapalat" w:hAnsi="GHEA Grapalat"/>
          <w:b/>
          <w:color w:val="000000" w:themeColor="text1"/>
        </w:rPr>
        <w:t xml:space="preserve"> </w:t>
      </w:r>
      <w:r w:rsidRPr="00003FAD">
        <w:rPr>
          <w:rFonts w:ascii="GHEA Grapalat" w:hAnsi="GHEA Grapalat"/>
          <w:color w:val="000000" w:themeColor="text1"/>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sidRPr="00003FAD">
        <w:rPr>
          <w:rFonts w:ascii="GHEA Grapalat" w:hAnsi="GHEA Grapalat"/>
          <w:color w:val="000000" w:themeColor="text1"/>
          <w:lang w:val="hy-AM"/>
        </w:rPr>
        <w:t>-</w:t>
      </w:r>
      <w:r w:rsidRPr="00003FAD">
        <w:rPr>
          <w:rFonts w:ascii="GHEA Grapalat" w:hAnsi="GHEA Grapalat"/>
          <w:color w:val="000000" w:themeColor="text1"/>
        </w:rPr>
        <w:t xml:space="preserve"> Министерству Финансов РА</w:t>
      </w:r>
      <w:r w:rsidRPr="00003FAD">
        <w:rPr>
          <w:rFonts w:ascii="GHEA Grapalat" w:hAnsi="GHEA Grapalat"/>
          <w:color w:val="000000" w:themeColor="text1"/>
          <w:lang w:val="hy-AM"/>
        </w:rPr>
        <w:t>,</w:t>
      </w:r>
      <w:r w:rsidRPr="00003FAD">
        <w:rPr>
          <w:rFonts w:ascii="GHEA Grapalat" w:hAnsi="GHEA Grapalat"/>
          <w:color w:val="000000" w:themeColor="text1"/>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8750AB8" w14:textId="77777777" w:rsidR="00F70DD9" w:rsidRPr="00003FAD" w:rsidRDefault="00F70DD9" w:rsidP="00F70DD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10.8 </w:t>
      </w:r>
      <w:r w:rsidRPr="00003FAD">
        <w:rPr>
          <w:rFonts w:ascii="GHEA Grapalat" w:hAnsi="GHEA Grapalat" w:hint="eastAsia"/>
          <w:color w:val="000000" w:themeColor="text1"/>
        </w:rPr>
        <w:t>О</w:t>
      </w:r>
      <w:r w:rsidRPr="00003FAD">
        <w:rPr>
          <w:rFonts w:ascii="GHEA Grapalat" w:hAnsi="GHEA Grapalat"/>
          <w:color w:val="000000" w:themeColor="text1"/>
        </w:rPr>
        <w:t xml:space="preserve"> </w:t>
      </w:r>
      <w:r w:rsidRPr="00003FAD">
        <w:rPr>
          <w:rFonts w:ascii="GHEA Grapalat" w:hAnsi="GHEA Grapalat" w:hint="eastAsia"/>
          <w:color w:val="000000" w:themeColor="text1"/>
        </w:rPr>
        <w:t>возврате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договора</w:t>
      </w:r>
      <w:r w:rsidRPr="00003FAD">
        <w:rPr>
          <w:rFonts w:ascii="GHEA Grapalat" w:hAnsi="GHEA Grapalat"/>
          <w:color w:val="000000" w:themeColor="text1"/>
        </w:rPr>
        <w:t xml:space="preserve"> </w:t>
      </w:r>
      <w:r w:rsidRPr="00003FAD">
        <w:rPr>
          <w:rFonts w:ascii="GHEA Grapalat" w:hAnsi="GHEA Grapalat" w:hint="eastAsia"/>
          <w:color w:val="000000" w:themeColor="text1"/>
        </w:rPr>
        <w:t>и</w:t>
      </w:r>
      <w:r w:rsidRPr="00003FAD">
        <w:rPr>
          <w:rFonts w:ascii="GHEA Grapalat" w:hAnsi="GHEA Grapalat"/>
          <w:color w:val="000000" w:themeColor="text1"/>
        </w:rPr>
        <w:t>/</w:t>
      </w:r>
      <w:r w:rsidRPr="00003FAD">
        <w:rPr>
          <w:rFonts w:ascii="GHEA Grapalat" w:hAnsi="GHEA Grapalat" w:hint="eastAsia"/>
          <w:color w:val="000000" w:themeColor="text1"/>
        </w:rPr>
        <w:t>или</w:t>
      </w:r>
      <w:r w:rsidRPr="00003FAD">
        <w:rPr>
          <w:rFonts w:ascii="GHEA Grapalat" w:hAnsi="GHEA Grapalat"/>
          <w:color w:val="000000" w:themeColor="text1"/>
        </w:rPr>
        <w:t xml:space="preserve"> </w:t>
      </w:r>
      <w:r w:rsidRPr="00003FAD">
        <w:rPr>
          <w:rFonts w:ascii="GHEA Grapalat" w:hAnsi="GHEA Grapalat" w:hint="eastAsia"/>
          <w:color w:val="000000" w:themeColor="text1"/>
        </w:rPr>
        <w:t>квалификации</w:t>
      </w:r>
      <w:r w:rsidRPr="00003FAD">
        <w:rPr>
          <w:rFonts w:ascii="GHEA Grapalat" w:hAnsi="GHEA Grapalat"/>
          <w:color w:val="000000" w:themeColor="text1"/>
        </w:rPr>
        <w:t xml:space="preserve"> </w:t>
      </w:r>
      <w:r w:rsidRPr="00003FAD">
        <w:rPr>
          <w:rFonts w:ascii="GHEA Grapalat" w:hAnsi="GHEA Grapalat" w:hint="eastAsia"/>
          <w:color w:val="000000" w:themeColor="text1"/>
        </w:rPr>
        <w:t>руководитель</w:t>
      </w:r>
      <w:r w:rsidRPr="00003FAD">
        <w:rPr>
          <w:rFonts w:ascii="GHEA Grapalat" w:hAnsi="GHEA Grapalat"/>
          <w:color w:val="000000" w:themeColor="text1"/>
        </w:rPr>
        <w:t xml:space="preserve"> </w:t>
      </w:r>
      <w:r w:rsidRPr="00003FAD">
        <w:rPr>
          <w:rFonts w:ascii="GHEA Grapalat" w:hAnsi="GHEA Grapalat" w:hint="eastAsia"/>
          <w:color w:val="000000" w:themeColor="text1"/>
        </w:rPr>
        <w:t>заказчика</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письменной</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течение</w:t>
      </w:r>
      <w:r w:rsidRPr="00003FAD">
        <w:rPr>
          <w:rFonts w:ascii="GHEA Grapalat" w:hAnsi="GHEA Grapalat"/>
          <w:color w:val="000000" w:themeColor="text1"/>
        </w:rPr>
        <w:t xml:space="preserve"> </w:t>
      </w:r>
      <w:r w:rsidRPr="00003FAD">
        <w:rPr>
          <w:rFonts w:ascii="GHEA Grapalat" w:hAnsi="GHEA Grapalat" w:hint="eastAsia"/>
          <w:color w:val="000000" w:themeColor="text1"/>
        </w:rPr>
        <w:t>пяти</w:t>
      </w:r>
      <w:r w:rsidRPr="00003FAD">
        <w:rPr>
          <w:rFonts w:ascii="GHEA Grapalat" w:hAnsi="GHEA Grapalat"/>
          <w:color w:val="000000" w:themeColor="text1"/>
        </w:rPr>
        <w:t xml:space="preserve"> </w:t>
      </w:r>
      <w:r w:rsidRPr="00003FAD">
        <w:rPr>
          <w:rFonts w:ascii="GHEA Grapalat" w:hAnsi="GHEA Grapalat" w:hint="eastAsia"/>
          <w:color w:val="000000" w:themeColor="text1"/>
        </w:rPr>
        <w:t>рабочих</w:t>
      </w:r>
      <w:r w:rsidRPr="00003FAD">
        <w:rPr>
          <w:rFonts w:ascii="GHEA Grapalat" w:hAnsi="GHEA Grapalat"/>
          <w:color w:val="000000" w:themeColor="text1"/>
        </w:rPr>
        <w:t xml:space="preserve"> </w:t>
      </w:r>
      <w:r w:rsidRPr="00003FAD">
        <w:rPr>
          <w:rFonts w:ascii="GHEA Grapalat" w:hAnsi="GHEA Grapalat" w:hint="eastAsia"/>
          <w:color w:val="000000" w:themeColor="text1"/>
        </w:rPr>
        <w:t>дней</w:t>
      </w:r>
      <w:r w:rsidRPr="00003FAD">
        <w:rPr>
          <w:rFonts w:ascii="GHEA Grapalat" w:hAnsi="GHEA Grapalat"/>
          <w:color w:val="000000" w:themeColor="text1"/>
        </w:rPr>
        <w:t xml:space="preserve">, </w:t>
      </w:r>
      <w:r w:rsidRPr="00003FAD">
        <w:rPr>
          <w:rFonts w:ascii="GHEA Grapalat" w:hAnsi="GHEA Grapalat" w:hint="eastAsia"/>
          <w:color w:val="000000" w:themeColor="text1"/>
        </w:rPr>
        <w:t>следующих</w:t>
      </w:r>
      <w:r w:rsidRPr="00003FAD">
        <w:rPr>
          <w:rFonts w:ascii="GHEA Grapalat" w:hAnsi="GHEA Grapalat"/>
          <w:color w:val="000000" w:themeColor="text1"/>
        </w:rPr>
        <w:t xml:space="preserve"> </w:t>
      </w:r>
      <w:r w:rsidRPr="00003FAD">
        <w:rPr>
          <w:rFonts w:ascii="GHEA Grapalat" w:hAnsi="GHEA Grapalat" w:hint="eastAsia"/>
          <w:color w:val="000000" w:themeColor="text1"/>
        </w:rPr>
        <w:t>за</w:t>
      </w:r>
      <w:r w:rsidRPr="00003FAD">
        <w:rPr>
          <w:rFonts w:ascii="GHEA Grapalat" w:hAnsi="GHEA Grapalat"/>
          <w:color w:val="000000" w:themeColor="text1"/>
        </w:rPr>
        <w:t xml:space="preserve"> днем возникновения основания возврата обеспечения</w:t>
      </w:r>
      <w:r w:rsidRPr="00003FAD" w:rsidDel="00960F8B">
        <w:rPr>
          <w:rFonts w:ascii="GHEA Grapalat" w:hAnsi="GHEA Grapalat"/>
          <w:color w:val="000000" w:themeColor="text1"/>
        </w:rPr>
        <w:t xml:space="preserve"> </w:t>
      </w:r>
      <w:r w:rsidRPr="00003FAD">
        <w:rPr>
          <w:rFonts w:ascii="GHEA Grapalat" w:hAnsi="GHEA Grapalat"/>
          <w:color w:val="000000" w:themeColor="text1"/>
        </w:rPr>
        <w:t>уведомляет:</w:t>
      </w:r>
    </w:p>
    <w:p w14:paraId="1D29094A" w14:textId="77777777" w:rsidR="00F70DD9" w:rsidRPr="00003FAD" w:rsidRDefault="00F70DD9" w:rsidP="00F70DD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 представлен</w:t>
      </w:r>
      <w:r w:rsidRPr="00003FAD">
        <w:rPr>
          <w:rFonts w:ascii="GHEA Grapalat" w:hAnsi="GHEA Grapalat"/>
          <w:color w:val="000000" w:themeColor="text1"/>
        </w:rPr>
        <w:t xml:space="preserve">ного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наличных денег - </w:t>
      </w:r>
      <w:r w:rsidRPr="00003FAD">
        <w:rPr>
          <w:rFonts w:ascii="GHEA Grapalat" w:hAnsi="GHEA Grapalat" w:hint="eastAsia"/>
          <w:color w:val="000000" w:themeColor="text1"/>
        </w:rPr>
        <w:t>Министерство</w:t>
      </w:r>
      <w:r w:rsidRPr="00003FAD">
        <w:rPr>
          <w:rFonts w:ascii="GHEA Grapalat" w:hAnsi="GHEA Grapalat"/>
          <w:color w:val="000000" w:themeColor="text1"/>
        </w:rPr>
        <w:t xml:space="preserve"> </w:t>
      </w:r>
      <w:r w:rsidRPr="00003FAD">
        <w:rPr>
          <w:rFonts w:ascii="GHEA Grapalat" w:hAnsi="GHEA Grapalat" w:hint="eastAsia"/>
          <w:color w:val="000000" w:themeColor="text1"/>
        </w:rPr>
        <w:t>финансов</w:t>
      </w:r>
      <w:r w:rsidRPr="00003FAD">
        <w:rPr>
          <w:rFonts w:ascii="GHEA Grapalat" w:hAnsi="GHEA Grapalat"/>
          <w:color w:val="000000" w:themeColor="text1"/>
        </w:rPr>
        <w:t xml:space="preserve"> </w:t>
      </w:r>
      <w:r w:rsidRPr="00003FAD">
        <w:rPr>
          <w:rFonts w:ascii="GHEA Grapalat" w:hAnsi="GHEA Grapalat" w:hint="eastAsia"/>
          <w:color w:val="000000" w:themeColor="text1"/>
        </w:rPr>
        <w:t>РА</w:t>
      </w:r>
      <w:r w:rsidRPr="00003FAD">
        <w:rPr>
          <w:rFonts w:ascii="GHEA Grapalat" w:hAnsi="GHEA Grapalat"/>
          <w:color w:val="000000" w:themeColor="text1"/>
        </w:rPr>
        <w:t xml:space="preserve"> </w:t>
      </w:r>
      <w:r w:rsidRPr="00003FAD">
        <w:rPr>
          <w:rFonts w:ascii="GHEA Grapalat" w:hAnsi="GHEA Grapalat" w:hint="eastAsia"/>
          <w:color w:val="000000" w:themeColor="text1"/>
        </w:rPr>
        <w:t>с</w:t>
      </w:r>
      <w:r w:rsidRPr="00003FAD">
        <w:rPr>
          <w:rFonts w:ascii="GHEA Grapalat" w:hAnsi="GHEA Grapalat"/>
          <w:color w:val="000000" w:themeColor="text1"/>
        </w:rPr>
        <w:t xml:space="preserve"> </w:t>
      </w:r>
      <w:r w:rsidRPr="00003FAD">
        <w:rPr>
          <w:rFonts w:ascii="GHEA Grapalat" w:hAnsi="GHEA Grapalat" w:hint="eastAsia"/>
          <w:color w:val="000000" w:themeColor="text1"/>
        </w:rPr>
        <w:t>приложением</w:t>
      </w:r>
      <w:r w:rsidRPr="00003FAD">
        <w:rPr>
          <w:rFonts w:ascii="GHEA Grapalat" w:hAnsi="GHEA Grapalat"/>
          <w:color w:val="000000" w:themeColor="text1"/>
        </w:rPr>
        <w:t xml:space="preserve"> </w:t>
      </w:r>
      <w:r w:rsidRPr="00003FAD">
        <w:rPr>
          <w:rFonts w:ascii="GHEA Grapalat" w:hAnsi="GHEA Grapalat" w:hint="eastAsia"/>
          <w:color w:val="000000" w:themeColor="text1"/>
        </w:rPr>
        <w:t>копии</w:t>
      </w:r>
      <w:r w:rsidRPr="00003FAD">
        <w:rPr>
          <w:rFonts w:ascii="GHEA Grapalat" w:hAnsi="GHEA Grapalat"/>
          <w:color w:val="000000" w:themeColor="text1"/>
        </w:rPr>
        <w:t xml:space="preserve"> представленного в заявке </w:t>
      </w:r>
      <w:r w:rsidRPr="00003FAD">
        <w:rPr>
          <w:rFonts w:ascii="GHEA Grapalat" w:hAnsi="GHEA Grapalat" w:hint="eastAsia"/>
          <w:color w:val="000000" w:themeColor="text1"/>
        </w:rPr>
        <w:t>документа</w:t>
      </w:r>
      <w:r w:rsidRPr="00003FAD">
        <w:rPr>
          <w:rFonts w:ascii="GHEA Grapalat" w:hAnsi="GHEA Grapalat"/>
          <w:color w:val="000000" w:themeColor="text1"/>
        </w:rPr>
        <w:t xml:space="preserve">, </w:t>
      </w:r>
      <w:r w:rsidRPr="00003FAD">
        <w:rPr>
          <w:rFonts w:ascii="GHEA Grapalat" w:hAnsi="GHEA Grapalat" w:hint="eastAsia"/>
          <w:color w:val="000000" w:themeColor="text1"/>
        </w:rPr>
        <w:t>об</w:t>
      </w:r>
      <w:r w:rsidRPr="00003FAD">
        <w:rPr>
          <w:rFonts w:ascii="GHEA Grapalat" w:hAnsi="GHEA Grapalat"/>
          <w:color w:val="000000" w:themeColor="text1"/>
        </w:rPr>
        <w:t xml:space="preserve"> </w:t>
      </w:r>
      <w:r w:rsidRPr="00003FAD">
        <w:rPr>
          <w:rFonts w:ascii="GHEA Grapalat" w:hAnsi="GHEA Grapalat" w:hint="eastAsia"/>
          <w:color w:val="000000" w:themeColor="text1"/>
        </w:rPr>
        <w:t>обосновании</w:t>
      </w:r>
      <w:r w:rsidRPr="00003FAD">
        <w:rPr>
          <w:rFonts w:ascii="GHEA Grapalat" w:hAnsi="GHEA Grapalat"/>
          <w:color w:val="000000" w:themeColor="text1"/>
        </w:rPr>
        <w:t xml:space="preserve"> </w:t>
      </w:r>
      <w:r w:rsidRPr="00003FAD">
        <w:rPr>
          <w:rFonts w:ascii="GHEA Grapalat" w:hAnsi="GHEA Grapalat" w:hint="eastAsia"/>
          <w:color w:val="000000" w:themeColor="text1"/>
        </w:rPr>
        <w:t>платежа</w:t>
      </w:r>
      <w:r w:rsidRPr="00003FAD">
        <w:rPr>
          <w:rFonts w:ascii="GHEA Grapalat" w:hAnsi="GHEA Grapalat"/>
          <w:color w:val="000000" w:themeColor="text1"/>
        </w:rPr>
        <w:t>,;</w:t>
      </w:r>
    </w:p>
    <w:p w14:paraId="4A562A8F" w14:textId="77777777" w:rsidR="00F70DD9" w:rsidRPr="00003FAD" w:rsidRDefault="00F70DD9" w:rsidP="00F70DD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банковской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гарантии</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w:t>
      </w:r>
      <w:r w:rsidRPr="00003FAD">
        <w:rPr>
          <w:rFonts w:ascii="GHEA Grapalat" w:hAnsi="GHEA Grapalat"/>
          <w:color w:val="000000" w:themeColor="text1"/>
        </w:rPr>
        <w:t xml:space="preserve">, </w:t>
      </w:r>
      <w:r w:rsidRPr="00003FAD">
        <w:rPr>
          <w:rFonts w:ascii="GHEA Grapalat" w:hAnsi="GHEA Grapalat" w:hint="eastAsia"/>
          <w:color w:val="000000" w:themeColor="text1"/>
        </w:rPr>
        <w:t>выдавший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гарантию</w:t>
      </w:r>
      <w:r w:rsidRPr="00003FAD">
        <w:rPr>
          <w:rFonts w:ascii="GHEA Grapalat" w:hAnsi="GHEA Grapalat"/>
          <w:color w:val="000000" w:themeColor="text1"/>
        </w:rPr>
        <w:t>;</w:t>
      </w:r>
    </w:p>
    <w:p w14:paraId="66AB7F25" w14:textId="77777777" w:rsidR="00F70DD9" w:rsidRPr="00003FAD" w:rsidRDefault="00F70DD9" w:rsidP="00F70DD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lastRenderedPageBreak/>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соглашения о неустойке - </w:t>
      </w:r>
      <w:r w:rsidRPr="00003FAD">
        <w:rPr>
          <w:rFonts w:ascii="GHEA Grapalat" w:hAnsi="GHEA Grapalat" w:hint="eastAsia"/>
          <w:color w:val="000000" w:themeColor="text1"/>
        </w:rPr>
        <w:t>представивше</w:t>
      </w:r>
      <w:r w:rsidRPr="00003FAD">
        <w:rPr>
          <w:rFonts w:ascii="GHEA Grapalat" w:hAnsi="GHEA Grapalat"/>
          <w:color w:val="000000" w:themeColor="text1"/>
        </w:rPr>
        <w:t>го его участника.</w:t>
      </w:r>
    </w:p>
    <w:p w14:paraId="5C39AE6B" w14:textId="77777777" w:rsidR="00F70DD9" w:rsidRDefault="00F70DD9" w:rsidP="00F70DD9">
      <w:pPr>
        <w:widowControl w:val="0"/>
        <w:tabs>
          <w:tab w:val="left" w:pos="1134"/>
        </w:tabs>
        <w:spacing w:after="160"/>
        <w:ind w:firstLine="567"/>
        <w:jc w:val="both"/>
        <w:rPr>
          <w:rFonts w:ascii="GHEA Grapalat" w:hAnsi="GHEA Grapalat"/>
        </w:rPr>
      </w:pPr>
    </w:p>
    <w:p w14:paraId="71898C2F" w14:textId="48557D9C" w:rsidR="003E4053" w:rsidRDefault="003E4053" w:rsidP="003B29B8">
      <w:pPr>
        <w:widowControl w:val="0"/>
        <w:tabs>
          <w:tab w:val="left" w:pos="1134"/>
        </w:tabs>
        <w:spacing w:after="160"/>
        <w:ind w:firstLine="567"/>
        <w:jc w:val="cente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14:paraId="0FD5468C" w14:textId="77777777" w:rsidR="003E4053" w:rsidRPr="009044F1" w:rsidRDefault="003E4053" w:rsidP="003E4053">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04001DC3" w14:textId="77777777" w:rsidR="003E4053" w:rsidRPr="009044F1" w:rsidRDefault="003E4053" w:rsidP="003E4053">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13827E76" w14:textId="77777777" w:rsidR="003E4053" w:rsidRPr="009044F1" w:rsidRDefault="003E4053" w:rsidP="003E4053">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FootnoteReference"/>
          <w:rFonts w:ascii="GHEA Grapalat" w:hAnsi="GHEA Grapalat"/>
        </w:rPr>
        <w:footnoteReference w:customMarkFollows="1" w:id="3"/>
        <w:t>15</w:t>
      </w:r>
      <w:r w:rsidRPr="009044F1">
        <w:rPr>
          <w:rFonts w:ascii="GHEA Grapalat" w:hAnsi="GHEA Grapalat"/>
        </w:rPr>
        <w:t>.</w:t>
      </w:r>
    </w:p>
    <w:p w14:paraId="103A2653" w14:textId="77777777" w:rsidR="003E4053" w:rsidRPr="009044F1" w:rsidRDefault="003E4053" w:rsidP="003E4053">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14:paraId="21DCED22" w14:textId="77777777" w:rsidR="003E4053" w:rsidRPr="00D3436F" w:rsidRDefault="003E4053" w:rsidP="003E4053">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14:paraId="338206EC" w14:textId="77777777" w:rsidR="003E4053" w:rsidRPr="00F62714" w:rsidRDefault="003E4053" w:rsidP="003E4053">
      <w:pPr>
        <w:widowControl w:val="0"/>
        <w:tabs>
          <w:tab w:val="left" w:pos="1134"/>
        </w:tabs>
        <w:spacing w:after="160"/>
        <w:ind w:firstLine="567"/>
        <w:jc w:val="both"/>
        <w:rPr>
          <w:rFonts w:ascii="GHEA Grapalat" w:hAnsi="GHEA Grapalat" w:cs="Sylfaen"/>
        </w:rPr>
      </w:pPr>
      <w:r>
        <w:rPr>
          <w:rFonts w:ascii="GHEA Grapalat" w:hAnsi="GHEA Grapalat"/>
        </w:rPr>
        <w:t>Настоящая процедура объявляется несостоявшейся на основании пункта 4 части 1 статьи 37 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1E504FD9" w14:textId="77777777" w:rsidR="003E4053" w:rsidRPr="009044F1" w:rsidRDefault="003E4053" w:rsidP="003E4053">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A13EF95" w14:textId="77777777" w:rsidR="003E4053" w:rsidRPr="009044F1" w:rsidRDefault="003E4053" w:rsidP="003E4053">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14:paraId="39DAE000" w14:textId="77777777" w:rsidR="003E4053" w:rsidRPr="00216702" w:rsidRDefault="003E4053" w:rsidP="003E40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1CD034AC" w14:textId="77777777" w:rsidR="003E4053" w:rsidRDefault="003E4053" w:rsidP="003E40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7A8167B3" w14:textId="77777777" w:rsidR="003E4053" w:rsidRDefault="003E4053" w:rsidP="003E40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5174273A" w14:textId="77777777" w:rsidR="003E4053" w:rsidRDefault="003E4053" w:rsidP="003E40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w:t>
      </w:r>
      <w:r w:rsidRPr="00420747">
        <w:rPr>
          <w:rFonts w:ascii="GHEA Grapalat" w:hAnsi="GHEA Grapalat"/>
        </w:rPr>
        <w:lastRenderedPageBreak/>
        <w:t>оценочной комиссии, возмещаются в порядке, установленном Гражданским кодексом Республики Армения</w:t>
      </w:r>
      <w:r>
        <w:rPr>
          <w:rFonts w:ascii="GHEA Grapalat" w:hAnsi="GHEA Grapalat"/>
        </w:rPr>
        <w:t>.</w:t>
      </w:r>
    </w:p>
    <w:p w14:paraId="7011B6CE" w14:textId="77777777" w:rsidR="003E4053" w:rsidRPr="00996C18" w:rsidRDefault="003E4053" w:rsidP="003E4053">
      <w:pPr>
        <w:widowControl w:val="0"/>
        <w:ind w:firstLine="567"/>
        <w:jc w:val="both"/>
        <w:rPr>
          <w:rFonts w:ascii="GHEA Grapalat" w:hAnsi="GHEA Grapalat"/>
        </w:rPr>
      </w:pPr>
      <w:r w:rsidRPr="000B56C9">
        <w:rPr>
          <w:rFonts w:ascii="GHEA Grapalat" w:hAnsi="GHEA Grapalat"/>
        </w:rPr>
        <w:t xml:space="preserve">12.4. </w:t>
      </w:r>
      <w:r w:rsidRPr="00CF523D">
        <w:rPr>
          <w:rFonts w:ascii="GHEA Grapalat" w:hAnsi="GHEA Grapalat"/>
        </w:rPr>
        <w:t>Срок ожидания</w:t>
      </w:r>
      <w:r w:rsidRPr="00C54261">
        <w:rPr>
          <w:rFonts w:ascii="GHEA Grapalat" w:hAnsi="GHEA Grapalat"/>
        </w:rPr>
        <w:t>,</w:t>
      </w:r>
      <w:r w:rsidRPr="000B56C9">
        <w:rPr>
          <w:rFonts w:ascii="GHEA Grapalat" w:hAnsi="GHEA Grapalat"/>
        </w:rPr>
        <w:t xml:space="preserve">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29EFBC3" w14:textId="77777777" w:rsidR="003E4053" w:rsidRPr="00570BBD" w:rsidRDefault="003E4053" w:rsidP="003E40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582D5CA7" w14:textId="77777777" w:rsidR="003E4053" w:rsidRPr="00570BBD" w:rsidRDefault="003E4053" w:rsidP="003E40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5F485366" w14:textId="77777777" w:rsidR="003E4053" w:rsidRPr="00570BBD" w:rsidRDefault="003E4053" w:rsidP="003E40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74B45CFF" w14:textId="77777777" w:rsidR="003E4053" w:rsidRPr="00570BBD" w:rsidRDefault="003E4053" w:rsidP="003E40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4660A6E3" w14:textId="77777777" w:rsidR="003E4053" w:rsidRPr="00570BBD" w:rsidRDefault="003E4053" w:rsidP="003E40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4EF1CDF" w14:textId="77777777" w:rsidR="003E4053" w:rsidRDefault="003E4053" w:rsidP="003E40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643358A6" w14:textId="77777777" w:rsidR="003E4053" w:rsidRPr="00570BBD" w:rsidRDefault="003E4053" w:rsidP="003E40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20DCB6A4" w14:textId="77777777" w:rsidR="003E4053" w:rsidRPr="00570BBD" w:rsidRDefault="003E4053" w:rsidP="003E40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4E577F5A" w14:textId="77777777" w:rsidR="003E4053" w:rsidRPr="00570BBD" w:rsidRDefault="003E4053" w:rsidP="003E40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0DBD8E5E" w14:textId="77777777" w:rsidR="003E4053" w:rsidRDefault="003E4053" w:rsidP="003E40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8A1BA7">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3C0B6A7D" w14:textId="77777777" w:rsidR="003E4053" w:rsidRPr="00570BBD" w:rsidRDefault="003E4053" w:rsidP="003E4053">
      <w:pPr>
        <w:jc w:val="both"/>
        <w:rPr>
          <w:rFonts w:ascii="GHEA Grapalat" w:hAnsi="GHEA Grapalat"/>
        </w:rPr>
      </w:pPr>
      <w:r w:rsidRPr="00570BBD">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1D011C0C" w14:textId="77777777" w:rsidR="003E4053" w:rsidRPr="00570BBD" w:rsidRDefault="003E4053" w:rsidP="003E40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4E9DBBA5" w14:textId="77777777" w:rsidR="003E4053" w:rsidRPr="00570BBD" w:rsidRDefault="003E4053" w:rsidP="003E40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14348721" w14:textId="77777777" w:rsidR="003E4053" w:rsidRPr="00570BBD" w:rsidRDefault="003E4053" w:rsidP="003E40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E30BCD4" w14:textId="77777777" w:rsidR="003E4053" w:rsidRPr="00570BBD" w:rsidRDefault="003E4053" w:rsidP="003E40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6EC8E190" w14:textId="77777777" w:rsidR="003E4053" w:rsidRPr="00570BBD" w:rsidRDefault="003E4053" w:rsidP="003E40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2B823545" w14:textId="77777777" w:rsidR="003E4053" w:rsidRPr="00570BBD" w:rsidRDefault="003E4053" w:rsidP="003E40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3D425788" w14:textId="77777777" w:rsidR="003E4053" w:rsidRPr="00570BBD" w:rsidRDefault="003E4053" w:rsidP="003E40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3524D07A" w14:textId="77777777" w:rsidR="003E4053" w:rsidRPr="00570BBD" w:rsidRDefault="003E4053" w:rsidP="003E40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605EAA84" w14:textId="77777777" w:rsidR="003E4053" w:rsidRPr="00570BBD" w:rsidRDefault="003E4053" w:rsidP="003E40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2AC06DC2" w14:textId="77777777" w:rsidR="003E4053" w:rsidRPr="009044F1" w:rsidRDefault="003E4053" w:rsidP="003E40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333F8338" w14:textId="77777777" w:rsidR="00BE6A45" w:rsidRPr="009044F1" w:rsidRDefault="00BE6A45" w:rsidP="003E4053">
      <w:pPr>
        <w:widowControl w:val="0"/>
        <w:tabs>
          <w:tab w:val="left" w:pos="1134"/>
        </w:tabs>
        <w:spacing w:after="160"/>
        <w:ind w:firstLine="567"/>
        <w:jc w:val="center"/>
        <w:rPr>
          <w:rFonts w:ascii="GHEA Grapalat" w:hAnsi="GHEA Grapalat" w:cs="Sylfaen"/>
          <w:b/>
        </w:rPr>
      </w:pPr>
    </w:p>
    <w:p w14:paraId="2699C9B8" w14:textId="77777777" w:rsidR="00007005" w:rsidRDefault="00007005" w:rsidP="00B46D58">
      <w:pPr>
        <w:widowControl w:val="0"/>
        <w:spacing w:after="160"/>
        <w:jc w:val="center"/>
        <w:rPr>
          <w:rFonts w:ascii="GHEA Grapalat" w:hAnsi="GHEA Grapalat"/>
          <w:b/>
        </w:rPr>
      </w:pPr>
    </w:p>
    <w:p w14:paraId="74DC7188" w14:textId="77777777" w:rsidR="00007005" w:rsidRDefault="00007005" w:rsidP="00B46D58">
      <w:pPr>
        <w:widowControl w:val="0"/>
        <w:spacing w:after="160"/>
        <w:jc w:val="center"/>
        <w:rPr>
          <w:rFonts w:ascii="GHEA Grapalat" w:hAnsi="GHEA Grapalat"/>
          <w:b/>
        </w:rPr>
      </w:pPr>
    </w:p>
    <w:p w14:paraId="37F08B9D"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14133235" w14:textId="77777777"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DE3292">
        <w:rPr>
          <w:rFonts w:ascii="GHEA Grapalat" w:hAnsi="GHEA Grapalat"/>
          <w:b/>
        </w:rPr>
        <w:t>ЗАПРОС КОТИРОВОК</w:t>
      </w:r>
    </w:p>
    <w:p w14:paraId="3F7B27EA"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72B71FE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764F262C"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5578569A"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049F2C17"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696B0F2C"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4B31FA41"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575A5F56" w14:textId="77777777" w:rsidR="00BA10E8"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003E4053" w:rsidRPr="009044F1">
        <w:rPr>
          <w:rFonts w:ascii="GHEA Grapalat" w:hAnsi="GHEA Grapalat"/>
        </w:rPr>
        <w:t>заявление</w:t>
      </w:r>
      <w:r w:rsidR="003E4053">
        <w:rPr>
          <w:rFonts w:ascii="GHEA Grapalat" w:hAnsi="GHEA Grapalat"/>
        </w:rPr>
        <w:t>--объявлени</w:t>
      </w:r>
      <w:r w:rsidR="003E4053">
        <w:rPr>
          <w:rFonts w:ascii="GHEA Grapalat" w:hAnsi="GHEA Grapalat"/>
          <w:lang w:val="en-US"/>
        </w:rPr>
        <w:t>e</w:t>
      </w:r>
      <w:r w:rsidR="003E4053" w:rsidRPr="009044F1">
        <w:rPr>
          <w:rFonts w:ascii="GHEA Grapalat" w:hAnsi="GHEA Grapalat"/>
        </w:rPr>
        <w:t xml:space="preserve"> на участие в процедуре согласно Приложению №1</w:t>
      </w:r>
      <w:r w:rsidR="003E4053" w:rsidRPr="00D33BE9">
        <w:rPr>
          <w:rFonts w:ascii="GHEA Grapalat" w:hAnsi="GHEA Grapalat"/>
          <w:b/>
        </w:rPr>
        <w:t xml:space="preserve"> </w:t>
      </w:r>
    </w:p>
    <w:p w14:paraId="41084A46" w14:textId="77777777" w:rsidR="00172BC4"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4AB19F7E"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A9456F">
        <w:rPr>
          <w:rFonts w:ascii="GHEA Grapalat" w:hAnsi="GHEA Grapalat"/>
        </w:rPr>
        <w:t>4</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1B407FAA"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A9456F">
        <w:rPr>
          <w:rFonts w:ascii="GHEA Grapalat" w:hAnsi="GHEA Grapalat"/>
        </w:rPr>
        <w:t>5</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F03EE6">
        <w:rPr>
          <w:rStyle w:val="FootnoteReference"/>
          <w:rFonts w:ascii="GHEA Grapalat" w:hAnsi="GHEA Grapalat"/>
        </w:rPr>
        <w:footnoteReference w:customMarkFollows="1" w:id="4"/>
        <w:t>16</w:t>
      </w:r>
    </w:p>
    <w:p w14:paraId="146E5CE6"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68EEA99C" w14:textId="77777777"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88411C" w:rsidRPr="0088411C">
        <w:rPr>
          <w:rFonts w:ascii="GHEA Grapalat" w:hAnsi="GHEA Grapalat"/>
        </w:rPr>
        <w:t xml:space="preserve"> </w:t>
      </w:r>
      <w:r w:rsidR="00CC6104">
        <w:rPr>
          <w:rFonts w:ascii="GHEA Grapalat" w:hAnsi="GHEA Grapalat"/>
        </w:rPr>
        <w:t>(</w:t>
      </w:r>
      <w:r w:rsidR="00CC6104" w:rsidRPr="00864470">
        <w:rPr>
          <w:rFonts w:ascii="GHEA Grapalat" w:hAnsi="GHEA Grapalat"/>
        </w:rPr>
        <w:t>совокупность себестоимости и прогнозируемой прибыли</w:t>
      </w:r>
      <w:r w:rsidR="00CC6104">
        <w:rPr>
          <w:rFonts w:ascii="GHEA Grapalat" w:hAnsi="GHEA Grapalat"/>
        </w:rPr>
        <w:t>)</w:t>
      </w:r>
      <w:r w:rsidR="00CC6104" w:rsidRPr="009044F1">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26EDBF82" w14:textId="77777777" w:rsidR="00A67EAC" w:rsidRPr="009044F1" w:rsidRDefault="009F0AB3" w:rsidP="00B46D58">
      <w:pPr>
        <w:widowControl w:val="0"/>
        <w:tabs>
          <w:tab w:val="left" w:pos="1134"/>
        </w:tabs>
        <w:spacing w:after="160"/>
        <w:ind w:firstLine="567"/>
        <w:jc w:val="both"/>
        <w:rPr>
          <w:rFonts w:ascii="GHEA Grapalat" w:hAnsi="GHEA Grapalat" w:cs="Sylfaen"/>
        </w:rPr>
      </w:pPr>
      <w:r>
        <w:rPr>
          <w:rFonts w:ascii="GHEA Grapalat" w:hAnsi="GHEA Grapalat"/>
        </w:rPr>
        <w:t>2</w:t>
      </w:r>
      <w:r w:rsidR="00F460E3">
        <w:rPr>
          <w:rFonts w:ascii="GHEA Grapalat" w:hAnsi="GHEA Grapalat"/>
        </w:rPr>
        <w:t>.</w:t>
      </w:r>
      <w:r>
        <w:rPr>
          <w:rFonts w:ascii="GHEA Grapalat" w:hAnsi="GHEA Grapalat"/>
        </w:rPr>
        <w:t>7</w:t>
      </w:r>
      <w:r w:rsidR="00E267E5" w:rsidRPr="000F6C24">
        <w:rPr>
          <w:rFonts w:ascii="GHEA Grapalat" w:hAnsi="GHEA Grapalat"/>
        </w:rPr>
        <w:tab/>
      </w:r>
      <w:r w:rsidR="008626E5"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09D89F0B" w14:textId="77777777" w:rsidR="00EB3BFA" w:rsidRDefault="009F0AB3" w:rsidP="00B46D58">
      <w:pPr>
        <w:widowControl w:val="0"/>
        <w:tabs>
          <w:tab w:val="left" w:pos="1134"/>
        </w:tabs>
        <w:spacing w:after="160"/>
        <w:ind w:firstLine="567"/>
        <w:jc w:val="both"/>
        <w:rPr>
          <w:rFonts w:ascii="GHEA Grapalat" w:hAnsi="GHEA Grapalat"/>
        </w:rPr>
      </w:pPr>
      <w:r>
        <w:rPr>
          <w:rFonts w:ascii="GHEA Grapalat" w:hAnsi="GHEA Grapalat"/>
        </w:rPr>
        <w:lastRenderedPageBreak/>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14:paraId="565A210B"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5AB277BD" w14:textId="726E2456"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DE3292">
        <w:rPr>
          <w:rFonts w:ascii="GHEA Grapalat" w:hAnsi="GHEA Grapalat"/>
          <w:b/>
          <w:sz w:val="24"/>
          <w:szCs w:val="24"/>
        </w:rPr>
        <w:t>запрос котировок</w:t>
      </w:r>
      <w:r w:rsidR="004E24BA" w:rsidRPr="004E24BA">
        <w:rPr>
          <w:rFonts w:ascii="GHEA Grapalat" w:hAnsi="GHEA Grapalat"/>
          <w:b/>
          <w:sz w:val="24"/>
          <w:szCs w:val="24"/>
        </w:rPr>
        <w:t xml:space="preserve">  </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07964">
        <w:rPr>
          <w:rFonts w:ascii="GHEA Grapalat" w:hAnsi="GHEA Grapalat"/>
          <w:b/>
          <w:sz w:val="24"/>
          <w:szCs w:val="24"/>
        </w:rPr>
        <w:t>ԵՔ-ԳՀԱՊՁԲ-2</w:t>
      </w:r>
      <w:r w:rsidR="00AC5996">
        <w:rPr>
          <w:rFonts w:ascii="GHEA Grapalat" w:hAnsi="GHEA Grapalat"/>
          <w:b/>
          <w:sz w:val="24"/>
          <w:szCs w:val="24"/>
        </w:rPr>
        <w:t>6</w:t>
      </w:r>
      <w:r w:rsidR="00607964">
        <w:rPr>
          <w:rFonts w:ascii="GHEA Grapalat" w:hAnsi="GHEA Grapalat"/>
          <w:b/>
          <w:sz w:val="24"/>
          <w:szCs w:val="24"/>
        </w:rPr>
        <w:t>/</w:t>
      </w:r>
      <w:r w:rsidR="00AC5996">
        <w:rPr>
          <w:rFonts w:ascii="GHEA Grapalat" w:hAnsi="GHEA Grapalat"/>
          <w:b/>
          <w:sz w:val="24"/>
          <w:szCs w:val="24"/>
        </w:rPr>
        <w:t>3</w:t>
      </w:r>
    </w:p>
    <w:p w14:paraId="0BA87836" w14:textId="77777777" w:rsidR="00B2572B" w:rsidRPr="00374F4A" w:rsidRDefault="00B2572B" w:rsidP="00B46D58">
      <w:pPr>
        <w:widowControl w:val="0"/>
        <w:spacing w:after="120"/>
        <w:jc w:val="center"/>
        <w:rPr>
          <w:rFonts w:ascii="GHEA Grapalat" w:hAnsi="GHEA Grapalat" w:cs="Sylfaen"/>
          <w:b/>
        </w:rPr>
      </w:pPr>
    </w:p>
    <w:p w14:paraId="4F4D1E51"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5C90E97C" w14:textId="77777777"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DE3292">
        <w:rPr>
          <w:rFonts w:ascii="GHEA Grapalat" w:hAnsi="GHEA Grapalat"/>
          <w:color w:val="auto"/>
          <w:sz w:val="24"/>
          <w:szCs w:val="24"/>
        </w:rPr>
        <w:t>запрос котировок</w:t>
      </w:r>
      <w:r w:rsidR="00FD0E98" w:rsidRPr="00FD0E98">
        <w:rPr>
          <w:rFonts w:ascii="GHEA Grapalat" w:hAnsi="GHEA Grapalat"/>
          <w:color w:val="auto"/>
          <w:sz w:val="24"/>
          <w:szCs w:val="24"/>
        </w:rPr>
        <w:t xml:space="preserve">  </w:t>
      </w:r>
    </w:p>
    <w:p w14:paraId="3E5A0EA4" w14:textId="77777777" w:rsidR="00B2572B" w:rsidRPr="00374F4A" w:rsidRDefault="00B2572B" w:rsidP="00B46D58">
      <w:pPr>
        <w:widowControl w:val="0"/>
        <w:spacing w:after="120"/>
        <w:jc w:val="center"/>
        <w:rPr>
          <w:rFonts w:ascii="GHEA Grapalat" w:hAnsi="GHEA Grapalat"/>
        </w:rPr>
      </w:pPr>
    </w:p>
    <w:p w14:paraId="1FF08631"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6958CCC1"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0EB408D8"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BC3FC32"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18AEC6B5" w14:textId="0C06362E"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607964">
        <w:rPr>
          <w:rFonts w:ascii="GHEA Grapalat" w:hAnsi="GHEA Grapalat"/>
          <w:b/>
        </w:rPr>
        <w:t>ԵՔ-ԳՀԱՊՁԲ-2</w:t>
      </w:r>
      <w:r w:rsidR="00AC5996">
        <w:rPr>
          <w:rFonts w:ascii="GHEA Grapalat" w:hAnsi="GHEA Grapalat"/>
          <w:b/>
        </w:rPr>
        <w:t>6</w:t>
      </w:r>
      <w:r w:rsidR="00607964">
        <w:rPr>
          <w:rFonts w:ascii="GHEA Grapalat" w:hAnsi="GHEA Grapalat"/>
          <w:b/>
        </w:rPr>
        <w:t>/</w:t>
      </w:r>
      <w:r w:rsidR="00AC5996">
        <w:rPr>
          <w:rFonts w:ascii="GHEA Grapalat" w:hAnsi="GHEA Grapalat"/>
          <w:b/>
        </w:rPr>
        <w:t>3</w:t>
      </w:r>
      <w:r w:rsidR="006132ED">
        <w:rPr>
          <w:rFonts w:ascii="GHEA Grapalat" w:hAnsi="GHEA Grapalat"/>
        </w:rPr>
        <w:t>"</w:t>
      </w:r>
    </w:p>
    <w:p w14:paraId="0409DE9B"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09AD936A" w14:textId="77777777" w:rsidR="00374F4A" w:rsidRPr="00DA5EA0" w:rsidRDefault="00DE3292" w:rsidP="00B46D58">
      <w:pPr>
        <w:spacing w:after="160"/>
        <w:jc w:val="both"/>
        <w:rPr>
          <w:rFonts w:ascii="GHEA Grapalat" w:hAnsi="GHEA Grapalat"/>
        </w:rPr>
      </w:pPr>
      <w:r>
        <w:rPr>
          <w:rFonts w:ascii="GHEA Grapalat" w:hAnsi="GHEA Grapalat"/>
        </w:rPr>
        <w:t>запрос котировок</w:t>
      </w:r>
      <w:r w:rsidR="00FD0E98" w:rsidRPr="004E24BA">
        <w:rPr>
          <w:rFonts w:ascii="GHEA Grapalat" w:hAnsi="GHEA Grapalat"/>
          <w:b/>
        </w:rPr>
        <w:t xml:space="preserve">  </w:t>
      </w:r>
      <w:r w:rsidR="00374F4A" w:rsidRPr="00DA5EA0">
        <w:rPr>
          <w:rFonts w:ascii="GHEA Grapalat" w:hAnsi="GHEA Grapalat"/>
        </w:rPr>
        <w:t>и в соответствии с требованиями приглашения подает заявку.</w:t>
      </w:r>
    </w:p>
    <w:p w14:paraId="62FCF856"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DCFE93D"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4C339583"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71FB9FF3"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5D34138E" w14:textId="77777777" w:rsidR="000612B9" w:rsidRDefault="000612B9" w:rsidP="00B46D58">
      <w:pPr>
        <w:jc w:val="both"/>
        <w:rPr>
          <w:rFonts w:ascii="GHEA Grapalat" w:hAnsi="GHEA Grapalat"/>
        </w:rPr>
      </w:pPr>
    </w:p>
    <w:p w14:paraId="31DF062E"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53FCD326"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53D3ABD" w14:textId="77777777" w:rsidR="000612B9" w:rsidRDefault="000612B9" w:rsidP="00B46D58">
      <w:pPr>
        <w:jc w:val="both"/>
        <w:rPr>
          <w:rFonts w:ascii="GHEA Grapalat" w:hAnsi="GHEA Grapalat"/>
        </w:rPr>
      </w:pPr>
    </w:p>
    <w:p w14:paraId="390327A6"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914CD9E"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3E20F6B9" w14:textId="77777777" w:rsidR="00B138F3" w:rsidRDefault="00B138F3" w:rsidP="00B46D58">
      <w:pPr>
        <w:jc w:val="both"/>
        <w:rPr>
          <w:rFonts w:ascii="GHEA Grapalat" w:hAnsi="GHEA Grapalat"/>
        </w:rPr>
      </w:pPr>
    </w:p>
    <w:p w14:paraId="11A5E642" w14:textId="77777777" w:rsidR="00374F4A"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247F3DA8" w14:textId="77777777" w:rsidR="000E5A53" w:rsidRPr="008E7F24" w:rsidRDefault="000E5A53" w:rsidP="00B46D58">
      <w:pPr>
        <w:jc w:val="both"/>
        <w:rPr>
          <w:rFonts w:ascii="GHEA Grapalat" w:hAnsi="GHEA Grapalat"/>
        </w:rPr>
      </w:pPr>
    </w:p>
    <w:p w14:paraId="406D1B0A"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34B333A3" w14:textId="77777777" w:rsidR="00B138F3" w:rsidRDefault="00B138F3" w:rsidP="00F96993">
      <w:pPr>
        <w:jc w:val="both"/>
        <w:rPr>
          <w:rFonts w:ascii="GHEA Grapalat" w:hAnsi="GHEA Grapalat"/>
        </w:rPr>
      </w:pPr>
    </w:p>
    <w:p w14:paraId="59D0C85C" w14:textId="77777777" w:rsidR="000E5A53" w:rsidRDefault="000E5A53" w:rsidP="00F96993">
      <w:pPr>
        <w:jc w:val="both"/>
        <w:rPr>
          <w:rFonts w:ascii="GHEA Grapalat" w:hAnsi="GHEA Grapalat"/>
        </w:rPr>
      </w:pPr>
    </w:p>
    <w:p w14:paraId="39A34A96"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48713C2D"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3B1E6277" w14:textId="77777777" w:rsidR="00B16483" w:rsidRDefault="00B16483" w:rsidP="00F96993">
      <w:pPr>
        <w:jc w:val="both"/>
        <w:rPr>
          <w:rFonts w:ascii="GHEA Grapalat" w:hAnsi="GHEA Grapalat"/>
          <w:sz w:val="18"/>
          <w:szCs w:val="18"/>
        </w:rPr>
      </w:pPr>
    </w:p>
    <w:p w14:paraId="17B43A16"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8252313"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43BF7BE0" w14:textId="77777777" w:rsidR="00B16483" w:rsidRPr="00D3436F" w:rsidRDefault="00B16483" w:rsidP="00B16483">
      <w:pPr>
        <w:tabs>
          <w:tab w:val="left" w:pos="7371"/>
        </w:tabs>
        <w:spacing w:after="160"/>
        <w:ind w:left="3544" w:firstLine="3"/>
        <w:jc w:val="both"/>
        <w:rPr>
          <w:rFonts w:ascii="GHEA Grapalat" w:hAnsi="GHEA Grapalat"/>
          <w:sz w:val="16"/>
        </w:rPr>
      </w:pPr>
    </w:p>
    <w:p w14:paraId="2400107A"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3184D277"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4F8AF745" w14:textId="4954C8E1"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FD0E98" w:rsidRPr="00FD0E98">
        <w:rPr>
          <w:rFonts w:ascii="GHEA Grapalat" w:hAnsi="GHEA Grapalat"/>
          <w:spacing w:val="-4"/>
        </w:rPr>
        <w:t xml:space="preserve"> </w:t>
      </w:r>
      <w:r w:rsidR="00FD0E98" w:rsidRPr="00FD0E98">
        <w:rPr>
          <w:rFonts w:ascii="GHEA Grapalat" w:hAnsi="GHEA Grapalat"/>
        </w:rPr>
        <w:t xml:space="preserve">неотложный </w:t>
      </w:r>
      <w:r w:rsidR="00B225D5" w:rsidRPr="00D3436F">
        <w:rPr>
          <w:rFonts w:ascii="GHEA Grapalat" w:hAnsi="GHEA Grapalat"/>
        </w:rPr>
        <w:t>открытый конкурс</w:t>
      </w:r>
      <w:r w:rsidR="004862F8">
        <w:rPr>
          <w:rFonts w:ascii="GHEA Grapalat" w:hAnsi="GHEA Grapalat"/>
        </w:rPr>
        <w:t xml:space="preserve"> под кодом </w:t>
      </w:r>
      <w:r w:rsidR="00607964">
        <w:rPr>
          <w:rFonts w:ascii="GHEA Grapalat" w:hAnsi="GHEA Grapalat"/>
        </w:rPr>
        <w:t>ԵՔ-ԳՀԱՊՁԲ-2</w:t>
      </w:r>
      <w:r w:rsidR="00AC5996">
        <w:rPr>
          <w:rFonts w:ascii="GHEA Grapalat" w:hAnsi="GHEA Grapalat"/>
        </w:rPr>
        <w:t>6</w:t>
      </w:r>
      <w:r w:rsidR="00607964">
        <w:rPr>
          <w:rFonts w:ascii="GHEA Grapalat" w:hAnsi="GHEA Grapalat"/>
        </w:rPr>
        <w:t>/</w:t>
      </w:r>
      <w:r w:rsidR="00AC5996">
        <w:rPr>
          <w:rFonts w:ascii="GHEA Grapalat" w:hAnsi="GHEA Grapalat"/>
        </w:rPr>
        <w:t>3</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w:t>
      </w:r>
      <w:r w:rsidR="00952531">
        <w:rPr>
          <w:rFonts w:ascii="GHEA Grapalat" w:hAnsi="GHEA Grapalat"/>
        </w:rPr>
        <w:lastRenderedPageBreak/>
        <w:t>квалификации,</w:t>
      </w:r>
      <w:r w:rsidR="00E06010" w:rsidRPr="000E5A53">
        <w:rPr>
          <w:rFonts w:ascii="GHEA Grapalat" w:hAnsi="GHEA Grapalat"/>
          <w:vertAlign w:val="superscript"/>
        </w:rPr>
        <w:t>18</w:t>
      </w:r>
    </w:p>
    <w:p w14:paraId="213CFC51" w14:textId="4DD04E1C"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в рамках участия в</w:t>
      </w:r>
      <w:r w:rsidR="00FD0E98" w:rsidRPr="00FD0E98">
        <w:rPr>
          <w:rFonts w:ascii="GHEA Grapalat" w:hAnsi="GHEA Grapalat"/>
        </w:rPr>
        <w:t xml:space="preserve"> неотложн</w:t>
      </w:r>
      <w:r w:rsidR="00FD0E98" w:rsidRPr="00D3436F">
        <w:rPr>
          <w:rFonts w:ascii="GHEA Grapalat" w:hAnsi="GHEA Grapalat"/>
        </w:rPr>
        <w:t>ом</w:t>
      </w:r>
      <w:r>
        <w:rPr>
          <w:rFonts w:ascii="GHEA Grapalat" w:hAnsi="GHEA Grapalat"/>
        </w:rPr>
        <w:t xml:space="preserve">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sidR="004862F8">
        <w:rPr>
          <w:rFonts w:ascii="GHEA Grapalat" w:hAnsi="GHEA Grapalat"/>
        </w:rPr>
        <w:t xml:space="preserve">под кодом </w:t>
      </w:r>
      <w:r w:rsidR="00607964">
        <w:rPr>
          <w:rFonts w:ascii="GHEA Grapalat" w:hAnsi="GHEA Grapalat"/>
        </w:rPr>
        <w:t>ԵՔ-ԳՀԱՊՁԲ-2</w:t>
      </w:r>
      <w:r w:rsidR="00AC5996">
        <w:rPr>
          <w:rFonts w:ascii="GHEA Grapalat" w:hAnsi="GHEA Grapalat"/>
        </w:rPr>
        <w:t>6</w:t>
      </w:r>
      <w:r w:rsidR="00607964">
        <w:rPr>
          <w:rFonts w:ascii="GHEA Grapalat" w:hAnsi="GHEA Grapalat"/>
        </w:rPr>
        <w:t>/</w:t>
      </w:r>
      <w:r w:rsidR="00AC5996">
        <w:rPr>
          <w:rFonts w:ascii="GHEA Grapalat" w:hAnsi="GHEA Grapalat"/>
        </w:rPr>
        <w:t>3</w:t>
      </w:r>
      <w:r>
        <w:rPr>
          <w:rFonts w:ascii="GHEA Grapalat" w:hAnsi="GHEA Grapalat"/>
        </w:rPr>
        <w:t>*</w:t>
      </w:r>
    </w:p>
    <w:p w14:paraId="3BA878A2"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69510E" w:rsidRPr="00326396">
        <w:rPr>
          <w:rFonts w:ascii="GHEA Grapalat" w:hAnsi="GHEA Grapalat"/>
          <w:lang w:val="hy-AM"/>
        </w:rPr>
        <w:t>недобросовестн</w:t>
      </w:r>
      <w:r w:rsidR="0069510E">
        <w:rPr>
          <w:rFonts w:ascii="GHEA Grapalat" w:hAnsi="GHEA Grapalat"/>
        </w:rPr>
        <w:t>ой</w:t>
      </w:r>
      <w:r w:rsidR="0069510E" w:rsidRPr="00326396">
        <w:rPr>
          <w:rFonts w:ascii="GHEA Grapalat" w:hAnsi="GHEA Grapalat"/>
          <w:lang w:val="hy-AM"/>
        </w:rPr>
        <w:t xml:space="preserve"> конкуренци</w:t>
      </w:r>
      <w:r w:rsidR="0069510E">
        <w:rPr>
          <w:rFonts w:ascii="GHEA Grapalat" w:hAnsi="GHEA Grapalat"/>
        </w:rPr>
        <w:t>и,</w:t>
      </w:r>
      <w:r w:rsidR="0069510E" w:rsidRPr="00996C18">
        <w:rPr>
          <w:rFonts w:ascii="GHEA Grapalat" w:hAnsi="GHEA Grapalat"/>
        </w:rPr>
        <w:t xml:space="preserve"> </w:t>
      </w:r>
      <w:r w:rsidR="0069510E" w:rsidRPr="00681C1F">
        <w:rPr>
          <w:rFonts w:ascii="GHEA Grapalat" w:hAnsi="GHEA Grapalat"/>
          <w:color w:val="000000" w:themeColor="text1"/>
        </w:rPr>
        <w:t xml:space="preserve"> </w:t>
      </w:r>
      <w:r w:rsidR="0069510E">
        <w:rPr>
          <w:rFonts w:ascii="GHEA Grapalat" w:hAnsi="GHEA Grapalat"/>
        </w:rPr>
        <w:t xml:space="preserve"> </w:t>
      </w:r>
      <w:r>
        <w:rPr>
          <w:rFonts w:ascii="GHEA Grapalat" w:hAnsi="GHEA Grapalat"/>
        </w:rPr>
        <w:t>злоупотребления доминирующим положением и антиконкурентного соглашения,</w:t>
      </w:r>
    </w:p>
    <w:p w14:paraId="4928A416"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14:paraId="372BB38A"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 xml:space="preserve">участия </w:t>
      </w:r>
      <w:r w:rsidRPr="00981E66">
        <w:rPr>
          <w:rFonts w:ascii="GHEA Grapalat" w:hAnsi="GHEA Grapalat"/>
          <w:i w:val="0"/>
          <w:sz w:val="24"/>
        </w:rPr>
        <w:t>взаимосвязанных</w:t>
      </w:r>
      <w:r w:rsidRPr="00091800">
        <w:rPr>
          <w:rFonts w:ascii="GHEA Grapalat" w:hAnsi="GHEA Grapalat"/>
          <w:i w:val="0"/>
          <w:sz w:val="24"/>
        </w:rPr>
        <w:t xml:space="preserve"> с ________________</w:t>
      </w:r>
      <w:r>
        <w:rPr>
          <w:rFonts w:ascii="GHEA Grapalat" w:hAnsi="GHEA Grapalat"/>
          <w:i w:val="0"/>
          <w:sz w:val="24"/>
        </w:rPr>
        <w:t xml:space="preserve"> лиц и (или) учрежденных__________</w:t>
      </w:r>
    </w:p>
    <w:p w14:paraId="22937CEB"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F2BF74D"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24BAF3BB"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33250D99"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2F87770E" w14:textId="77777777" w:rsidR="006B3E56" w:rsidRPr="005B2CAF"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9427D7" w:rsidRPr="005B2CAF">
        <w:rPr>
          <w:rFonts w:ascii="GHEA Grapalat" w:hAnsi="GHEA Grapalat"/>
        </w:rPr>
        <w:t>.</w:t>
      </w:r>
    </w:p>
    <w:p w14:paraId="7AEF3112" w14:textId="77777777" w:rsidR="00BA10E8" w:rsidRPr="00BD438D" w:rsidRDefault="00BA10E8" w:rsidP="00BA10E8">
      <w:pPr>
        <w:widowControl w:val="0"/>
        <w:spacing w:after="160"/>
        <w:jc w:val="both"/>
        <w:rPr>
          <w:rFonts w:ascii="GHEA Grapalat" w:hAnsi="GHEA Grapalat"/>
          <w:lang w:val="hy-AM"/>
        </w:rPr>
      </w:pPr>
      <w:r>
        <w:rPr>
          <w:rFonts w:ascii="GHEA Grapalat" w:hAnsi="GHEA Grapalat"/>
        </w:rPr>
        <w:t>Ниже    -----------------------------------------------------------------</w:t>
      </w:r>
      <w:r>
        <w:rPr>
          <w:rFonts w:ascii="GHEA Grapalat" w:hAnsi="GHEA Grapalat"/>
          <w:lang w:val="hy-AM"/>
        </w:rPr>
        <w:t xml:space="preserve"> </w:t>
      </w:r>
      <w:r>
        <w:rPr>
          <w:rFonts w:ascii="GHEA Grapalat" w:hAnsi="GHEA Grapalat"/>
        </w:rPr>
        <w:t>представляет</w:t>
      </w:r>
      <w:r w:rsidRPr="006B2B1A">
        <w:rPr>
          <w:rFonts w:ascii="GHEA Grapalat" w:hAnsi="GHEA Grapalat"/>
        </w:rPr>
        <w:t xml:space="preserve"> </w:t>
      </w:r>
      <w:r>
        <w:rPr>
          <w:rFonts w:ascii="GHEA Grapalat" w:hAnsi="GHEA Grapalat"/>
          <w:lang w:val="hy-AM"/>
        </w:rPr>
        <w:t xml:space="preserve"> </w:t>
      </w:r>
      <w:r w:rsidRPr="006B2B1A">
        <w:rPr>
          <w:rFonts w:ascii="GHEA Grapalat" w:hAnsi="GHEA Grapalat"/>
        </w:rPr>
        <w:t>ссылк</w:t>
      </w:r>
      <w:r>
        <w:rPr>
          <w:rFonts w:ascii="GHEA Grapalat" w:hAnsi="GHEA Grapalat"/>
        </w:rPr>
        <w:t>у</w:t>
      </w:r>
      <w:r w:rsidRPr="006B2B1A">
        <w:rPr>
          <w:rFonts w:ascii="GHEA Grapalat" w:hAnsi="GHEA Grapalat"/>
        </w:rPr>
        <w:t xml:space="preserve"> на сайт,</w:t>
      </w:r>
    </w:p>
    <w:p w14:paraId="453A6956" w14:textId="77777777" w:rsidR="00BA10E8" w:rsidRDefault="00BA10E8" w:rsidP="00BA10E8">
      <w:pPr>
        <w:widowControl w:val="0"/>
        <w:spacing w:after="160"/>
        <w:ind w:left="3686"/>
        <w:jc w:val="both"/>
        <w:rPr>
          <w:rFonts w:ascii="GHEA Grapalat" w:hAnsi="GHEA Grapalat"/>
        </w:rPr>
      </w:pPr>
      <w:r>
        <w:rPr>
          <w:rFonts w:ascii="GHEA Grapalat" w:hAnsi="GHEA Grapalat"/>
          <w:vertAlign w:val="superscript"/>
        </w:rPr>
        <w:t>наименование участника</w:t>
      </w:r>
      <w:r>
        <w:rPr>
          <w:rFonts w:ascii="GHEA Grapalat" w:hAnsi="GHEA Grapalat"/>
        </w:rPr>
        <w:t xml:space="preserve">                                  </w:t>
      </w:r>
    </w:p>
    <w:p w14:paraId="6CE7F45C" w14:textId="77777777" w:rsidR="00BA10E8" w:rsidRPr="00BD438D" w:rsidRDefault="00BA10E8" w:rsidP="00BA10E8">
      <w:pPr>
        <w:widowControl w:val="0"/>
        <w:spacing w:after="160"/>
        <w:jc w:val="both"/>
        <w:rPr>
          <w:rFonts w:ascii="GHEA Grapalat" w:hAnsi="GHEA Grapalat" w:cs="Sylfaen"/>
          <w:lang w:val="hy-AM"/>
        </w:rPr>
      </w:pPr>
      <w:r w:rsidRPr="006B2B1A">
        <w:rPr>
          <w:rFonts w:ascii="GHEA Grapalat" w:hAnsi="GHEA Grapalat"/>
        </w:rPr>
        <w:t>содержащий информацию о реальных бенефициарах -------------</w:t>
      </w:r>
      <w:r>
        <w:rPr>
          <w:rFonts w:ascii="GHEA Grapalat" w:hAnsi="GHEA Grapalat"/>
        </w:rPr>
        <w:t>---------------------------</w:t>
      </w:r>
      <w:r w:rsidRPr="00BD438D">
        <w:rPr>
          <w:rStyle w:val="FootnoteReference"/>
          <w:rFonts w:ascii="GHEA Grapalat" w:hAnsi="GHEA Grapalat"/>
          <w:sz w:val="28"/>
          <w:szCs w:val="28"/>
        </w:rPr>
        <w:footnoteReference w:customMarkFollows="1" w:id="5"/>
        <w:t>**</w:t>
      </w:r>
      <w:r w:rsidRPr="00BD438D">
        <w:rPr>
          <w:rFonts w:ascii="GHEA Grapalat" w:hAnsi="GHEA Grapalat"/>
        </w:rPr>
        <w:t xml:space="preserve"> </w:t>
      </w:r>
      <w:r>
        <w:rPr>
          <w:rFonts w:ascii="GHEA Grapalat" w:hAnsi="GHEA Grapalat"/>
          <w:lang w:val="hy-AM"/>
        </w:rPr>
        <w:t>.</w:t>
      </w:r>
    </w:p>
    <w:p w14:paraId="199671BF" w14:textId="77777777" w:rsidR="00D32B4F" w:rsidRDefault="00D32B4F" w:rsidP="00D32B4F">
      <w:pPr>
        <w:jc w:val="both"/>
        <w:rPr>
          <w:rFonts w:ascii="GHEA Grapalat" w:hAnsi="GHEA Grapalat"/>
        </w:rPr>
      </w:pPr>
      <w:r w:rsidRPr="00D32B4F">
        <w:rPr>
          <w:rFonts w:ascii="GHEA Grapalat" w:hAnsi="GHEA Grapalat"/>
        </w:rPr>
        <w:t xml:space="preserve"> </w:t>
      </w:r>
      <w:r>
        <w:rPr>
          <w:rFonts w:ascii="GHEA Grapalat" w:hAnsi="GHEA Grapalat"/>
        </w:rPr>
        <w:t xml:space="preserve">Прилагается  полное описание предлагаемого   ----------------------------     товара, </w:t>
      </w:r>
    </w:p>
    <w:p w14:paraId="3B967DD6" w14:textId="77777777" w:rsidR="00D32B4F" w:rsidRDefault="00D32B4F" w:rsidP="00D32B4F">
      <w:pPr>
        <w:jc w:val="both"/>
        <w:rPr>
          <w:rFonts w:ascii="GHEA Grapalat" w:hAnsi="GHEA Grapalat"/>
        </w:rPr>
      </w:pPr>
      <w:r>
        <w:rPr>
          <w:rFonts w:ascii="GHEA Grapalat" w:hAnsi="GHEA Grapalat"/>
          <w:sz w:val="16"/>
        </w:rPr>
        <w:t xml:space="preserve">                                                                                                             наименование участника</w:t>
      </w:r>
    </w:p>
    <w:p w14:paraId="17663F3B" w14:textId="77777777" w:rsidR="00D32B4F" w:rsidRDefault="00D32B4F" w:rsidP="00D32B4F">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14:paraId="48946EA9" w14:textId="77777777" w:rsidR="00D32B4F" w:rsidRDefault="00D32B4F" w:rsidP="00D32B4F">
      <w:pPr>
        <w:tabs>
          <w:tab w:val="left" w:pos="7371"/>
        </w:tabs>
        <w:spacing w:after="160"/>
        <w:ind w:left="3544" w:firstLine="3"/>
        <w:jc w:val="both"/>
        <w:rPr>
          <w:rFonts w:ascii="GHEA Grapalat" w:hAnsi="GHEA Grapalat"/>
          <w:sz w:val="16"/>
          <w:lang w:val="hy-AM"/>
        </w:rPr>
      </w:pPr>
    </w:p>
    <w:p w14:paraId="01661407" w14:textId="77777777" w:rsidR="00D32B4F" w:rsidRPr="000811C1" w:rsidRDefault="00D32B4F" w:rsidP="00D32B4F">
      <w:pPr>
        <w:tabs>
          <w:tab w:val="left" w:pos="7371"/>
        </w:tabs>
        <w:spacing w:after="160"/>
        <w:ind w:left="3544" w:firstLine="3"/>
        <w:jc w:val="both"/>
        <w:rPr>
          <w:rFonts w:ascii="GHEA Grapalat" w:hAnsi="GHEA Grapalat"/>
          <w:sz w:val="16"/>
          <w:lang w:val="hy-AM"/>
        </w:rPr>
      </w:pPr>
    </w:p>
    <w:p w14:paraId="441B00B9" w14:textId="77777777" w:rsidR="00D32B4F" w:rsidRPr="00D3436F" w:rsidRDefault="00D32B4F" w:rsidP="00D32B4F">
      <w:pPr>
        <w:tabs>
          <w:tab w:val="left" w:pos="7371"/>
        </w:tabs>
        <w:spacing w:after="160"/>
        <w:ind w:left="3544" w:firstLine="3"/>
        <w:jc w:val="both"/>
        <w:rPr>
          <w:rFonts w:ascii="GHEA Grapalat" w:hAnsi="GHEA Grapalat"/>
          <w:sz w:val="16"/>
        </w:rPr>
      </w:pPr>
    </w:p>
    <w:p w14:paraId="5AF78B2E" w14:textId="77777777" w:rsidR="00D32B4F" w:rsidRPr="00770B03" w:rsidRDefault="00D32B4F" w:rsidP="00D32B4F">
      <w:pPr>
        <w:tabs>
          <w:tab w:val="left" w:pos="7371"/>
        </w:tabs>
        <w:spacing w:after="160"/>
        <w:ind w:left="3544" w:firstLine="3"/>
        <w:jc w:val="both"/>
        <w:rPr>
          <w:rFonts w:ascii="GHEA Grapalat" w:hAnsi="GHEA Grapalat"/>
          <w:sz w:val="16"/>
        </w:rPr>
      </w:pPr>
    </w:p>
    <w:p w14:paraId="65A33E13" w14:textId="77777777" w:rsidR="00D32B4F" w:rsidRPr="000C1746" w:rsidRDefault="00D32B4F" w:rsidP="00D32B4F">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42913AFD" w14:textId="77777777" w:rsidR="00D32B4F" w:rsidRPr="000C1746" w:rsidRDefault="00D32B4F" w:rsidP="00D32B4F">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890DED0" w14:textId="77777777" w:rsidR="00D32B4F" w:rsidRPr="000C1746" w:rsidRDefault="00D32B4F" w:rsidP="00D32B4F">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48C0C8C6" w14:textId="77777777" w:rsidR="00110534" w:rsidRDefault="00923711" w:rsidP="002140C0">
      <w:pPr>
        <w:rPr>
          <w:rFonts w:ascii="GHEA Grapalat" w:hAnsi="GHEA Grapalat"/>
        </w:rPr>
      </w:pPr>
      <w:r>
        <w:rPr>
          <w:rFonts w:ascii="GHEA Grapalat" w:hAnsi="GHEA Grapalat"/>
        </w:rPr>
        <w:br w:type="page"/>
      </w:r>
      <w:r w:rsidR="00F36AD3">
        <w:rPr>
          <w:rFonts w:ascii="GHEA Grapalat" w:hAnsi="GHEA Grapalat"/>
        </w:rPr>
        <w:lastRenderedPageBreak/>
        <w:t xml:space="preserve"> </w:t>
      </w:r>
    </w:p>
    <w:p w14:paraId="26E32D65" w14:textId="77777777" w:rsidR="00B048B2" w:rsidRDefault="00B048B2" w:rsidP="00B46D58">
      <w:pPr>
        <w:rPr>
          <w:rFonts w:ascii="GHEA Grapalat" w:hAnsi="GHEA Grapalat"/>
          <w:b/>
        </w:rPr>
      </w:pPr>
    </w:p>
    <w:p w14:paraId="745150E2" w14:textId="77777777"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6E98DC18" w14:textId="267ED9FD"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DE3292">
        <w:rPr>
          <w:rFonts w:ascii="GHEA Grapalat" w:hAnsi="GHEA Grapalat"/>
          <w:b/>
          <w:sz w:val="24"/>
          <w:szCs w:val="24"/>
        </w:rPr>
        <w:t>запрос котировок</w:t>
      </w:r>
      <w:r w:rsidR="004862F8" w:rsidRPr="00AA7117">
        <w:rPr>
          <w:rFonts w:ascii="GHEA Grapalat" w:hAnsi="GHEA Grapalat" w:cs="Arial"/>
          <w:b/>
          <w:sz w:val="24"/>
          <w:szCs w:val="24"/>
        </w:rPr>
        <w:br/>
      </w:r>
      <w:r w:rsidRPr="009044F1">
        <w:rPr>
          <w:rFonts w:ascii="GHEA Grapalat" w:hAnsi="GHEA Grapalat"/>
          <w:b/>
          <w:sz w:val="24"/>
          <w:szCs w:val="24"/>
        </w:rPr>
        <w:t xml:space="preserve">под </w:t>
      </w:r>
      <w:r w:rsidRPr="004862F8">
        <w:rPr>
          <w:rFonts w:ascii="GHEA Grapalat" w:hAnsi="GHEA Grapalat"/>
          <w:b/>
          <w:sz w:val="24"/>
          <w:szCs w:val="24"/>
        </w:rPr>
        <w:t>кодом "</w:t>
      </w:r>
      <w:r w:rsidR="004862F8" w:rsidRPr="004862F8">
        <w:rPr>
          <w:rFonts w:ascii="GHEA Grapalat" w:hAnsi="GHEA Grapalat"/>
          <w:b/>
        </w:rPr>
        <w:t xml:space="preserve"> </w:t>
      </w:r>
      <w:r w:rsidR="00607964">
        <w:rPr>
          <w:rFonts w:ascii="GHEA Grapalat" w:hAnsi="GHEA Grapalat"/>
          <w:b/>
        </w:rPr>
        <w:t>ԵՔ-ԳՀԱՊՁԲ-2</w:t>
      </w:r>
      <w:r w:rsidR="002C2345">
        <w:rPr>
          <w:rFonts w:ascii="GHEA Grapalat" w:hAnsi="GHEA Grapalat"/>
          <w:b/>
        </w:rPr>
        <w:t>6</w:t>
      </w:r>
      <w:r w:rsidR="00607964">
        <w:rPr>
          <w:rFonts w:ascii="GHEA Grapalat" w:hAnsi="GHEA Grapalat"/>
          <w:b/>
        </w:rPr>
        <w:t>/</w:t>
      </w:r>
      <w:r w:rsidR="002C2345">
        <w:rPr>
          <w:rFonts w:ascii="GHEA Grapalat" w:hAnsi="GHEA Grapalat"/>
          <w:b/>
        </w:rPr>
        <w:t>3</w:t>
      </w:r>
      <w:r w:rsidRPr="004862F8">
        <w:rPr>
          <w:rFonts w:ascii="GHEA Grapalat" w:hAnsi="GHEA Grapalat"/>
          <w:b/>
          <w:sz w:val="24"/>
          <w:szCs w:val="24"/>
        </w:rPr>
        <w:t>"</w:t>
      </w:r>
      <w:r w:rsidRPr="004862F8">
        <w:rPr>
          <w:rStyle w:val="FootnoteReference"/>
          <w:rFonts w:ascii="GHEA Grapalat" w:hAnsi="GHEA Grapalat"/>
          <w:b/>
          <w:sz w:val="24"/>
          <w:szCs w:val="24"/>
        </w:rPr>
        <w:footnoteReference w:customMarkFollows="1" w:id="6"/>
        <w:t>*</w:t>
      </w:r>
    </w:p>
    <w:p w14:paraId="7940776E" w14:textId="77777777" w:rsidR="00D043C1" w:rsidRPr="009044F1" w:rsidRDefault="00D043C1" w:rsidP="00D043C1">
      <w:pPr>
        <w:widowControl w:val="0"/>
        <w:spacing w:after="160"/>
        <w:ind w:left="567" w:right="565"/>
        <w:jc w:val="center"/>
        <w:rPr>
          <w:rFonts w:ascii="GHEA Grapalat" w:hAnsi="GHEA Grapalat"/>
          <w:b/>
        </w:rPr>
      </w:pPr>
    </w:p>
    <w:p w14:paraId="3932BAC3" w14:textId="77777777"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6A3391CB" w14:textId="77777777"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576D1979" w14:textId="77777777"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14:paraId="0F77130C"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14:paraId="66226FE6"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522BC1C4" w14:textId="4D88C9D5"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r w:rsidR="004862F8" w:rsidRPr="00752BE7">
        <w:rPr>
          <w:rFonts w:ascii="GHEA Grapalat" w:hAnsi="GHEA Grapalat"/>
        </w:rPr>
        <w:t>запрос</w:t>
      </w:r>
      <w:r w:rsidR="004862F8">
        <w:rPr>
          <w:rFonts w:ascii="GHEA Grapalat" w:hAnsi="GHEA Grapalat"/>
        </w:rPr>
        <w:t>а</w:t>
      </w:r>
      <w:r w:rsidR="004862F8" w:rsidRPr="00752BE7">
        <w:rPr>
          <w:rFonts w:ascii="GHEA Grapalat" w:hAnsi="GHEA Grapalat"/>
        </w:rPr>
        <w:t xml:space="preserve"> котировок</w:t>
      </w:r>
      <w:r w:rsidR="004862F8" w:rsidRPr="00F84DC5">
        <w:rPr>
          <w:rFonts w:ascii="GHEA Grapalat" w:hAnsi="GHEA Grapalat"/>
        </w:rPr>
        <w:t xml:space="preserve"> под кодом </w:t>
      </w:r>
      <w:r w:rsidR="00607964">
        <w:rPr>
          <w:rFonts w:ascii="GHEA Grapalat" w:hAnsi="GHEA Grapalat"/>
        </w:rPr>
        <w:t>ԵՔ-ԳՀԱՊՁԲ-2</w:t>
      </w:r>
      <w:r w:rsidR="002C2345">
        <w:rPr>
          <w:rFonts w:ascii="GHEA Grapalat" w:hAnsi="GHEA Grapalat"/>
        </w:rPr>
        <w:t>6</w:t>
      </w:r>
      <w:r w:rsidR="00607964">
        <w:rPr>
          <w:rFonts w:ascii="GHEA Grapalat" w:hAnsi="GHEA Grapalat"/>
        </w:rPr>
        <w:t>/</w:t>
      </w:r>
      <w:r w:rsidR="002C2345">
        <w:rPr>
          <w:rFonts w:ascii="GHEA Grapalat" w:hAnsi="GHEA Grapalat"/>
        </w:rPr>
        <w:t>3</w:t>
      </w:r>
      <w:r w:rsidR="004862F8">
        <w:rPr>
          <w:rFonts w:ascii="GHEA Grapalat" w:hAnsi="GHEA Grapalat"/>
        </w:rPr>
        <w:t xml:space="preserve"> </w:t>
      </w:r>
      <w:r w:rsidRPr="009044F1">
        <w:rPr>
          <w:rFonts w:ascii="GHEA Grapalat" w:hAnsi="GHEA Grapalat"/>
        </w:rPr>
        <w:t>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700"/>
        <w:gridCol w:w="1880"/>
        <w:gridCol w:w="3406"/>
      </w:tblGrid>
      <w:tr w:rsidR="00E344E2" w:rsidRPr="00206AF8" w14:paraId="2286D0AD" w14:textId="77777777" w:rsidTr="00607964">
        <w:tc>
          <w:tcPr>
            <w:tcW w:w="1042" w:type="dxa"/>
            <w:vMerge w:val="restart"/>
            <w:vAlign w:val="center"/>
          </w:tcPr>
          <w:p w14:paraId="73B555AA" w14:textId="77777777" w:rsidR="00E344E2" w:rsidRDefault="00E344E2" w:rsidP="008119BD">
            <w:pPr>
              <w:widowControl w:val="0"/>
              <w:jc w:val="center"/>
              <w:rPr>
                <w:rFonts w:ascii="GHEA Grapalat" w:hAnsi="GHEA Grapalat"/>
                <w:b/>
                <w:sz w:val="20"/>
                <w:szCs w:val="20"/>
              </w:rPr>
            </w:pPr>
          </w:p>
          <w:p w14:paraId="0EA45651" w14:textId="77777777" w:rsidR="00E344E2" w:rsidRPr="00206AF8" w:rsidRDefault="00E344E2" w:rsidP="008119BD">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6986" w:type="dxa"/>
            <w:gridSpan w:val="3"/>
            <w:vAlign w:val="center"/>
          </w:tcPr>
          <w:p w14:paraId="51902922" w14:textId="77777777" w:rsidR="00E344E2" w:rsidRPr="00206AF8" w:rsidRDefault="00E344E2" w:rsidP="008119BD">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36561C" w:rsidRPr="00206AF8" w14:paraId="656175EA" w14:textId="65BABF5F" w:rsidTr="00607964">
        <w:trPr>
          <w:trHeight w:val="899"/>
        </w:trPr>
        <w:tc>
          <w:tcPr>
            <w:tcW w:w="1042" w:type="dxa"/>
            <w:vMerge/>
            <w:vAlign w:val="center"/>
          </w:tcPr>
          <w:p w14:paraId="29002FBA" w14:textId="77777777" w:rsidR="0036561C" w:rsidRPr="00206AF8" w:rsidRDefault="0036561C" w:rsidP="0036561C">
            <w:pPr>
              <w:widowControl w:val="0"/>
              <w:jc w:val="center"/>
              <w:rPr>
                <w:rFonts w:ascii="GHEA Grapalat" w:hAnsi="GHEA Grapalat"/>
                <w:b/>
                <w:bCs/>
                <w:sz w:val="20"/>
                <w:szCs w:val="20"/>
              </w:rPr>
            </w:pPr>
          </w:p>
        </w:tc>
        <w:tc>
          <w:tcPr>
            <w:tcW w:w="1700" w:type="dxa"/>
            <w:vAlign w:val="center"/>
          </w:tcPr>
          <w:p w14:paraId="0733B2DD" w14:textId="69CC6C66" w:rsidR="0036561C" w:rsidRPr="00206AF8" w:rsidRDefault="0036561C" w:rsidP="0036561C">
            <w:pPr>
              <w:widowControl w:val="0"/>
              <w:jc w:val="center"/>
              <w:rPr>
                <w:rFonts w:ascii="GHEA Grapalat" w:hAnsi="GHEA Grapalat"/>
                <w:b/>
                <w:bCs/>
                <w:sz w:val="20"/>
                <w:szCs w:val="20"/>
              </w:rPr>
            </w:pPr>
            <w:r w:rsidRPr="0036561C">
              <w:rPr>
                <w:rFonts w:ascii="GHEA Grapalat" w:hAnsi="GHEA Grapalat"/>
                <w:b/>
                <w:bCs/>
                <w:sz w:val="20"/>
                <w:szCs w:val="20"/>
              </w:rPr>
              <w:t>Название производителя</w:t>
            </w:r>
          </w:p>
        </w:tc>
        <w:tc>
          <w:tcPr>
            <w:tcW w:w="1880" w:type="dxa"/>
            <w:vAlign w:val="center"/>
          </w:tcPr>
          <w:p w14:paraId="02F320CE" w14:textId="1A036A1F" w:rsidR="0036561C" w:rsidRPr="00206AF8" w:rsidRDefault="0036561C" w:rsidP="0036561C">
            <w:pPr>
              <w:widowControl w:val="0"/>
              <w:jc w:val="center"/>
              <w:rPr>
                <w:rFonts w:ascii="GHEA Grapalat" w:hAnsi="GHEA Grapalat"/>
                <w:b/>
                <w:bCs/>
                <w:sz w:val="20"/>
                <w:szCs w:val="20"/>
              </w:rPr>
            </w:pPr>
            <w:r w:rsidRPr="0036561C">
              <w:rPr>
                <w:rFonts w:ascii="GHEA Grapalat" w:hAnsi="GHEA Grapalat"/>
                <w:b/>
                <w:bCs/>
                <w:sz w:val="20"/>
                <w:szCs w:val="20"/>
              </w:rPr>
              <w:t>Торговая марка</w:t>
            </w:r>
          </w:p>
        </w:tc>
        <w:tc>
          <w:tcPr>
            <w:tcW w:w="3406" w:type="dxa"/>
            <w:vAlign w:val="center"/>
          </w:tcPr>
          <w:p w14:paraId="484C9B11" w14:textId="77A372EA" w:rsidR="0036561C" w:rsidRPr="00206AF8" w:rsidRDefault="0036561C" w:rsidP="0036561C">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36561C" w:rsidRPr="00206AF8" w14:paraId="1E3D8E98" w14:textId="0E34013A" w:rsidTr="00607964">
        <w:trPr>
          <w:trHeight w:val="737"/>
        </w:trPr>
        <w:tc>
          <w:tcPr>
            <w:tcW w:w="1042" w:type="dxa"/>
          </w:tcPr>
          <w:p w14:paraId="66F58399" w14:textId="77777777" w:rsidR="0036561C" w:rsidRPr="00940B59" w:rsidRDefault="0036561C" w:rsidP="0036561C">
            <w:pPr>
              <w:pStyle w:val="Heading3"/>
              <w:keepNext w:val="0"/>
              <w:widowControl w:val="0"/>
              <w:spacing w:line="240" w:lineRule="auto"/>
              <w:jc w:val="left"/>
              <w:rPr>
                <w:rFonts w:ascii="GHEA Grapalat" w:hAnsi="GHEA Grapalat"/>
                <w:b/>
                <w:lang w:val="en-US"/>
              </w:rPr>
            </w:pPr>
            <w:r>
              <w:rPr>
                <w:rFonts w:ascii="GHEA Grapalat" w:hAnsi="GHEA Grapalat"/>
                <w:b/>
                <w:lang w:val="en-US"/>
              </w:rPr>
              <w:t>1</w:t>
            </w:r>
          </w:p>
        </w:tc>
        <w:tc>
          <w:tcPr>
            <w:tcW w:w="1700" w:type="dxa"/>
          </w:tcPr>
          <w:p w14:paraId="73C66C81" w14:textId="77777777" w:rsidR="0036561C" w:rsidRPr="00206AF8" w:rsidRDefault="0036561C" w:rsidP="0036561C">
            <w:pPr>
              <w:pStyle w:val="Heading3"/>
              <w:keepNext w:val="0"/>
              <w:widowControl w:val="0"/>
              <w:spacing w:line="240" w:lineRule="auto"/>
              <w:jc w:val="left"/>
              <w:rPr>
                <w:rFonts w:ascii="GHEA Grapalat" w:hAnsi="GHEA Grapalat"/>
                <w:b/>
              </w:rPr>
            </w:pPr>
          </w:p>
        </w:tc>
        <w:tc>
          <w:tcPr>
            <w:tcW w:w="1880" w:type="dxa"/>
          </w:tcPr>
          <w:p w14:paraId="262420B6" w14:textId="77777777" w:rsidR="0036561C" w:rsidRPr="00206AF8" w:rsidRDefault="0036561C" w:rsidP="0036561C">
            <w:pPr>
              <w:pStyle w:val="Heading3"/>
              <w:keepNext w:val="0"/>
              <w:widowControl w:val="0"/>
              <w:spacing w:line="240" w:lineRule="auto"/>
              <w:jc w:val="left"/>
              <w:rPr>
                <w:rFonts w:ascii="GHEA Grapalat" w:hAnsi="GHEA Grapalat"/>
                <w:b/>
              </w:rPr>
            </w:pPr>
          </w:p>
        </w:tc>
        <w:tc>
          <w:tcPr>
            <w:tcW w:w="3406" w:type="dxa"/>
          </w:tcPr>
          <w:p w14:paraId="7C1FC789" w14:textId="77777777" w:rsidR="0036561C" w:rsidRPr="00206AF8" w:rsidRDefault="0036561C" w:rsidP="0036561C">
            <w:pPr>
              <w:pStyle w:val="Heading3"/>
              <w:keepNext w:val="0"/>
              <w:widowControl w:val="0"/>
              <w:spacing w:line="240" w:lineRule="auto"/>
              <w:jc w:val="left"/>
              <w:rPr>
                <w:rFonts w:ascii="GHEA Grapalat" w:hAnsi="GHEA Grapalat"/>
                <w:b/>
              </w:rPr>
            </w:pPr>
          </w:p>
        </w:tc>
      </w:tr>
      <w:tr w:rsidR="00607964" w:rsidRPr="00206AF8" w14:paraId="1913C7C1" w14:textId="77777777" w:rsidTr="00607964">
        <w:trPr>
          <w:trHeight w:val="737"/>
        </w:trPr>
        <w:tc>
          <w:tcPr>
            <w:tcW w:w="1042" w:type="dxa"/>
          </w:tcPr>
          <w:p w14:paraId="550A3708" w14:textId="26E2ED4A" w:rsidR="00607964" w:rsidRPr="00607964" w:rsidRDefault="00607964" w:rsidP="0036561C">
            <w:pPr>
              <w:pStyle w:val="Heading3"/>
              <w:keepNext w:val="0"/>
              <w:widowControl w:val="0"/>
              <w:spacing w:line="240" w:lineRule="auto"/>
              <w:jc w:val="left"/>
              <w:rPr>
                <w:rFonts w:ascii="GHEA Grapalat" w:hAnsi="GHEA Grapalat"/>
                <w:b/>
                <w:lang w:val="hy-AM"/>
              </w:rPr>
            </w:pPr>
            <w:r>
              <w:rPr>
                <w:rFonts w:ascii="GHEA Grapalat" w:hAnsi="GHEA Grapalat"/>
                <w:b/>
                <w:lang w:val="hy-AM"/>
              </w:rPr>
              <w:t>2</w:t>
            </w:r>
          </w:p>
        </w:tc>
        <w:tc>
          <w:tcPr>
            <w:tcW w:w="1700" w:type="dxa"/>
          </w:tcPr>
          <w:p w14:paraId="03EE1888" w14:textId="77777777" w:rsidR="00607964" w:rsidRPr="00206AF8" w:rsidRDefault="00607964" w:rsidP="0036561C">
            <w:pPr>
              <w:pStyle w:val="Heading3"/>
              <w:keepNext w:val="0"/>
              <w:widowControl w:val="0"/>
              <w:spacing w:line="240" w:lineRule="auto"/>
              <w:jc w:val="left"/>
              <w:rPr>
                <w:rFonts w:ascii="GHEA Grapalat" w:hAnsi="GHEA Grapalat"/>
                <w:b/>
              </w:rPr>
            </w:pPr>
          </w:p>
        </w:tc>
        <w:tc>
          <w:tcPr>
            <w:tcW w:w="1880" w:type="dxa"/>
          </w:tcPr>
          <w:p w14:paraId="602FDF17" w14:textId="77777777" w:rsidR="00607964" w:rsidRPr="00206AF8" w:rsidRDefault="00607964" w:rsidP="0036561C">
            <w:pPr>
              <w:pStyle w:val="Heading3"/>
              <w:keepNext w:val="0"/>
              <w:widowControl w:val="0"/>
              <w:spacing w:line="240" w:lineRule="auto"/>
              <w:jc w:val="left"/>
              <w:rPr>
                <w:rFonts w:ascii="GHEA Grapalat" w:hAnsi="GHEA Grapalat"/>
                <w:b/>
              </w:rPr>
            </w:pPr>
          </w:p>
        </w:tc>
        <w:tc>
          <w:tcPr>
            <w:tcW w:w="3406" w:type="dxa"/>
          </w:tcPr>
          <w:p w14:paraId="278E4C59" w14:textId="77777777" w:rsidR="00607964" w:rsidRPr="00206AF8" w:rsidRDefault="00607964" w:rsidP="0036561C">
            <w:pPr>
              <w:pStyle w:val="Heading3"/>
              <w:keepNext w:val="0"/>
              <w:widowControl w:val="0"/>
              <w:spacing w:line="240" w:lineRule="auto"/>
              <w:jc w:val="left"/>
              <w:rPr>
                <w:rFonts w:ascii="GHEA Grapalat" w:hAnsi="GHEA Grapalat"/>
                <w:b/>
              </w:rPr>
            </w:pPr>
          </w:p>
        </w:tc>
      </w:tr>
      <w:tr w:rsidR="00607964" w:rsidRPr="00206AF8" w14:paraId="7D5DA57C" w14:textId="77777777" w:rsidTr="00607964">
        <w:trPr>
          <w:trHeight w:val="737"/>
        </w:trPr>
        <w:tc>
          <w:tcPr>
            <w:tcW w:w="1042" w:type="dxa"/>
          </w:tcPr>
          <w:p w14:paraId="24E97F74" w14:textId="6AB5EFDF" w:rsidR="00607964" w:rsidRPr="00607964" w:rsidRDefault="00607964" w:rsidP="0036561C">
            <w:pPr>
              <w:pStyle w:val="Heading3"/>
              <w:keepNext w:val="0"/>
              <w:widowControl w:val="0"/>
              <w:spacing w:line="240" w:lineRule="auto"/>
              <w:jc w:val="left"/>
              <w:rPr>
                <w:rFonts w:ascii="GHEA Grapalat" w:hAnsi="GHEA Grapalat"/>
                <w:b/>
                <w:lang w:val="hy-AM"/>
              </w:rPr>
            </w:pPr>
            <w:r>
              <w:rPr>
                <w:rFonts w:ascii="GHEA Grapalat" w:hAnsi="GHEA Grapalat"/>
                <w:b/>
                <w:lang w:val="hy-AM"/>
              </w:rPr>
              <w:t>3</w:t>
            </w:r>
          </w:p>
        </w:tc>
        <w:tc>
          <w:tcPr>
            <w:tcW w:w="1700" w:type="dxa"/>
          </w:tcPr>
          <w:p w14:paraId="2CCB3E16" w14:textId="77777777" w:rsidR="00607964" w:rsidRPr="00206AF8" w:rsidRDefault="00607964" w:rsidP="0036561C">
            <w:pPr>
              <w:pStyle w:val="Heading3"/>
              <w:keepNext w:val="0"/>
              <w:widowControl w:val="0"/>
              <w:spacing w:line="240" w:lineRule="auto"/>
              <w:jc w:val="left"/>
              <w:rPr>
                <w:rFonts w:ascii="GHEA Grapalat" w:hAnsi="GHEA Grapalat"/>
                <w:b/>
              </w:rPr>
            </w:pPr>
          </w:p>
        </w:tc>
        <w:tc>
          <w:tcPr>
            <w:tcW w:w="1880" w:type="dxa"/>
          </w:tcPr>
          <w:p w14:paraId="0C19ADA2" w14:textId="77777777" w:rsidR="00607964" w:rsidRPr="00206AF8" w:rsidRDefault="00607964" w:rsidP="0036561C">
            <w:pPr>
              <w:pStyle w:val="Heading3"/>
              <w:keepNext w:val="0"/>
              <w:widowControl w:val="0"/>
              <w:spacing w:line="240" w:lineRule="auto"/>
              <w:jc w:val="left"/>
              <w:rPr>
                <w:rFonts w:ascii="GHEA Grapalat" w:hAnsi="GHEA Grapalat"/>
                <w:b/>
              </w:rPr>
            </w:pPr>
          </w:p>
        </w:tc>
        <w:tc>
          <w:tcPr>
            <w:tcW w:w="3406" w:type="dxa"/>
          </w:tcPr>
          <w:p w14:paraId="5026D8F2" w14:textId="77777777" w:rsidR="00607964" w:rsidRPr="00206AF8" w:rsidRDefault="00607964" w:rsidP="0036561C">
            <w:pPr>
              <w:pStyle w:val="Heading3"/>
              <w:keepNext w:val="0"/>
              <w:widowControl w:val="0"/>
              <w:spacing w:line="240" w:lineRule="auto"/>
              <w:jc w:val="left"/>
              <w:rPr>
                <w:rFonts w:ascii="GHEA Grapalat" w:hAnsi="GHEA Grapalat"/>
                <w:b/>
              </w:rPr>
            </w:pPr>
          </w:p>
        </w:tc>
      </w:tr>
      <w:tr w:rsidR="00812A9C" w:rsidRPr="00206AF8" w14:paraId="35EE5F99" w14:textId="77777777" w:rsidTr="00607964">
        <w:trPr>
          <w:trHeight w:val="737"/>
        </w:trPr>
        <w:tc>
          <w:tcPr>
            <w:tcW w:w="1042" w:type="dxa"/>
          </w:tcPr>
          <w:p w14:paraId="4D5FA0F5" w14:textId="14D64986" w:rsidR="00812A9C" w:rsidRPr="00812A9C" w:rsidRDefault="00812A9C" w:rsidP="0036561C">
            <w:pPr>
              <w:pStyle w:val="Heading3"/>
              <w:keepNext w:val="0"/>
              <w:widowControl w:val="0"/>
              <w:spacing w:line="240" w:lineRule="auto"/>
              <w:jc w:val="left"/>
              <w:rPr>
                <w:rFonts w:ascii="GHEA Grapalat" w:hAnsi="GHEA Grapalat"/>
                <w:b/>
              </w:rPr>
            </w:pPr>
            <w:r>
              <w:rPr>
                <w:rFonts w:ascii="GHEA Grapalat" w:hAnsi="GHEA Grapalat"/>
                <w:b/>
              </w:rPr>
              <w:t>4</w:t>
            </w:r>
          </w:p>
        </w:tc>
        <w:tc>
          <w:tcPr>
            <w:tcW w:w="1700" w:type="dxa"/>
          </w:tcPr>
          <w:p w14:paraId="68AEAAD9" w14:textId="77777777" w:rsidR="00812A9C" w:rsidRPr="00206AF8" w:rsidRDefault="00812A9C" w:rsidP="0036561C">
            <w:pPr>
              <w:pStyle w:val="Heading3"/>
              <w:keepNext w:val="0"/>
              <w:widowControl w:val="0"/>
              <w:spacing w:line="240" w:lineRule="auto"/>
              <w:jc w:val="left"/>
              <w:rPr>
                <w:rFonts w:ascii="GHEA Grapalat" w:hAnsi="GHEA Grapalat"/>
                <w:b/>
              </w:rPr>
            </w:pPr>
          </w:p>
        </w:tc>
        <w:tc>
          <w:tcPr>
            <w:tcW w:w="1880" w:type="dxa"/>
          </w:tcPr>
          <w:p w14:paraId="0FDD2A7D" w14:textId="77777777" w:rsidR="00812A9C" w:rsidRPr="00206AF8" w:rsidRDefault="00812A9C" w:rsidP="0036561C">
            <w:pPr>
              <w:pStyle w:val="Heading3"/>
              <w:keepNext w:val="0"/>
              <w:widowControl w:val="0"/>
              <w:spacing w:line="240" w:lineRule="auto"/>
              <w:jc w:val="left"/>
              <w:rPr>
                <w:rFonts w:ascii="GHEA Grapalat" w:hAnsi="GHEA Grapalat"/>
                <w:b/>
              </w:rPr>
            </w:pPr>
          </w:p>
        </w:tc>
        <w:tc>
          <w:tcPr>
            <w:tcW w:w="3406" w:type="dxa"/>
          </w:tcPr>
          <w:p w14:paraId="32B3C737" w14:textId="77777777" w:rsidR="00812A9C" w:rsidRPr="00206AF8" w:rsidRDefault="00812A9C" w:rsidP="0036561C">
            <w:pPr>
              <w:pStyle w:val="Heading3"/>
              <w:keepNext w:val="0"/>
              <w:widowControl w:val="0"/>
              <w:spacing w:line="240" w:lineRule="auto"/>
              <w:jc w:val="left"/>
              <w:rPr>
                <w:rFonts w:ascii="GHEA Grapalat" w:hAnsi="GHEA Grapalat"/>
                <w:b/>
              </w:rPr>
            </w:pPr>
          </w:p>
        </w:tc>
      </w:tr>
      <w:tr w:rsidR="00812A9C" w:rsidRPr="00206AF8" w14:paraId="735BF5DB" w14:textId="77777777" w:rsidTr="00607964">
        <w:trPr>
          <w:trHeight w:val="737"/>
        </w:trPr>
        <w:tc>
          <w:tcPr>
            <w:tcW w:w="1042" w:type="dxa"/>
          </w:tcPr>
          <w:p w14:paraId="11497201" w14:textId="29F3D60F" w:rsidR="00812A9C" w:rsidRDefault="00812A9C" w:rsidP="0036561C">
            <w:pPr>
              <w:pStyle w:val="Heading3"/>
              <w:keepNext w:val="0"/>
              <w:widowControl w:val="0"/>
              <w:spacing w:line="240" w:lineRule="auto"/>
              <w:jc w:val="left"/>
              <w:rPr>
                <w:rFonts w:ascii="GHEA Grapalat" w:hAnsi="GHEA Grapalat"/>
                <w:b/>
              </w:rPr>
            </w:pPr>
            <w:r>
              <w:rPr>
                <w:rFonts w:ascii="GHEA Grapalat" w:hAnsi="GHEA Grapalat"/>
                <w:b/>
              </w:rPr>
              <w:t>5</w:t>
            </w:r>
          </w:p>
        </w:tc>
        <w:tc>
          <w:tcPr>
            <w:tcW w:w="1700" w:type="dxa"/>
          </w:tcPr>
          <w:p w14:paraId="49A75B24" w14:textId="77777777" w:rsidR="00812A9C" w:rsidRPr="00206AF8" w:rsidRDefault="00812A9C" w:rsidP="0036561C">
            <w:pPr>
              <w:pStyle w:val="Heading3"/>
              <w:keepNext w:val="0"/>
              <w:widowControl w:val="0"/>
              <w:spacing w:line="240" w:lineRule="auto"/>
              <w:jc w:val="left"/>
              <w:rPr>
                <w:rFonts w:ascii="GHEA Grapalat" w:hAnsi="GHEA Grapalat"/>
                <w:b/>
              </w:rPr>
            </w:pPr>
          </w:p>
        </w:tc>
        <w:tc>
          <w:tcPr>
            <w:tcW w:w="1880" w:type="dxa"/>
          </w:tcPr>
          <w:p w14:paraId="3460588F" w14:textId="77777777" w:rsidR="00812A9C" w:rsidRPr="00206AF8" w:rsidRDefault="00812A9C" w:rsidP="0036561C">
            <w:pPr>
              <w:pStyle w:val="Heading3"/>
              <w:keepNext w:val="0"/>
              <w:widowControl w:val="0"/>
              <w:spacing w:line="240" w:lineRule="auto"/>
              <w:jc w:val="left"/>
              <w:rPr>
                <w:rFonts w:ascii="GHEA Grapalat" w:hAnsi="GHEA Grapalat"/>
                <w:b/>
              </w:rPr>
            </w:pPr>
          </w:p>
        </w:tc>
        <w:tc>
          <w:tcPr>
            <w:tcW w:w="3406" w:type="dxa"/>
          </w:tcPr>
          <w:p w14:paraId="6F322FAD" w14:textId="77777777" w:rsidR="00812A9C" w:rsidRPr="00206AF8" w:rsidRDefault="00812A9C" w:rsidP="0036561C">
            <w:pPr>
              <w:pStyle w:val="Heading3"/>
              <w:keepNext w:val="0"/>
              <w:widowControl w:val="0"/>
              <w:spacing w:line="240" w:lineRule="auto"/>
              <w:jc w:val="left"/>
              <w:rPr>
                <w:rFonts w:ascii="GHEA Grapalat" w:hAnsi="GHEA Grapalat"/>
                <w:b/>
              </w:rPr>
            </w:pPr>
          </w:p>
        </w:tc>
      </w:tr>
    </w:tbl>
    <w:p w14:paraId="3A942F44" w14:textId="77777777" w:rsidR="00D043C1" w:rsidRDefault="00D043C1" w:rsidP="00D043C1">
      <w:pPr>
        <w:widowControl w:val="0"/>
        <w:tabs>
          <w:tab w:val="left" w:pos="6804"/>
        </w:tabs>
        <w:jc w:val="center"/>
        <w:rPr>
          <w:rFonts w:ascii="GHEA Grapalat" w:hAnsi="GHEA Grapalat"/>
          <w:lang w:val="en-US"/>
        </w:rPr>
      </w:pPr>
    </w:p>
    <w:p w14:paraId="61E61992"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36FD605"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047271CF" w14:textId="77777777" w:rsidR="00D043C1" w:rsidRPr="008875C7" w:rsidRDefault="00D043C1" w:rsidP="00D043C1">
      <w:pPr>
        <w:widowControl w:val="0"/>
        <w:spacing w:after="160"/>
        <w:jc w:val="right"/>
        <w:rPr>
          <w:rFonts w:ascii="GHEA Grapalat" w:hAnsi="GHEA Grapalat"/>
        </w:rPr>
      </w:pPr>
    </w:p>
    <w:p w14:paraId="3584CC92" w14:textId="77777777" w:rsidR="00D043C1" w:rsidRDefault="00D043C1" w:rsidP="00D043C1">
      <w:pPr>
        <w:widowControl w:val="0"/>
        <w:spacing w:after="160"/>
        <w:jc w:val="right"/>
        <w:rPr>
          <w:rFonts w:ascii="GHEA Grapalat" w:hAnsi="GHEA Grapalat"/>
        </w:rPr>
      </w:pPr>
      <w:r w:rsidRPr="009044F1">
        <w:rPr>
          <w:rFonts w:ascii="GHEA Grapalat" w:hAnsi="GHEA Grapalat"/>
        </w:rPr>
        <w:t>М. П.</w:t>
      </w:r>
    </w:p>
    <w:p w14:paraId="42A8C39F" w14:textId="614F3CE8" w:rsidR="00D043C1" w:rsidRDefault="00D043C1" w:rsidP="00D043C1">
      <w:pPr>
        <w:rPr>
          <w:rFonts w:ascii="GHEA Grapalat" w:hAnsi="GHEA Grapalat"/>
          <w:b/>
          <w:lang w:val="hy-AM"/>
        </w:rPr>
      </w:pPr>
    </w:p>
    <w:p w14:paraId="38FA85EC" w14:textId="77777777" w:rsidR="00AD3C77" w:rsidRDefault="00AD3C77" w:rsidP="00D043C1">
      <w:pPr>
        <w:rPr>
          <w:rFonts w:ascii="GHEA Grapalat" w:hAnsi="GHEA Grapalat"/>
          <w:b/>
          <w:lang w:val="hy-AM"/>
        </w:rPr>
      </w:pPr>
    </w:p>
    <w:p w14:paraId="10D69404" w14:textId="77777777" w:rsidR="00AD3C77" w:rsidRDefault="00AD3C77" w:rsidP="00D043C1">
      <w:pPr>
        <w:rPr>
          <w:rFonts w:ascii="GHEA Grapalat" w:hAnsi="GHEA Grapalat"/>
          <w:b/>
          <w:lang w:val="hy-AM"/>
        </w:rPr>
      </w:pPr>
    </w:p>
    <w:p w14:paraId="78DA42D1" w14:textId="77777777" w:rsidR="00AD3C77" w:rsidRDefault="00AD3C77" w:rsidP="00D043C1">
      <w:pPr>
        <w:rPr>
          <w:rFonts w:ascii="GHEA Grapalat" w:hAnsi="GHEA Grapalat"/>
          <w:b/>
          <w:lang w:val="hy-AM"/>
        </w:rPr>
      </w:pPr>
    </w:p>
    <w:p w14:paraId="53E50EEC" w14:textId="77777777" w:rsidR="00AD3C77" w:rsidRDefault="00AD3C77" w:rsidP="00D043C1">
      <w:pPr>
        <w:rPr>
          <w:rFonts w:ascii="GHEA Grapalat" w:hAnsi="GHEA Grapalat"/>
          <w:b/>
          <w:lang w:val="hy-AM"/>
        </w:rPr>
      </w:pPr>
    </w:p>
    <w:p w14:paraId="112CA480" w14:textId="77777777" w:rsidR="00AD3C77" w:rsidRDefault="00AD3C77" w:rsidP="00D043C1">
      <w:pPr>
        <w:rPr>
          <w:rFonts w:ascii="GHEA Grapalat" w:hAnsi="GHEA Grapalat"/>
          <w:b/>
          <w:lang w:val="hy-AM"/>
        </w:rPr>
      </w:pPr>
    </w:p>
    <w:p w14:paraId="7CA17CC2" w14:textId="77777777" w:rsidR="00AD3C77" w:rsidRDefault="00AD3C77" w:rsidP="00D043C1">
      <w:pPr>
        <w:rPr>
          <w:rFonts w:ascii="GHEA Grapalat" w:hAnsi="GHEA Grapalat"/>
          <w:b/>
          <w:lang w:val="hy-AM"/>
        </w:rPr>
      </w:pPr>
    </w:p>
    <w:p w14:paraId="4F6C0B37" w14:textId="77777777" w:rsidR="00AD3C77" w:rsidRPr="00AD3C77" w:rsidRDefault="00AD3C77" w:rsidP="00D043C1">
      <w:pPr>
        <w:rPr>
          <w:rFonts w:ascii="GHEA Grapalat" w:hAnsi="GHEA Grapalat"/>
          <w:b/>
          <w:lang w:val="hy-AM"/>
        </w:rPr>
      </w:pPr>
    </w:p>
    <w:p w14:paraId="5F6588A5" w14:textId="77777777" w:rsidR="00C5704F" w:rsidRDefault="00C5704F" w:rsidP="00AB4125">
      <w:pPr>
        <w:rPr>
          <w:rFonts w:ascii="GHEA Grapalat" w:hAnsi="GHEA Grapalat"/>
          <w:b/>
        </w:rPr>
      </w:pPr>
    </w:p>
    <w:p w14:paraId="553812A2" w14:textId="77777777" w:rsidR="00C5704F" w:rsidRDefault="00C5704F" w:rsidP="00F76A4A">
      <w:pPr>
        <w:jc w:val="right"/>
        <w:rPr>
          <w:rFonts w:ascii="GHEA Grapalat" w:hAnsi="GHEA Grapalat"/>
          <w:b/>
        </w:rPr>
      </w:pPr>
      <w:r>
        <w:rPr>
          <w:rFonts w:ascii="GHEA Grapalat" w:hAnsi="GHEA Grapalat"/>
          <w:b/>
        </w:rPr>
        <w:t xml:space="preserve">Приложение 1.3** </w:t>
      </w:r>
    </w:p>
    <w:p w14:paraId="632FB1E2" w14:textId="77777777" w:rsidR="004862F8" w:rsidRPr="007010FD" w:rsidRDefault="00C5704F" w:rsidP="004862F8">
      <w:pPr>
        <w:jc w:val="right"/>
        <w:rPr>
          <w:rFonts w:ascii="GHEA Grapalat" w:hAnsi="GHEA Grapalat"/>
          <w:b/>
        </w:rPr>
      </w:pPr>
      <w:r w:rsidRPr="001439BD">
        <w:rPr>
          <w:rFonts w:ascii="GHEA Grapalat" w:hAnsi="GHEA Grapalat"/>
          <w:b/>
        </w:rPr>
        <w:t xml:space="preserve">к Приглашению на </w:t>
      </w:r>
      <w:r w:rsidR="00DE3292">
        <w:rPr>
          <w:rFonts w:ascii="GHEA Grapalat" w:hAnsi="GHEA Grapalat"/>
          <w:b/>
        </w:rPr>
        <w:t>запрос котировок</w:t>
      </w:r>
      <w:r w:rsidR="004862F8">
        <w:rPr>
          <w:rFonts w:ascii="GHEA Grapalat" w:hAnsi="GHEA Grapalat"/>
          <w:b/>
        </w:rPr>
        <w:t xml:space="preserve"> </w:t>
      </w:r>
    </w:p>
    <w:p w14:paraId="37C80D8F" w14:textId="23012956" w:rsidR="004862F8" w:rsidRPr="00BA10E8" w:rsidRDefault="004862F8" w:rsidP="004862F8">
      <w:pPr>
        <w:pStyle w:val="Heading3"/>
        <w:keepNext w:val="0"/>
        <w:widowControl w:val="0"/>
        <w:spacing w:line="240" w:lineRule="auto"/>
        <w:ind w:firstLine="567"/>
        <w:jc w:val="right"/>
        <w:rPr>
          <w:rFonts w:ascii="GHEA Grapalat" w:hAnsi="GHEA Grapalat" w:cs="Arial"/>
          <w:b/>
          <w:sz w:val="24"/>
          <w:szCs w:val="24"/>
          <w:lang w:val="hy-AM"/>
        </w:rPr>
      </w:pPr>
      <w:r w:rsidRPr="009044F1">
        <w:rPr>
          <w:rFonts w:ascii="GHEA Grapalat" w:hAnsi="GHEA Grapalat"/>
          <w:b/>
          <w:sz w:val="24"/>
          <w:szCs w:val="24"/>
        </w:rPr>
        <w:t xml:space="preserve">под кодом </w:t>
      </w:r>
      <w:r w:rsidR="00607964">
        <w:rPr>
          <w:rFonts w:ascii="GHEA Grapalat" w:hAnsi="GHEA Grapalat"/>
          <w:b/>
          <w:sz w:val="24"/>
          <w:szCs w:val="24"/>
        </w:rPr>
        <w:t>ԵՔ-ԳՀԱՊՁԲ-2</w:t>
      </w:r>
      <w:r w:rsidR="00812A9C">
        <w:rPr>
          <w:rFonts w:ascii="GHEA Grapalat" w:hAnsi="GHEA Grapalat"/>
          <w:b/>
          <w:sz w:val="24"/>
          <w:szCs w:val="24"/>
        </w:rPr>
        <w:t>6</w:t>
      </w:r>
      <w:r w:rsidR="00607964">
        <w:rPr>
          <w:rFonts w:ascii="GHEA Grapalat" w:hAnsi="GHEA Grapalat"/>
          <w:b/>
          <w:sz w:val="24"/>
          <w:szCs w:val="24"/>
        </w:rPr>
        <w:t>/</w:t>
      </w:r>
      <w:r w:rsidR="00812A9C">
        <w:rPr>
          <w:rFonts w:ascii="GHEA Grapalat" w:hAnsi="GHEA Grapalat"/>
          <w:b/>
          <w:sz w:val="24"/>
          <w:szCs w:val="24"/>
        </w:rPr>
        <w:t>3</w:t>
      </w:r>
    </w:p>
    <w:p w14:paraId="10BCF45A" w14:textId="77777777" w:rsidR="00091800" w:rsidRDefault="00091800" w:rsidP="004862F8">
      <w:pPr>
        <w:jc w:val="center"/>
        <w:rPr>
          <w:rFonts w:ascii="GHEA Grapalat" w:hAnsi="GHEA Grapalat"/>
          <w:b/>
        </w:rPr>
      </w:pPr>
      <w:r>
        <w:rPr>
          <w:rFonts w:ascii="GHEA Grapalat" w:hAnsi="GHEA Grapalat"/>
          <w:b/>
        </w:rPr>
        <w:t>ФОРМА</w:t>
      </w:r>
    </w:p>
    <w:p w14:paraId="3BF6EC86" w14:textId="77777777" w:rsidR="00091800" w:rsidRPr="00C76978" w:rsidRDefault="00091800" w:rsidP="0009180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ADCA3A1" w14:textId="77777777" w:rsidR="00091800" w:rsidRPr="00ED3A13" w:rsidRDefault="00091800" w:rsidP="00091800">
      <w:pPr>
        <w:ind w:left="360" w:hanging="360"/>
        <w:jc w:val="center"/>
        <w:rPr>
          <w:rFonts w:ascii="GHEA Grapalat" w:eastAsia="GHEA Grapalat" w:hAnsi="GHEA Grapalat" w:cs="GHEA Grapalat"/>
          <w:b/>
        </w:rPr>
      </w:pPr>
    </w:p>
    <w:p w14:paraId="4D7E0DE3" w14:textId="77777777" w:rsidR="00091800" w:rsidRPr="00FD1EE4" w:rsidRDefault="00091800" w:rsidP="0009180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77E7925B" w14:textId="77777777" w:rsidR="00091800" w:rsidRPr="00FD1EE4" w:rsidRDefault="00091800" w:rsidP="0009180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1800" w:rsidRPr="00FD1EE4" w14:paraId="1F8572BE" w14:textId="77777777" w:rsidTr="003E2276">
        <w:tc>
          <w:tcPr>
            <w:tcW w:w="2836" w:type="dxa"/>
            <w:shd w:val="clear" w:color="auto" w:fill="D9E2F3"/>
            <w:vAlign w:val="center"/>
          </w:tcPr>
          <w:p w14:paraId="09E6A58C" w14:textId="77777777"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069A254"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71197872" w14:textId="77777777" w:rsidTr="003E2276">
        <w:tc>
          <w:tcPr>
            <w:tcW w:w="2836" w:type="dxa"/>
            <w:shd w:val="clear" w:color="auto" w:fill="D9E2F3"/>
            <w:vAlign w:val="center"/>
          </w:tcPr>
          <w:p w14:paraId="5D8FB12C" w14:textId="77777777"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C8CD021"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554E9E08" w14:textId="77777777" w:rsidTr="003E2276">
        <w:tc>
          <w:tcPr>
            <w:tcW w:w="2836" w:type="dxa"/>
            <w:shd w:val="clear" w:color="auto" w:fill="D9E2F3"/>
            <w:vAlign w:val="center"/>
          </w:tcPr>
          <w:p w14:paraId="792EB45B" w14:textId="77777777"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0FCA0C82"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7257656D" w14:textId="77777777" w:rsidTr="003E2276">
        <w:tc>
          <w:tcPr>
            <w:tcW w:w="2836" w:type="dxa"/>
            <w:shd w:val="clear" w:color="auto" w:fill="D9E2F3"/>
            <w:vAlign w:val="center"/>
          </w:tcPr>
          <w:p w14:paraId="44118BB2" w14:textId="77777777"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0290FFE"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382E2F54" w14:textId="77777777" w:rsidTr="003E2276">
        <w:tc>
          <w:tcPr>
            <w:tcW w:w="2836" w:type="dxa"/>
            <w:shd w:val="clear" w:color="auto" w:fill="D9E2F3"/>
            <w:vAlign w:val="center"/>
          </w:tcPr>
          <w:p w14:paraId="1DDB0501" w14:textId="77777777" w:rsidR="00091800" w:rsidRPr="00FD1EE4" w:rsidRDefault="00091800" w:rsidP="0009180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765BBB52"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200D3230" w14:textId="77777777" w:rsidTr="003E2276">
        <w:tc>
          <w:tcPr>
            <w:tcW w:w="2836" w:type="dxa"/>
            <w:shd w:val="clear" w:color="auto" w:fill="D9E2F3"/>
            <w:vAlign w:val="center"/>
          </w:tcPr>
          <w:p w14:paraId="5EDA6AC7" w14:textId="77777777" w:rsidR="00091800" w:rsidRPr="00FD1EE4" w:rsidRDefault="00091800" w:rsidP="0009180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7C3F3625" w14:textId="77777777" w:rsidR="00091800" w:rsidRPr="00FD1EE4" w:rsidRDefault="00091800" w:rsidP="003E2276">
            <w:pPr>
              <w:spacing w:before="240" w:after="240"/>
              <w:ind w:left="993" w:hanging="851"/>
              <w:rPr>
                <w:rFonts w:ascii="GHEA Grapalat" w:eastAsia="GHEA Grapalat" w:hAnsi="GHEA Grapalat" w:cs="GHEA Grapalat"/>
              </w:rPr>
            </w:pPr>
          </w:p>
        </w:tc>
      </w:tr>
      <w:tr w:rsidR="00091800" w:rsidRPr="00FD1EE4" w14:paraId="343914D4" w14:textId="77777777" w:rsidTr="003E2276">
        <w:tc>
          <w:tcPr>
            <w:tcW w:w="2836" w:type="dxa"/>
            <w:shd w:val="clear" w:color="auto" w:fill="D9E2F3"/>
            <w:vAlign w:val="center"/>
          </w:tcPr>
          <w:p w14:paraId="354B21F2" w14:textId="77777777" w:rsidR="00091800" w:rsidRPr="00FD1EE4" w:rsidRDefault="00091800" w:rsidP="00091800">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6217D5" w14:textId="77777777" w:rsidR="00091800" w:rsidRPr="00FD1EE4" w:rsidRDefault="00091800" w:rsidP="003E2276">
            <w:pPr>
              <w:spacing w:before="240" w:after="240"/>
              <w:ind w:left="993" w:hanging="851"/>
              <w:rPr>
                <w:rFonts w:ascii="GHEA Grapalat" w:eastAsia="GHEA Grapalat" w:hAnsi="GHEA Grapalat" w:cs="GHEA Grapalat"/>
              </w:rPr>
            </w:pPr>
          </w:p>
        </w:tc>
      </w:tr>
    </w:tbl>
    <w:p w14:paraId="0CE0E9AD" w14:textId="77777777" w:rsidR="00091800" w:rsidRPr="00FD1EE4" w:rsidRDefault="00091800" w:rsidP="0009180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1800" w:rsidRPr="00FD1EE4" w14:paraId="326E4455" w14:textId="77777777" w:rsidTr="003E2276">
        <w:tc>
          <w:tcPr>
            <w:tcW w:w="2835" w:type="dxa"/>
            <w:shd w:val="clear" w:color="auto" w:fill="D9E2F3"/>
            <w:vAlign w:val="center"/>
          </w:tcPr>
          <w:p w14:paraId="2B715177" w14:textId="77777777"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54EFDE0"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46426DB0" w14:textId="77777777" w:rsidTr="003E2276">
        <w:trPr>
          <w:trHeight w:val="1487"/>
        </w:trPr>
        <w:tc>
          <w:tcPr>
            <w:tcW w:w="2835" w:type="dxa"/>
            <w:shd w:val="clear" w:color="auto" w:fill="D9E2F3"/>
            <w:vAlign w:val="center"/>
          </w:tcPr>
          <w:p w14:paraId="4B402F12" w14:textId="77777777"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785A963C" w14:textId="77777777" w:rsidR="00091800" w:rsidRPr="00FD1EE4" w:rsidRDefault="00091800" w:rsidP="003E2276">
            <w:pPr>
              <w:spacing w:before="240" w:after="240"/>
              <w:rPr>
                <w:rFonts w:ascii="GHEA Grapalat" w:eastAsia="GHEA Grapalat" w:hAnsi="GHEA Grapalat" w:cs="GHEA Grapalat"/>
              </w:rPr>
            </w:pPr>
          </w:p>
        </w:tc>
      </w:tr>
    </w:tbl>
    <w:p w14:paraId="7D76D65F" w14:textId="77777777" w:rsidR="00091800" w:rsidRPr="00FD1EE4" w:rsidRDefault="00091800" w:rsidP="0009180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1800" w:rsidRPr="00FD1EE4" w14:paraId="4A849AF6" w14:textId="77777777" w:rsidTr="003E2276">
        <w:tc>
          <w:tcPr>
            <w:tcW w:w="2835" w:type="dxa"/>
            <w:shd w:val="clear" w:color="auto" w:fill="D9E2F3"/>
            <w:vAlign w:val="center"/>
          </w:tcPr>
          <w:p w14:paraId="530AE7C2" w14:textId="77777777" w:rsidR="00091800" w:rsidRPr="00FD1EE4" w:rsidRDefault="00091800" w:rsidP="00091800">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6469D105"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2E3803D5" w14:textId="77777777" w:rsidTr="003E2276">
        <w:tc>
          <w:tcPr>
            <w:tcW w:w="2835" w:type="dxa"/>
            <w:shd w:val="clear" w:color="auto" w:fill="D9E2F3"/>
            <w:vAlign w:val="center"/>
          </w:tcPr>
          <w:p w14:paraId="5C39A9A8" w14:textId="77777777" w:rsidR="00091800" w:rsidRPr="00FD1EE4" w:rsidRDefault="00091800" w:rsidP="00091800">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2B2E6727"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406C1883" w14:textId="77777777" w:rsidTr="003E2276">
        <w:tc>
          <w:tcPr>
            <w:tcW w:w="2835" w:type="dxa"/>
            <w:shd w:val="clear" w:color="auto" w:fill="D9E2F3"/>
            <w:vAlign w:val="center"/>
          </w:tcPr>
          <w:p w14:paraId="35F7D2DA" w14:textId="77777777" w:rsidR="00091800" w:rsidRPr="00FD1EE4" w:rsidRDefault="00091800" w:rsidP="00091800">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7F60D22E" w14:textId="77777777" w:rsidR="00091800" w:rsidRPr="00FD1EE4" w:rsidRDefault="00091800" w:rsidP="003E2276">
            <w:pPr>
              <w:spacing w:before="240" w:after="240"/>
              <w:rPr>
                <w:rFonts w:ascii="GHEA Grapalat" w:eastAsia="GHEA Grapalat" w:hAnsi="GHEA Grapalat" w:cs="GHEA Grapalat"/>
              </w:rPr>
            </w:pPr>
          </w:p>
        </w:tc>
      </w:tr>
    </w:tbl>
    <w:p w14:paraId="0DF51F5A" w14:textId="77777777" w:rsidR="00091800" w:rsidRPr="00FD1EE4" w:rsidRDefault="00091800" w:rsidP="00091800">
      <w:pPr>
        <w:rPr>
          <w:rFonts w:ascii="GHEA Grapalat" w:eastAsia="GHEA Grapalat" w:hAnsi="GHEA Grapalat" w:cs="GHEA Grapalat"/>
        </w:rPr>
      </w:pPr>
    </w:p>
    <w:p w14:paraId="0FC0774C" w14:textId="77777777" w:rsidR="00091800" w:rsidRPr="00FD1EE4" w:rsidRDefault="00091800" w:rsidP="00091800">
      <w:pPr>
        <w:rPr>
          <w:rFonts w:ascii="GHEA Grapalat" w:eastAsia="GHEA Grapalat" w:hAnsi="GHEA Grapalat" w:cs="GHEA Grapalat"/>
        </w:rPr>
      </w:pPr>
    </w:p>
    <w:p w14:paraId="65AD498B" w14:textId="77777777" w:rsidR="00091800" w:rsidRPr="009A52BE" w:rsidRDefault="00091800" w:rsidP="0009180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14:paraId="43EB3668" w14:textId="77777777" w:rsidR="00091800" w:rsidRPr="004E2F96" w:rsidRDefault="00091800" w:rsidP="0009180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1800" w:rsidRPr="00FD1EE4" w14:paraId="48FB4498" w14:textId="77777777" w:rsidTr="003E2276">
        <w:tc>
          <w:tcPr>
            <w:tcW w:w="2835" w:type="dxa"/>
            <w:shd w:val="clear" w:color="auto" w:fill="D9E2F3"/>
            <w:vAlign w:val="center"/>
          </w:tcPr>
          <w:p w14:paraId="3193169D" w14:textId="77777777" w:rsidR="00091800" w:rsidRPr="00FD1EE4" w:rsidRDefault="00091800" w:rsidP="00091800">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72D74EE9"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3FC81BDE" w14:textId="77777777" w:rsidTr="003E2276">
        <w:tc>
          <w:tcPr>
            <w:tcW w:w="2835" w:type="dxa"/>
            <w:shd w:val="clear" w:color="auto" w:fill="D9E2F3"/>
            <w:vAlign w:val="center"/>
          </w:tcPr>
          <w:p w14:paraId="6A83501C" w14:textId="77777777"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4AA53AA8" w14:textId="77777777" w:rsidR="00091800" w:rsidRPr="00FD1EE4" w:rsidRDefault="00091800" w:rsidP="003E2276">
            <w:pPr>
              <w:spacing w:before="240" w:after="240"/>
              <w:rPr>
                <w:rFonts w:ascii="GHEA Grapalat" w:eastAsia="GHEA Grapalat" w:hAnsi="GHEA Grapalat" w:cs="GHEA Grapalat"/>
              </w:rPr>
            </w:pPr>
          </w:p>
        </w:tc>
      </w:tr>
    </w:tbl>
    <w:p w14:paraId="7AE1EF82" w14:textId="77777777" w:rsidR="00091800" w:rsidRPr="00FD1EE4" w:rsidRDefault="00091800" w:rsidP="0009180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1800" w:rsidRPr="00FD1EE4" w14:paraId="3136DC63" w14:textId="77777777" w:rsidTr="003E2276">
        <w:tc>
          <w:tcPr>
            <w:tcW w:w="2835" w:type="dxa"/>
            <w:shd w:val="clear" w:color="auto" w:fill="D9E2F3"/>
            <w:vAlign w:val="center"/>
          </w:tcPr>
          <w:p w14:paraId="48AE4297" w14:textId="77777777"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03D7824"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3C9AE4FE" w14:textId="77777777" w:rsidTr="003E2276">
        <w:tc>
          <w:tcPr>
            <w:tcW w:w="2835" w:type="dxa"/>
            <w:shd w:val="clear" w:color="auto" w:fill="D9E2F3"/>
            <w:vAlign w:val="center"/>
          </w:tcPr>
          <w:p w14:paraId="20B19D9B" w14:textId="77777777"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58F7FC67"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0DCEC079" w14:textId="77777777" w:rsidTr="003E2276">
        <w:tc>
          <w:tcPr>
            <w:tcW w:w="2835" w:type="dxa"/>
            <w:shd w:val="clear" w:color="auto" w:fill="D9E2F3"/>
            <w:vAlign w:val="center"/>
          </w:tcPr>
          <w:p w14:paraId="1D4FBB7E" w14:textId="77777777"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16D894BC"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3E871C21" w14:textId="77777777" w:rsidTr="003E2276">
        <w:tc>
          <w:tcPr>
            <w:tcW w:w="2835" w:type="dxa"/>
            <w:shd w:val="clear" w:color="auto" w:fill="D9E2F3"/>
            <w:vAlign w:val="center"/>
          </w:tcPr>
          <w:p w14:paraId="4FBAA312" w14:textId="77777777"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60EBD75"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6BFB61BC" w14:textId="77777777" w:rsidTr="003E2276">
        <w:tc>
          <w:tcPr>
            <w:tcW w:w="2835" w:type="dxa"/>
            <w:shd w:val="clear" w:color="auto" w:fill="D9E2F3"/>
            <w:vAlign w:val="center"/>
          </w:tcPr>
          <w:p w14:paraId="604EE3AC" w14:textId="77777777"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4D81147A"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371DA64F" w14:textId="77777777" w:rsidTr="003E2276">
        <w:trPr>
          <w:trHeight w:val="1361"/>
        </w:trPr>
        <w:tc>
          <w:tcPr>
            <w:tcW w:w="2835" w:type="dxa"/>
            <w:shd w:val="clear" w:color="auto" w:fill="D9E2F3"/>
            <w:vAlign w:val="center"/>
          </w:tcPr>
          <w:p w14:paraId="25E16C33" w14:textId="77777777"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400A097"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6286E081" w14:textId="77777777" w:rsidTr="003E2276">
        <w:tc>
          <w:tcPr>
            <w:tcW w:w="2835" w:type="dxa"/>
            <w:shd w:val="clear" w:color="auto" w:fill="D9E2F3"/>
            <w:vAlign w:val="center"/>
          </w:tcPr>
          <w:p w14:paraId="0781FC4B" w14:textId="77777777"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исполнительного </w:t>
            </w:r>
            <w:r w:rsidRPr="00421E0E">
              <w:rPr>
                <w:rFonts w:ascii="GHEA Grapalat" w:eastAsia="GHEA Grapalat" w:hAnsi="GHEA Grapalat" w:cs="GHEA Grapalat"/>
                <w:color w:val="000000"/>
              </w:rPr>
              <w:lastRenderedPageBreak/>
              <w:t>органа</w:t>
            </w:r>
          </w:p>
        </w:tc>
        <w:tc>
          <w:tcPr>
            <w:tcW w:w="6180" w:type="dxa"/>
            <w:vAlign w:val="center"/>
          </w:tcPr>
          <w:p w14:paraId="20B889B0" w14:textId="77777777" w:rsidR="00091800" w:rsidRPr="00FD1EE4" w:rsidRDefault="00091800" w:rsidP="003E2276">
            <w:pPr>
              <w:spacing w:before="240" w:after="240"/>
              <w:rPr>
                <w:rFonts w:ascii="GHEA Grapalat" w:eastAsia="GHEA Grapalat" w:hAnsi="GHEA Grapalat" w:cs="GHEA Grapalat"/>
              </w:rPr>
            </w:pPr>
          </w:p>
        </w:tc>
      </w:tr>
    </w:tbl>
    <w:p w14:paraId="6B5F9E36" w14:textId="77777777" w:rsidR="00091800" w:rsidRPr="00574FF7" w:rsidRDefault="00091800" w:rsidP="0009180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1800" w:rsidRPr="00FD1EE4" w14:paraId="4F9B5EF5" w14:textId="77777777" w:rsidTr="003E2276">
        <w:tc>
          <w:tcPr>
            <w:tcW w:w="2836" w:type="dxa"/>
            <w:shd w:val="clear" w:color="auto" w:fill="D9E2F3"/>
            <w:vAlign w:val="center"/>
          </w:tcPr>
          <w:p w14:paraId="4E45664B" w14:textId="77777777" w:rsidR="00091800" w:rsidRPr="00FD1EE4" w:rsidRDefault="00091800" w:rsidP="00091800">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7721BA5"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4DE38429" w14:textId="77777777" w:rsidTr="003E2276">
        <w:tc>
          <w:tcPr>
            <w:tcW w:w="2836" w:type="dxa"/>
            <w:shd w:val="clear" w:color="auto" w:fill="D9E2F3"/>
            <w:vAlign w:val="center"/>
          </w:tcPr>
          <w:p w14:paraId="1696CAED" w14:textId="77777777" w:rsidR="00091800" w:rsidRPr="00FD1EE4" w:rsidRDefault="00091800" w:rsidP="00091800">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1F3AB7C" w14:textId="77777777" w:rsidR="00091800" w:rsidRPr="00FD1EE4" w:rsidRDefault="00000000" w:rsidP="003E2276">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1800">
                  <w:rPr>
                    <w:rFonts w:ascii="MS Gothic" w:eastAsia="MS Gothic" w:hAnsi="MS Gothic" w:cs="GHEA Grapalat" w:hint="eastAsia"/>
                  </w:rPr>
                  <w:t>☐</w:t>
                </w:r>
              </w:sdtContent>
            </w:sdt>
            <w:r w:rsidR="00091800" w:rsidRPr="00FD1EE4">
              <w:rPr>
                <w:rFonts w:ascii="GHEA Grapalat" w:eastAsia="GHEA Grapalat" w:hAnsi="GHEA Grapalat" w:cs="GHEA Grapalat"/>
              </w:rPr>
              <w:tab/>
            </w:r>
            <w:r w:rsidR="00091800" w:rsidRPr="0051137D">
              <w:rPr>
                <w:rFonts w:ascii="GHEA Grapalat" w:eastAsia="GHEA Grapalat" w:hAnsi="GHEA Grapalat" w:cs="GHEA Grapalat"/>
              </w:rPr>
              <w:t>Прямое участие</w:t>
            </w:r>
          </w:p>
          <w:p w14:paraId="6C066F2A" w14:textId="77777777" w:rsidR="00091800" w:rsidRPr="00FD1EE4" w:rsidRDefault="00000000" w:rsidP="003E2276">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1800">
                  <w:rPr>
                    <w:rFonts w:ascii="MS Gothic" w:eastAsia="MS Gothic" w:hAnsi="MS Gothic" w:cs="GHEA Grapalat" w:hint="eastAsia"/>
                  </w:rPr>
                  <w:t>☐</w:t>
                </w:r>
              </w:sdtContent>
            </w:sdt>
            <w:r w:rsidR="00091800" w:rsidRPr="00FD1EE4">
              <w:rPr>
                <w:rFonts w:ascii="GHEA Grapalat" w:eastAsia="GHEA Grapalat" w:hAnsi="GHEA Grapalat" w:cs="GHEA Grapalat"/>
              </w:rPr>
              <w:tab/>
            </w:r>
            <w:r w:rsidR="00091800">
              <w:rPr>
                <w:rFonts w:ascii="GHEA Grapalat" w:eastAsia="GHEA Grapalat" w:hAnsi="GHEA Grapalat" w:cs="GHEA Grapalat"/>
              </w:rPr>
              <w:t>К</w:t>
            </w:r>
            <w:r w:rsidR="00091800" w:rsidRPr="00D812D8">
              <w:rPr>
                <w:rFonts w:ascii="GHEA Grapalat" w:eastAsia="GHEA Grapalat" w:hAnsi="GHEA Grapalat" w:cs="GHEA Grapalat"/>
              </w:rPr>
              <w:t>освенное участие</w:t>
            </w:r>
          </w:p>
        </w:tc>
      </w:tr>
    </w:tbl>
    <w:p w14:paraId="2C51F3EF" w14:textId="77777777" w:rsidR="00091800" w:rsidRPr="00FD1EE4" w:rsidRDefault="00091800" w:rsidP="00091800">
      <w:pPr>
        <w:pBdr>
          <w:top w:val="nil"/>
          <w:left w:val="nil"/>
          <w:bottom w:val="nil"/>
          <w:right w:val="nil"/>
          <w:between w:val="nil"/>
        </w:pBdr>
        <w:spacing w:before="240"/>
        <w:rPr>
          <w:rFonts w:ascii="GHEA Grapalat" w:eastAsia="GHEA Grapalat" w:hAnsi="GHEA Grapalat" w:cs="GHEA Grapalat"/>
        </w:rPr>
      </w:pPr>
    </w:p>
    <w:p w14:paraId="5F07E5E6" w14:textId="77777777" w:rsidR="00091800" w:rsidRPr="00CB7DFD" w:rsidRDefault="00091800" w:rsidP="0009180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14:paraId="4D0B8CBC" w14:textId="77777777" w:rsidR="00091800" w:rsidRPr="00FD1EE4" w:rsidRDefault="00091800" w:rsidP="0009180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1800" w:rsidRPr="00FD1EE4" w14:paraId="51A7EB8E" w14:textId="77777777" w:rsidTr="003E2276">
        <w:tc>
          <w:tcPr>
            <w:tcW w:w="2837" w:type="dxa"/>
            <w:shd w:val="clear" w:color="auto" w:fill="D9E2F3"/>
            <w:vAlign w:val="center"/>
          </w:tcPr>
          <w:p w14:paraId="4F22DC84" w14:textId="77777777"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7729417"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1F8D696D" w14:textId="77777777" w:rsidTr="003E2276">
        <w:tc>
          <w:tcPr>
            <w:tcW w:w="2837" w:type="dxa"/>
            <w:shd w:val="clear" w:color="auto" w:fill="D9E2F3"/>
            <w:vAlign w:val="center"/>
          </w:tcPr>
          <w:p w14:paraId="32047F14" w14:textId="77777777"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718BE998"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48029B7D" w14:textId="77777777" w:rsidTr="003E2276">
        <w:tc>
          <w:tcPr>
            <w:tcW w:w="2837" w:type="dxa"/>
            <w:shd w:val="clear" w:color="auto" w:fill="D9E2F3"/>
            <w:vAlign w:val="center"/>
          </w:tcPr>
          <w:p w14:paraId="0F124228" w14:textId="77777777"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4A80BDEA"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57A1217F" w14:textId="77777777" w:rsidTr="003E2276">
        <w:tc>
          <w:tcPr>
            <w:tcW w:w="2837" w:type="dxa"/>
            <w:shd w:val="clear" w:color="auto" w:fill="D9E2F3"/>
            <w:vAlign w:val="center"/>
          </w:tcPr>
          <w:p w14:paraId="2713F051" w14:textId="77777777" w:rsidR="00091800" w:rsidRPr="00FD1EE4" w:rsidRDefault="00091800" w:rsidP="0009180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2F7081A" w14:textId="77777777" w:rsidR="00091800" w:rsidRPr="00FD1EE4" w:rsidRDefault="00000000" w:rsidP="003E2276">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1800" w:rsidRPr="00FD1EE4">
                  <w:rPr>
                    <w:rFonts w:ascii="Segoe UI Symbol" w:eastAsia="MS Gothic" w:hAnsi="Segoe UI Symbol" w:cs="Segoe UI Symbol"/>
                  </w:rPr>
                  <w:t>☐</w:t>
                </w:r>
              </w:sdtContent>
            </w:sdt>
            <w:r w:rsidR="00091800" w:rsidRPr="00FD1EE4">
              <w:rPr>
                <w:rFonts w:ascii="GHEA Grapalat" w:eastAsia="GHEA Grapalat" w:hAnsi="GHEA Grapalat" w:cs="GHEA Grapalat"/>
              </w:rPr>
              <w:tab/>
            </w:r>
            <w:r w:rsidR="00091800" w:rsidRPr="0051137D">
              <w:rPr>
                <w:rFonts w:ascii="GHEA Grapalat" w:eastAsia="GHEA Grapalat" w:hAnsi="GHEA Grapalat" w:cs="GHEA Grapalat"/>
              </w:rPr>
              <w:t>Прямое участие</w:t>
            </w:r>
          </w:p>
          <w:p w14:paraId="19FE9B86" w14:textId="77777777" w:rsidR="00091800" w:rsidRPr="00FD1EE4" w:rsidRDefault="00000000" w:rsidP="003E2276">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1800" w:rsidRPr="00FD1EE4">
                  <w:rPr>
                    <w:rFonts w:ascii="Segoe UI Symbol" w:eastAsia="MS Gothic" w:hAnsi="Segoe UI Symbol" w:cs="Segoe UI Symbol"/>
                  </w:rPr>
                  <w:t>☐</w:t>
                </w:r>
              </w:sdtContent>
            </w:sdt>
            <w:r w:rsidR="00091800" w:rsidRPr="00FD1EE4">
              <w:rPr>
                <w:rFonts w:ascii="GHEA Grapalat" w:eastAsia="GHEA Grapalat" w:hAnsi="GHEA Grapalat" w:cs="GHEA Grapalat"/>
              </w:rPr>
              <w:tab/>
            </w:r>
            <w:r w:rsidR="00091800">
              <w:rPr>
                <w:rFonts w:ascii="GHEA Grapalat" w:eastAsia="GHEA Grapalat" w:hAnsi="GHEA Grapalat" w:cs="GHEA Grapalat"/>
              </w:rPr>
              <w:t>К</w:t>
            </w:r>
            <w:r w:rsidR="00091800" w:rsidRPr="00D812D8">
              <w:rPr>
                <w:rFonts w:ascii="GHEA Grapalat" w:eastAsia="GHEA Grapalat" w:hAnsi="GHEA Grapalat" w:cs="GHEA Grapalat"/>
              </w:rPr>
              <w:t>освенное участие</w:t>
            </w:r>
          </w:p>
        </w:tc>
      </w:tr>
    </w:tbl>
    <w:p w14:paraId="5B8ED95B" w14:textId="77777777" w:rsidR="00091800" w:rsidRPr="00FD1EE4" w:rsidRDefault="00091800" w:rsidP="0009180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1800" w:rsidRPr="00FD1EE4" w14:paraId="46DD6746" w14:textId="77777777" w:rsidTr="003E2276">
        <w:tc>
          <w:tcPr>
            <w:tcW w:w="2837" w:type="dxa"/>
            <w:shd w:val="clear" w:color="auto" w:fill="D9E2F3"/>
            <w:vAlign w:val="center"/>
          </w:tcPr>
          <w:p w14:paraId="12355832" w14:textId="77777777" w:rsidR="00091800" w:rsidRPr="00B047A2"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23852B5D"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32BFA314" w14:textId="77777777" w:rsidTr="003E2276">
        <w:tc>
          <w:tcPr>
            <w:tcW w:w="2837" w:type="dxa"/>
            <w:shd w:val="clear" w:color="auto" w:fill="D9E2F3"/>
            <w:vAlign w:val="center"/>
          </w:tcPr>
          <w:p w14:paraId="36CFD620" w14:textId="77777777" w:rsidR="00091800" w:rsidRPr="00FD1EE4" w:rsidRDefault="00091800" w:rsidP="0009180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5E566077"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301EBD17" w14:textId="77777777" w:rsidTr="003E2276">
        <w:tc>
          <w:tcPr>
            <w:tcW w:w="2837" w:type="dxa"/>
            <w:shd w:val="clear" w:color="auto" w:fill="D9E2F3"/>
            <w:vAlign w:val="center"/>
          </w:tcPr>
          <w:p w14:paraId="7CDFF4AD" w14:textId="77777777"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6BA9CD1"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5526D25A" w14:textId="77777777" w:rsidTr="003E2276">
        <w:tc>
          <w:tcPr>
            <w:tcW w:w="2837" w:type="dxa"/>
            <w:shd w:val="clear" w:color="auto" w:fill="D9E2F3"/>
            <w:vAlign w:val="center"/>
          </w:tcPr>
          <w:p w14:paraId="2648F9EB" w14:textId="77777777" w:rsidR="00091800" w:rsidRPr="00FD1EE4" w:rsidRDefault="00091800" w:rsidP="0009180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8A868B0" w14:textId="77777777" w:rsidR="00091800" w:rsidRPr="00FD1EE4" w:rsidRDefault="00000000" w:rsidP="003E2276">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1800" w:rsidRPr="00FD1EE4">
                  <w:rPr>
                    <w:rFonts w:ascii="Segoe UI Symbol" w:eastAsia="MS Gothic" w:hAnsi="Segoe UI Symbol" w:cs="Segoe UI Symbol"/>
                  </w:rPr>
                  <w:t>☐</w:t>
                </w:r>
              </w:sdtContent>
            </w:sdt>
            <w:r w:rsidR="00091800" w:rsidRPr="00FD1EE4">
              <w:rPr>
                <w:rFonts w:ascii="GHEA Grapalat" w:eastAsia="GHEA Grapalat" w:hAnsi="GHEA Grapalat" w:cs="GHEA Grapalat"/>
              </w:rPr>
              <w:tab/>
            </w:r>
            <w:r w:rsidR="00091800" w:rsidRPr="0051137D">
              <w:rPr>
                <w:rFonts w:ascii="GHEA Grapalat" w:eastAsia="GHEA Grapalat" w:hAnsi="GHEA Grapalat" w:cs="GHEA Grapalat"/>
              </w:rPr>
              <w:t>Прямое участие</w:t>
            </w:r>
          </w:p>
          <w:p w14:paraId="4FC50A3E" w14:textId="77777777" w:rsidR="00091800" w:rsidRPr="00FD1EE4" w:rsidRDefault="00000000" w:rsidP="003E2276">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1800" w:rsidRPr="00FD1EE4">
                  <w:rPr>
                    <w:rFonts w:ascii="Segoe UI Symbol" w:eastAsia="MS Gothic" w:hAnsi="Segoe UI Symbol" w:cs="Segoe UI Symbol"/>
                  </w:rPr>
                  <w:t>☐</w:t>
                </w:r>
              </w:sdtContent>
            </w:sdt>
            <w:r w:rsidR="00091800" w:rsidRPr="00FD1EE4">
              <w:rPr>
                <w:rFonts w:ascii="GHEA Grapalat" w:eastAsia="GHEA Grapalat" w:hAnsi="GHEA Grapalat" w:cs="GHEA Grapalat"/>
              </w:rPr>
              <w:tab/>
            </w:r>
            <w:r w:rsidR="00091800">
              <w:rPr>
                <w:rFonts w:ascii="GHEA Grapalat" w:eastAsia="GHEA Grapalat" w:hAnsi="GHEA Grapalat" w:cs="GHEA Grapalat"/>
              </w:rPr>
              <w:t>К</w:t>
            </w:r>
            <w:r w:rsidR="00091800" w:rsidRPr="00D812D8">
              <w:rPr>
                <w:rFonts w:ascii="GHEA Grapalat" w:eastAsia="GHEA Grapalat" w:hAnsi="GHEA Grapalat" w:cs="GHEA Grapalat"/>
              </w:rPr>
              <w:t>освенное участие</w:t>
            </w:r>
          </w:p>
        </w:tc>
      </w:tr>
    </w:tbl>
    <w:p w14:paraId="4D609AC4" w14:textId="77777777" w:rsidR="00091800" w:rsidRPr="00FD1EE4" w:rsidRDefault="00091800" w:rsidP="00091800">
      <w:pPr>
        <w:rPr>
          <w:rFonts w:ascii="GHEA Grapalat" w:eastAsia="GHEA Grapalat" w:hAnsi="GHEA Grapalat" w:cs="GHEA Grapalat"/>
          <w:b/>
        </w:rPr>
      </w:pPr>
    </w:p>
    <w:p w14:paraId="0E1E2367" w14:textId="77777777" w:rsidR="00091800" w:rsidRPr="00FD1EE4" w:rsidRDefault="00091800" w:rsidP="0009180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3540E3DC" w14:textId="77777777" w:rsidR="00091800" w:rsidRPr="00FD1EE4" w:rsidRDefault="00091800" w:rsidP="0009180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1800" w:rsidRPr="00FD1EE4" w14:paraId="1511100B" w14:textId="77777777" w:rsidTr="003E2276">
        <w:tc>
          <w:tcPr>
            <w:tcW w:w="2836" w:type="dxa"/>
            <w:shd w:val="clear" w:color="auto" w:fill="D9E2F3"/>
            <w:vAlign w:val="center"/>
          </w:tcPr>
          <w:p w14:paraId="157246AA" w14:textId="77777777"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5C0DB622"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31F33427" w14:textId="77777777" w:rsidTr="003E2276">
        <w:tc>
          <w:tcPr>
            <w:tcW w:w="2836" w:type="dxa"/>
            <w:shd w:val="clear" w:color="auto" w:fill="D9E2F3"/>
            <w:vAlign w:val="center"/>
          </w:tcPr>
          <w:p w14:paraId="4AA139BB" w14:textId="77777777"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26309C91"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16F0ECBA" w14:textId="77777777" w:rsidTr="003E2276">
        <w:tc>
          <w:tcPr>
            <w:tcW w:w="2836" w:type="dxa"/>
            <w:shd w:val="clear" w:color="auto" w:fill="D9E2F3"/>
            <w:vAlign w:val="center"/>
          </w:tcPr>
          <w:p w14:paraId="5A248EF6" w14:textId="77777777"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78D688E"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1133BBA7" w14:textId="77777777" w:rsidTr="003E2276">
        <w:tc>
          <w:tcPr>
            <w:tcW w:w="2836" w:type="dxa"/>
            <w:shd w:val="clear" w:color="auto" w:fill="D9E2F3"/>
            <w:vAlign w:val="center"/>
          </w:tcPr>
          <w:p w14:paraId="33B64695" w14:textId="77777777"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2BE7FA4"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70346AAF" w14:textId="77777777" w:rsidTr="003E2276">
        <w:tc>
          <w:tcPr>
            <w:tcW w:w="2836" w:type="dxa"/>
            <w:shd w:val="clear" w:color="auto" w:fill="D9E2F3"/>
            <w:vAlign w:val="center"/>
          </w:tcPr>
          <w:p w14:paraId="08B2BFED" w14:textId="77777777"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4C799ACC"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748F2BD0" w14:textId="77777777" w:rsidTr="003E2276">
        <w:tc>
          <w:tcPr>
            <w:tcW w:w="2836" w:type="dxa"/>
            <w:shd w:val="clear" w:color="auto" w:fill="D9E2F3"/>
            <w:vAlign w:val="center"/>
          </w:tcPr>
          <w:p w14:paraId="25EDAEF7" w14:textId="77777777"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2A5E0915" w14:textId="77777777" w:rsidR="00091800" w:rsidRPr="00FD1EE4" w:rsidRDefault="00091800" w:rsidP="003E2276">
            <w:pPr>
              <w:spacing w:before="240" w:after="240"/>
              <w:rPr>
                <w:rFonts w:ascii="GHEA Grapalat" w:eastAsia="GHEA Grapalat" w:hAnsi="GHEA Grapalat" w:cs="GHEA Grapalat"/>
              </w:rPr>
            </w:pPr>
          </w:p>
        </w:tc>
      </w:tr>
    </w:tbl>
    <w:p w14:paraId="3390CBD1" w14:textId="77777777" w:rsidR="00091800" w:rsidRPr="00FD1EE4" w:rsidRDefault="00091800" w:rsidP="0009180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091800" w:rsidRPr="00FD1EE4" w14:paraId="62691E28" w14:textId="77777777" w:rsidTr="009933E8">
        <w:tc>
          <w:tcPr>
            <w:tcW w:w="2977" w:type="dxa"/>
            <w:shd w:val="clear" w:color="auto" w:fill="D9E2F3"/>
            <w:vAlign w:val="center"/>
          </w:tcPr>
          <w:p w14:paraId="54E7D123" w14:textId="77777777"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5C4F1F1A"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6512DA87" w14:textId="77777777" w:rsidTr="009933E8">
        <w:tc>
          <w:tcPr>
            <w:tcW w:w="2977" w:type="dxa"/>
            <w:shd w:val="clear" w:color="auto" w:fill="D9E2F3"/>
            <w:vAlign w:val="center"/>
          </w:tcPr>
          <w:p w14:paraId="75B6CC14" w14:textId="77777777"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00C01C85"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5507E73F" w14:textId="77777777" w:rsidTr="009933E8">
        <w:tc>
          <w:tcPr>
            <w:tcW w:w="2977" w:type="dxa"/>
            <w:shd w:val="clear" w:color="auto" w:fill="D9E2F3"/>
            <w:vAlign w:val="center"/>
          </w:tcPr>
          <w:p w14:paraId="1F566070" w14:textId="77777777" w:rsidR="00091800" w:rsidRPr="00FD1EE4" w:rsidRDefault="00091800" w:rsidP="00091800">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4FBE5D23"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323D62C9" w14:textId="77777777" w:rsidTr="009933E8">
        <w:tc>
          <w:tcPr>
            <w:tcW w:w="2977" w:type="dxa"/>
            <w:shd w:val="clear" w:color="auto" w:fill="D9E2F3"/>
            <w:vAlign w:val="center"/>
          </w:tcPr>
          <w:p w14:paraId="2B3F4C6E" w14:textId="77777777" w:rsidR="00091800" w:rsidRPr="00FD1EE4" w:rsidRDefault="00091800" w:rsidP="00091800">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3663EB0F"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41CA7B00" w14:textId="77777777" w:rsidTr="009933E8">
        <w:tc>
          <w:tcPr>
            <w:tcW w:w="2977" w:type="dxa"/>
            <w:shd w:val="clear" w:color="auto" w:fill="D9E2F3"/>
            <w:vAlign w:val="center"/>
          </w:tcPr>
          <w:p w14:paraId="780385AB" w14:textId="77777777" w:rsidR="00091800" w:rsidRPr="00FD1EE4" w:rsidRDefault="00091800" w:rsidP="00FE717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 xml:space="preserve">НЗОУ или </w:t>
            </w:r>
            <w:r w:rsidR="00FE717D" w:rsidRPr="00070CB7">
              <w:rPr>
                <w:rFonts w:ascii="GHEA Grapalat" w:eastAsia="GHEA Grapalat" w:hAnsi="GHEA Grapalat" w:cs="GHEA Grapalat"/>
                <w:color w:val="000000"/>
              </w:rPr>
              <w:t>эквивалентный</w:t>
            </w:r>
            <w:r w:rsidRPr="00070CB7">
              <w:rPr>
                <w:rFonts w:ascii="GHEA Grapalat" w:eastAsia="GHEA Grapalat" w:hAnsi="GHEA Grapalat" w:cs="GHEA Grapalat"/>
                <w:color w:val="000000"/>
              </w:rPr>
              <w:t xml:space="preserve"> номер</w:t>
            </w:r>
          </w:p>
        </w:tc>
        <w:tc>
          <w:tcPr>
            <w:tcW w:w="6096" w:type="dxa"/>
            <w:vAlign w:val="center"/>
          </w:tcPr>
          <w:p w14:paraId="3A2BEA5B" w14:textId="77777777" w:rsidR="00091800" w:rsidRPr="00FD1EE4" w:rsidRDefault="00091800" w:rsidP="003E2276">
            <w:pPr>
              <w:spacing w:before="240" w:after="240"/>
              <w:rPr>
                <w:rFonts w:ascii="GHEA Grapalat" w:eastAsia="GHEA Grapalat" w:hAnsi="GHEA Grapalat" w:cs="GHEA Grapalat"/>
              </w:rPr>
            </w:pPr>
          </w:p>
        </w:tc>
      </w:tr>
    </w:tbl>
    <w:p w14:paraId="0FDD95F4" w14:textId="77777777" w:rsidR="00091800" w:rsidRPr="00FD1EE4" w:rsidRDefault="00091800" w:rsidP="0009180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1800" w:rsidRPr="00FD1EE4" w14:paraId="56C8B348" w14:textId="77777777" w:rsidTr="003E2276">
        <w:tc>
          <w:tcPr>
            <w:tcW w:w="2943" w:type="dxa"/>
            <w:shd w:val="clear" w:color="auto" w:fill="D9E2F3"/>
            <w:vAlign w:val="center"/>
          </w:tcPr>
          <w:p w14:paraId="42CE7B25" w14:textId="77777777"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06571B8D"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46867059" w14:textId="77777777" w:rsidTr="003E2276">
        <w:tc>
          <w:tcPr>
            <w:tcW w:w="2943" w:type="dxa"/>
            <w:shd w:val="clear" w:color="auto" w:fill="D9E2F3"/>
            <w:vAlign w:val="center"/>
          </w:tcPr>
          <w:p w14:paraId="6C92C0CC" w14:textId="77777777"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4FB44AC"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5E93E50E" w14:textId="77777777" w:rsidTr="003E2276">
        <w:tc>
          <w:tcPr>
            <w:tcW w:w="2943" w:type="dxa"/>
            <w:shd w:val="clear" w:color="auto" w:fill="D9E2F3"/>
            <w:vAlign w:val="center"/>
          </w:tcPr>
          <w:p w14:paraId="2E90D575" w14:textId="77777777" w:rsidR="00091800" w:rsidRPr="00FD1EE4" w:rsidRDefault="00091800" w:rsidP="00091800">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0559BC27"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76E46E1D" w14:textId="77777777" w:rsidTr="003E2276">
        <w:tc>
          <w:tcPr>
            <w:tcW w:w="2943" w:type="dxa"/>
            <w:shd w:val="clear" w:color="auto" w:fill="D9E2F3"/>
            <w:vAlign w:val="center"/>
          </w:tcPr>
          <w:p w14:paraId="6AC72F76" w14:textId="77777777" w:rsidR="00091800" w:rsidRPr="00FD1EE4" w:rsidRDefault="00091800" w:rsidP="00091800">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7674B8DA" w14:textId="77777777" w:rsidR="00091800" w:rsidRPr="00FD1EE4" w:rsidRDefault="00091800" w:rsidP="003E2276">
            <w:pPr>
              <w:spacing w:before="240" w:after="240"/>
              <w:rPr>
                <w:rFonts w:ascii="GHEA Grapalat" w:eastAsia="GHEA Grapalat" w:hAnsi="GHEA Grapalat" w:cs="GHEA Grapalat"/>
              </w:rPr>
            </w:pPr>
          </w:p>
        </w:tc>
      </w:tr>
    </w:tbl>
    <w:p w14:paraId="34615688" w14:textId="77777777" w:rsidR="00091800" w:rsidRPr="00FD1EE4" w:rsidRDefault="00091800" w:rsidP="0009180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1800" w:rsidRPr="00FD1EE4" w14:paraId="68A56C45" w14:textId="77777777" w:rsidTr="003E2276">
        <w:tc>
          <w:tcPr>
            <w:tcW w:w="2837" w:type="dxa"/>
            <w:shd w:val="clear" w:color="auto" w:fill="D9E2F3"/>
            <w:vAlign w:val="center"/>
          </w:tcPr>
          <w:p w14:paraId="15416CF6" w14:textId="77777777"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09FDCCC6"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26529BAD" w14:textId="77777777" w:rsidTr="003E2276">
        <w:tc>
          <w:tcPr>
            <w:tcW w:w="2837" w:type="dxa"/>
            <w:shd w:val="clear" w:color="auto" w:fill="D9E2F3"/>
            <w:vAlign w:val="center"/>
          </w:tcPr>
          <w:p w14:paraId="2D377094" w14:textId="77777777"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42E6AB9E"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36E8F634" w14:textId="77777777" w:rsidTr="003E2276">
        <w:tc>
          <w:tcPr>
            <w:tcW w:w="2837" w:type="dxa"/>
            <w:shd w:val="clear" w:color="auto" w:fill="D9E2F3"/>
            <w:vAlign w:val="center"/>
          </w:tcPr>
          <w:p w14:paraId="4A2AF611" w14:textId="77777777"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6D2EC92F"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2E806851" w14:textId="77777777" w:rsidTr="003E2276">
        <w:tc>
          <w:tcPr>
            <w:tcW w:w="2837" w:type="dxa"/>
            <w:shd w:val="clear" w:color="auto" w:fill="D9E2F3"/>
            <w:vAlign w:val="center"/>
          </w:tcPr>
          <w:p w14:paraId="2239F28C" w14:textId="77777777"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241AAD8B" w14:textId="77777777" w:rsidR="00091800" w:rsidRPr="00FD1EE4" w:rsidRDefault="00091800" w:rsidP="003E2276">
            <w:pPr>
              <w:spacing w:before="240" w:after="240"/>
              <w:rPr>
                <w:rFonts w:ascii="GHEA Grapalat" w:eastAsia="GHEA Grapalat" w:hAnsi="GHEA Grapalat" w:cs="GHEA Grapalat"/>
              </w:rPr>
            </w:pPr>
          </w:p>
        </w:tc>
      </w:tr>
    </w:tbl>
    <w:p w14:paraId="0F2EB575" w14:textId="77777777" w:rsidR="00091800" w:rsidRPr="008C665F" w:rsidRDefault="00091800" w:rsidP="0009180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1800" w:rsidRPr="00FD1EE4" w14:paraId="66E35C55" w14:textId="77777777" w:rsidTr="003E2276">
        <w:trPr>
          <w:trHeight w:val="924"/>
        </w:trPr>
        <w:tc>
          <w:tcPr>
            <w:tcW w:w="9016" w:type="dxa"/>
            <w:gridSpan w:val="2"/>
            <w:vAlign w:val="center"/>
          </w:tcPr>
          <w:p w14:paraId="0DF40EAB" w14:textId="77777777" w:rsidR="00091800" w:rsidRPr="00FD1EE4" w:rsidRDefault="00000000" w:rsidP="003E2276">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1800" w:rsidRPr="00FD1EE4">
                  <w:rPr>
                    <w:rFonts w:ascii="Segoe UI Symbol" w:eastAsia="MS Gothic" w:hAnsi="Segoe UI Symbol" w:cs="Segoe UI Symbol"/>
                  </w:rPr>
                  <w:t>☐</w:t>
                </w:r>
              </w:sdtContent>
            </w:sdt>
            <w:r w:rsidR="00091800" w:rsidRPr="00FD1EE4">
              <w:rPr>
                <w:rFonts w:ascii="GHEA Grapalat" w:eastAsia="GHEA Grapalat" w:hAnsi="GHEA Grapalat" w:cs="GHEA Grapalat"/>
              </w:rPr>
              <w:tab/>
            </w:r>
            <w:r w:rsidR="00091800" w:rsidRPr="00B34CB6">
              <w:rPr>
                <w:rFonts w:ascii="GHEA Grapalat" w:eastAsia="GHEA Grapalat" w:hAnsi="GHEA Grapalat" w:cs="GHEA Grapalat"/>
                <w:lang w:val="hy-AM"/>
              </w:rPr>
              <w:t>а</w:t>
            </w:r>
            <w:r w:rsidR="00091800">
              <w:rPr>
                <w:rFonts w:ascii="GHEA Grapalat" w:eastAsia="GHEA Grapalat" w:hAnsi="GHEA Grapalat" w:cs="GHEA Grapalat"/>
              </w:rPr>
              <w:t>.</w:t>
            </w:r>
            <w:r w:rsidR="00091800" w:rsidRPr="00FD1EE4">
              <w:rPr>
                <w:rFonts w:ascii="GHEA Grapalat" w:eastAsia="GHEA Grapalat" w:hAnsi="GHEA Grapalat" w:cs="GHEA Grapalat"/>
              </w:rPr>
              <w:t xml:space="preserve"> </w:t>
            </w:r>
            <w:r w:rsidR="00091800" w:rsidRPr="00C76DD8">
              <w:rPr>
                <w:rFonts w:ascii="GHEA Grapalat" w:eastAsia="GHEA Grapalat" w:hAnsi="GHEA Grapalat" w:cs="GHEA Grapalat"/>
              </w:rPr>
              <w:t xml:space="preserve">прямо или косвенно владеет 20 и более процентами </w:t>
            </w:r>
            <w:r w:rsidR="00091800" w:rsidRPr="004B3E79">
              <w:rPr>
                <w:rFonts w:ascii="GHEA Grapalat" w:eastAsia="GHEA Grapalat" w:hAnsi="GHEA Grapalat" w:cs="GHEA Grapalat"/>
              </w:rPr>
              <w:t>дающих право голоса долей</w:t>
            </w:r>
            <w:r w:rsidR="0009180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1800" w:rsidRPr="00FD1EE4" w14:paraId="70755FB2" w14:textId="77777777" w:rsidTr="003E2276">
        <w:trPr>
          <w:trHeight w:val="684"/>
        </w:trPr>
        <w:tc>
          <w:tcPr>
            <w:tcW w:w="4508" w:type="dxa"/>
            <w:shd w:val="clear" w:color="auto" w:fill="D9E2F3"/>
            <w:vAlign w:val="center"/>
          </w:tcPr>
          <w:p w14:paraId="3B5A1B25" w14:textId="77777777"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0AD0345C"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3C645259" w14:textId="77777777" w:rsidTr="003E2276">
        <w:trPr>
          <w:trHeight w:val="1282"/>
        </w:trPr>
        <w:tc>
          <w:tcPr>
            <w:tcW w:w="4508" w:type="dxa"/>
            <w:shd w:val="clear" w:color="auto" w:fill="D9E2F3"/>
            <w:vAlign w:val="center"/>
          </w:tcPr>
          <w:p w14:paraId="61E52B4B" w14:textId="77777777"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2FBAD15C" w14:textId="77777777" w:rsidR="00091800" w:rsidRPr="006B364D" w:rsidRDefault="00000000" w:rsidP="003E227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1800" w:rsidRPr="00FD1EE4">
                  <w:rPr>
                    <w:rFonts w:ascii="Segoe UI Symbol" w:eastAsia="MS Gothic" w:hAnsi="Segoe UI Symbol" w:cs="Segoe UI Symbol"/>
                  </w:rPr>
                  <w:t>☐</w:t>
                </w:r>
              </w:sdtContent>
            </w:sdt>
            <w:r w:rsidR="00091800" w:rsidRPr="00FD1EE4">
              <w:rPr>
                <w:rFonts w:ascii="GHEA Grapalat" w:eastAsia="GHEA Grapalat" w:hAnsi="GHEA Grapalat" w:cs="GHEA Grapalat"/>
              </w:rPr>
              <w:tab/>
            </w:r>
            <w:r w:rsidR="00091800">
              <w:rPr>
                <w:rFonts w:ascii="GHEA Grapalat" w:eastAsia="GHEA Grapalat" w:hAnsi="GHEA Grapalat" w:cs="GHEA Grapalat"/>
              </w:rPr>
              <w:t>Прямое участие</w:t>
            </w:r>
          </w:p>
          <w:p w14:paraId="2CFE8C97" w14:textId="77777777" w:rsidR="00091800" w:rsidRPr="00F10CBA" w:rsidRDefault="00000000" w:rsidP="003E227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1800" w:rsidRPr="00FD1EE4">
                  <w:rPr>
                    <w:rFonts w:ascii="Segoe UI Symbol" w:eastAsia="MS Gothic" w:hAnsi="Segoe UI Symbol" w:cs="Segoe UI Symbol"/>
                  </w:rPr>
                  <w:t>☐</w:t>
                </w:r>
              </w:sdtContent>
            </w:sdt>
            <w:r w:rsidR="00091800" w:rsidRPr="00FD1EE4">
              <w:rPr>
                <w:rFonts w:ascii="GHEA Grapalat" w:eastAsia="GHEA Grapalat" w:hAnsi="GHEA Grapalat" w:cs="GHEA Grapalat"/>
              </w:rPr>
              <w:tab/>
            </w:r>
            <w:r w:rsidR="00091800">
              <w:rPr>
                <w:rFonts w:ascii="GHEA Grapalat" w:eastAsia="GHEA Grapalat" w:hAnsi="GHEA Grapalat" w:cs="GHEA Grapalat"/>
              </w:rPr>
              <w:t>Косвенное участие</w:t>
            </w:r>
          </w:p>
        </w:tc>
      </w:tr>
      <w:tr w:rsidR="00091800" w:rsidRPr="00FD1EE4" w14:paraId="01780AFA" w14:textId="77777777" w:rsidTr="003E2276">
        <w:tc>
          <w:tcPr>
            <w:tcW w:w="9016" w:type="dxa"/>
            <w:gridSpan w:val="2"/>
            <w:vAlign w:val="center"/>
          </w:tcPr>
          <w:p w14:paraId="6FB803D6" w14:textId="77777777" w:rsidR="00091800" w:rsidRPr="00FD1EE4" w:rsidRDefault="00000000" w:rsidP="003E2276">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1800" w:rsidRPr="00FD1EE4">
                  <w:rPr>
                    <w:rFonts w:ascii="Segoe UI Symbol" w:eastAsia="MS Gothic" w:hAnsi="Segoe UI Symbol" w:cs="Segoe UI Symbol"/>
                  </w:rPr>
                  <w:t>☐</w:t>
                </w:r>
              </w:sdtContent>
            </w:sdt>
            <w:r w:rsidR="00091800" w:rsidRPr="00FD1EE4">
              <w:rPr>
                <w:rFonts w:ascii="GHEA Grapalat" w:eastAsia="GHEA Grapalat" w:hAnsi="GHEA Grapalat" w:cs="GHEA Grapalat"/>
              </w:rPr>
              <w:tab/>
            </w:r>
            <w:r w:rsidR="00091800" w:rsidRPr="006F16E4">
              <w:rPr>
                <w:rFonts w:ascii="GHEA Grapalat" w:eastAsia="GHEA Grapalat" w:hAnsi="GHEA Grapalat" w:cs="GHEA Grapalat"/>
                <w:lang w:val="hy-AM"/>
              </w:rPr>
              <w:t>б</w:t>
            </w:r>
            <w:r w:rsidR="00091800" w:rsidRPr="006F16E4">
              <w:rPr>
                <w:rFonts w:eastAsia="Cambria Math"/>
              </w:rPr>
              <w:t>․</w:t>
            </w:r>
            <w:r w:rsidR="0009180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1800" w:rsidRPr="00FD1EE4" w14:paraId="2BF2C87D" w14:textId="77777777" w:rsidTr="003E2276">
        <w:tc>
          <w:tcPr>
            <w:tcW w:w="9016" w:type="dxa"/>
            <w:gridSpan w:val="2"/>
            <w:vAlign w:val="center"/>
          </w:tcPr>
          <w:p w14:paraId="7549D163" w14:textId="77777777" w:rsidR="00091800" w:rsidRPr="00FD1EE4" w:rsidRDefault="00000000" w:rsidP="003E2276">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1800" w:rsidRPr="00FD1EE4">
                  <w:rPr>
                    <w:rFonts w:ascii="Segoe UI Symbol" w:eastAsia="MS Gothic" w:hAnsi="Segoe UI Symbol" w:cs="Segoe UI Symbol"/>
                  </w:rPr>
                  <w:t>☐</w:t>
                </w:r>
              </w:sdtContent>
            </w:sdt>
            <w:r w:rsidR="00091800" w:rsidRPr="00FD1EE4">
              <w:rPr>
                <w:rFonts w:ascii="GHEA Grapalat" w:eastAsia="GHEA Grapalat" w:hAnsi="GHEA Grapalat" w:cs="GHEA Grapalat"/>
              </w:rPr>
              <w:tab/>
            </w:r>
            <w:r w:rsidR="00091800" w:rsidRPr="00801B2D">
              <w:rPr>
                <w:rFonts w:ascii="GHEA Grapalat" w:eastAsia="GHEA Grapalat" w:hAnsi="GHEA Grapalat" w:cs="GHEA Grapalat"/>
                <w:lang w:val="hy-AM"/>
              </w:rPr>
              <w:t>в</w:t>
            </w:r>
            <w:r w:rsidR="00091800">
              <w:rPr>
                <w:rFonts w:ascii="GHEA Grapalat" w:eastAsia="GHEA Grapalat" w:hAnsi="GHEA Grapalat" w:cs="GHEA Grapalat"/>
              </w:rPr>
              <w:t>.</w:t>
            </w:r>
            <w:r w:rsidR="0009180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1800" w:rsidRPr="00BA30D4">
              <w:rPr>
                <w:rFonts w:ascii="GHEA Grapalat" w:eastAsia="GHEA Grapalat" w:hAnsi="GHEA Grapalat" w:cs="GHEA Grapalat"/>
                <w:lang w:val="hy-AM"/>
              </w:rPr>
              <w:t>б</w:t>
            </w:r>
            <w:r w:rsidR="00091800" w:rsidRPr="00BA30D4">
              <w:rPr>
                <w:rFonts w:ascii="GHEA Grapalat" w:eastAsia="GHEA Grapalat" w:hAnsi="GHEA Grapalat" w:cs="GHEA Grapalat"/>
              </w:rPr>
              <w:t>"</w:t>
            </w:r>
          </w:p>
        </w:tc>
      </w:tr>
    </w:tbl>
    <w:p w14:paraId="1C023CA7" w14:textId="77777777" w:rsidR="00091800" w:rsidRPr="00A5193B" w:rsidRDefault="00091800" w:rsidP="0009180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1800" w:rsidRPr="00FD1EE4" w14:paraId="7B5B94FF" w14:textId="77777777" w:rsidTr="003E2276">
        <w:trPr>
          <w:trHeight w:val="924"/>
        </w:trPr>
        <w:tc>
          <w:tcPr>
            <w:tcW w:w="9016" w:type="dxa"/>
            <w:gridSpan w:val="2"/>
            <w:vAlign w:val="center"/>
          </w:tcPr>
          <w:p w14:paraId="1CDD92F5" w14:textId="77777777" w:rsidR="00091800" w:rsidRPr="00FD1EE4" w:rsidRDefault="00000000" w:rsidP="003E2276">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1800" w:rsidRPr="00FD1EE4">
                  <w:rPr>
                    <w:rFonts w:ascii="Segoe UI Symbol" w:eastAsia="MS Gothic" w:hAnsi="Segoe UI Symbol" w:cs="Segoe UI Symbol"/>
                  </w:rPr>
                  <w:t>☐</w:t>
                </w:r>
              </w:sdtContent>
            </w:sdt>
            <w:r w:rsidR="00091800" w:rsidRPr="00FD1EE4">
              <w:rPr>
                <w:rFonts w:ascii="GHEA Grapalat" w:eastAsia="GHEA Grapalat" w:hAnsi="GHEA Grapalat" w:cs="GHEA Grapalat"/>
              </w:rPr>
              <w:tab/>
            </w:r>
            <w:r w:rsidR="00091800" w:rsidRPr="009C7B43">
              <w:rPr>
                <w:rFonts w:ascii="GHEA Grapalat" w:eastAsia="GHEA Grapalat" w:hAnsi="GHEA Grapalat" w:cs="GHEA Grapalat"/>
                <w:lang w:val="hy-AM"/>
              </w:rPr>
              <w:t>а</w:t>
            </w:r>
            <w:r w:rsidR="00091800" w:rsidRPr="00FD1EE4">
              <w:rPr>
                <w:rFonts w:eastAsia="Cambria Math"/>
              </w:rPr>
              <w:t>․</w:t>
            </w:r>
            <w:r w:rsidR="00091800" w:rsidRPr="00FD1EE4">
              <w:rPr>
                <w:rFonts w:ascii="GHEA Grapalat" w:eastAsia="Cambria Math" w:hAnsi="GHEA Grapalat" w:cs="Cambria Math"/>
              </w:rPr>
              <w:t xml:space="preserve"> </w:t>
            </w:r>
            <w:r w:rsidR="00091800" w:rsidRPr="00BC0F3A">
              <w:rPr>
                <w:rFonts w:ascii="GHEA Grapalat" w:eastAsia="GHEA Grapalat" w:hAnsi="GHEA Grapalat" w:cs="GHEA Grapalat"/>
              </w:rPr>
              <w:t xml:space="preserve">прямо или косвенно владеет 10 и более процентами </w:t>
            </w:r>
            <w:r w:rsidR="00091800" w:rsidRPr="004B3E79">
              <w:rPr>
                <w:rFonts w:ascii="GHEA Grapalat" w:eastAsia="GHEA Grapalat" w:hAnsi="GHEA Grapalat" w:cs="GHEA Grapalat"/>
              </w:rPr>
              <w:t>дающих право голоса долей</w:t>
            </w:r>
            <w:r w:rsidR="00091800" w:rsidRPr="00C76DD8">
              <w:rPr>
                <w:rFonts w:ascii="GHEA Grapalat" w:eastAsia="GHEA Grapalat" w:hAnsi="GHEA Grapalat" w:cs="GHEA Grapalat"/>
              </w:rPr>
              <w:t xml:space="preserve"> (акций, паев) </w:t>
            </w:r>
            <w:r w:rsidR="0009180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1800" w:rsidRPr="00FD1EE4" w14:paraId="0EB79202" w14:textId="77777777" w:rsidTr="003E2276">
        <w:trPr>
          <w:trHeight w:val="684"/>
        </w:trPr>
        <w:tc>
          <w:tcPr>
            <w:tcW w:w="4508" w:type="dxa"/>
            <w:shd w:val="clear" w:color="auto" w:fill="D9E2F3"/>
            <w:vAlign w:val="center"/>
          </w:tcPr>
          <w:p w14:paraId="036FEC3B" w14:textId="77777777"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77C654FE"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690E7987" w14:textId="77777777" w:rsidTr="003E2276">
        <w:trPr>
          <w:trHeight w:val="1282"/>
        </w:trPr>
        <w:tc>
          <w:tcPr>
            <w:tcW w:w="4508" w:type="dxa"/>
            <w:shd w:val="clear" w:color="auto" w:fill="D9E2F3"/>
            <w:vAlign w:val="center"/>
          </w:tcPr>
          <w:p w14:paraId="33690269" w14:textId="77777777"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5E8E4C03" w14:textId="77777777" w:rsidR="00091800" w:rsidRPr="00C843BA" w:rsidRDefault="00000000" w:rsidP="003E227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1800" w:rsidRPr="00FD1EE4">
                  <w:rPr>
                    <w:rFonts w:ascii="Segoe UI Symbol" w:eastAsia="MS Gothic" w:hAnsi="Segoe UI Symbol" w:cs="Segoe UI Symbol"/>
                  </w:rPr>
                  <w:t>☐</w:t>
                </w:r>
              </w:sdtContent>
            </w:sdt>
            <w:r w:rsidR="00091800" w:rsidRPr="00FD1EE4">
              <w:rPr>
                <w:rFonts w:ascii="GHEA Grapalat" w:eastAsia="GHEA Grapalat" w:hAnsi="GHEA Grapalat" w:cs="GHEA Grapalat"/>
              </w:rPr>
              <w:tab/>
            </w:r>
            <w:r w:rsidR="00091800">
              <w:rPr>
                <w:rFonts w:ascii="GHEA Grapalat" w:eastAsia="GHEA Grapalat" w:hAnsi="GHEA Grapalat" w:cs="GHEA Grapalat"/>
              </w:rPr>
              <w:t>Прямое участие</w:t>
            </w:r>
          </w:p>
          <w:p w14:paraId="1406EF13" w14:textId="77777777" w:rsidR="00091800" w:rsidRPr="00C843BA" w:rsidRDefault="00000000" w:rsidP="003E227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1800" w:rsidRPr="00FD1EE4">
                  <w:rPr>
                    <w:rFonts w:ascii="Segoe UI Symbol" w:eastAsia="MS Gothic" w:hAnsi="Segoe UI Symbol" w:cs="Segoe UI Symbol"/>
                  </w:rPr>
                  <w:t>☐</w:t>
                </w:r>
              </w:sdtContent>
            </w:sdt>
            <w:r w:rsidR="00091800" w:rsidRPr="00FD1EE4">
              <w:rPr>
                <w:rFonts w:ascii="GHEA Grapalat" w:eastAsia="GHEA Grapalat" w:hAnsi="GHEA Grapalat" w:cs="GHEA Grapalat"/>
              </w:rPr>
              <w:tab/>
            </w:r>
            <w:r w:rsidR="00091800">
              <w:rPr>
                <w:rFonts w:ascii="GHEA Grapalat" w:eastAsia="GHEA Grapalat" w:hAnsi="GHEA Grapalat" w:cs="GHEA Grapalat"/>
              </w:rPr>
              <w:t>Косвенное участие</w:t>
            </w:r>
          </w:p>
        </w:tc>
      </w:tr>
      <w:tr w:rsidR="00091800" w:rsidRPr="00FD1EE4" w14:paraId="52E568E0" w14:textId="77777777" w:rsidTr="003E2276">
        <w:tc>
          <w:tcPr>
            <w:tcW w:w="9016" w:type="dxa"/>
            <w:gridSpan w:val="2"/>
            <w:vAlign w:val="center"/>
          </w:tcPr>
          <w:p w14:paraId="6B5910C6" w14:textId="77777777" w:rsidR="00091800" w:rsidRPr="00FD1EE4" w:rsidRDefault="00000000" w:rsidP="003E2276">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1800" w:rsidRPr="00FD1EE4">
                  <w:rPr>
                    <w:rFonts w:ascii="Segoe UI Symbol" w:eastAsia="MS Gothic" w:hAnsi="Segoe UI Symbol" w:cs="Segoe UI Symbol"/>
                  </w:rPr>
                  <w:t>☐</w:t>
                </w:r>
              </w:sdtContent>
            </w:sdt>
            <w:r w:rsidR="00091800" w:rsidRPr="00FD1EE4">
              <w:rPr>
                <w:rFonts w:ascii="GHEA Grapalat" w:eastAsia="GHEA Grapalat" w:hAnsi="GHEA Grapalat" w:cs="GHEA Grapalat"/>
              </w:rPr>
              <w:tab/>
            </w:r>
            <w:r w:rsidR="00091800" w:rsidRPr="00D654B4">
              <w:rPr>
                <w:rFonts w:ascii="GHEA Grapalat" w:eastAsia="GHEA Grapalat" w:hAnsi="GHEA Grapalat" w:cs="GHEA Grapalat"/>
                <w:lang w:val="hy-AM"/>
              </w:rPr>
              <w:t>б</w:t>
            </w:r>
            <w:r w:rsidR="00091800" w:rsidRPr="00D654B4">
              <w:rPr>
                <w:rFonts w:eastAsia="Cambria Math"/>
              </w:rPr>
              <w:t>․</w:t>
            </w:r>
            <w:r w:rsidR="00091800" w:rsidRPr="00D654B4">
              <w:rPr>
                <w:rFonts w:ascii="GHEA Grapalat" w:eastAsia="Cambria Math" w:hAnsi="GHEA Grapalat" w:cs="Cambria Math"/>
              </w:rPr>
              <w:t xml:space="preserve"> </w:t>
            </w:r>
            <w:r w:rsidR="00091800" w:rsidRPr="00D654B4">
              <w:rPr>
                <w:rFonts w:ascii="GHEA Grapalat" w:eastAsia="GHEA Grapalat" w:hAnsi="GHEA Grapalat" w:cs="GHEA Grapalat"/>
              </w:rPr>
              <w:t xml:space="preserve">имеет право назначать или </w:t>
            </w:r>
            <w:r w:rsidR="00091800" w:rsidRPr="00D654B4">
              <w:rPr>
                <w:rFonts w:ascii="GHEA Grapalat" w:eastAsia="GHEA Grapalat" w:hAnsi="GHEA Grapalat" w:cs="GHEA Grapalat"/>
                <w:lang w:eastAsia="hy-AM"/>
              </w:rPr>
              <w:t>освобождать</w:t>
            </w:r>
            <w:r w:rsidR="00091800" w:rsidRPr="00D654B4">
              <w:rPr>
                <w:rFonts w:ascii="GHEA Grapalat" w:eastAsia="GHEA Grapalat" w:hAnsi="GHEA Grapalat" w:cs="GHEA Grapalat"/>
              </w:rPr>
              <w:t xml:space="preserve"> большинство членов органов управления юридического лица</w:t>
            </w:r>
          </w:p>
        </w:tc>
      </w:tr>
      <w:tr w:rsidR="00091800" w:rsidRPr="00FD1EE4" w14:paraId="6B5B8F68" w14:textId="77777777" w:rsidTr="003E2276">
        <w:tc>
          <w:tcPr>
            <w:tcW w:w="9016" w:type="dxa"/>
            <w:gridSpan w:val="2"/>
            <w:vAlign w:val="center"/>
          </w:tcPr>
          <w:p w14:paraId="45F53769" w14:textId="77777777" w:rsidR="00091800" w:rsidRPr="00FD1EE4" w:rsidRDefault="00000000" w:rsidP="003E2276">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1800" w:rsidRPr="00FD1EE4">
                  <w:rPr>
                    <w:rFonts w:ascii="Segoe UI Symbol" w:eastAsia="MS Gothic" w:hAnsi="Segoe UI Symbol" w:cs="Segoe UI Symbol"/>
                  </w:rPr>
                  <w:t>☐</w:t>
                </w:r>
              </w:sdtContent>
            </w:sdt>
            <w:r w:rsidR="00091800" w:rsidRPr="00FD1EE4">
              <w:rPr>
                <w:rFonts w:ascii="GHEA Grapalat" w:eastAsia="GHEA Grapalat" w:hAnsi="GHEA Grapalat" w:cs="GHEA Grapalat"/>
              </w:rPr>
              <w:tab/>
            </w:r>
            <w:r w:rsidR="00091800" w:rsidRPr="001104ED">
              <w:rPr>
                <w:rFonts w:ascii="GHEA Grapalat" w:eastAsia="GHEA Grapalat" w:hAnsi="GHEA Grapalat" w:cs="GHEA Grapalat"/>
                <w:lang w:val="hy-AM"/>
              </w:rPr>
              <w:t>в</w:t>
            </w:r>
            <w:r w:rsidR="00091800" w:rsidRPr="00FD1EE4">
              <w:rPr>
                <w:rFonts w:eastAsia="Cambria Math"/>
              </w:rPr>
              <w:t>․</w:t>
            </w:r>
            <w:r w:rsidR="00091800" w:rsidRPr="00FD1EE4">
              <w:rPr>
                <w:rFonts w:ascii="GHEA Grapalat" w:eastAsia="Cambria Math" w:hAnsi="GHEA Grapalat" w:cs="Cambria Math"/>
              </w:rPr>
              <w:t xml:space="preserve"> </w:t>
            </w:r>
            <w:r w:rsidR="0009180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1800" w:rsidRPr="00FD1EE4" w14:paraId="4700BF1B" w14:textId="77777777" w:rsidTr="003E2276">
        <w:tc>
          <w:tcPr>
            <w:tcW w:w="9016" w:type="dxa"/>
            <w:gridSpan w:val="2"/>
            <w:vAlign w:val="center"/>
          </w:tcPr>
          <w:p w14:paraId="329987F0" w14:textId="77777777" w:rsidR="00091800" w:rsidRPr="00FD1EE4" w:rsidRDefault="00000000" w:rsidP="003E2276">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1800" w:rsidRPr="00FD1EE4">
                  <w:rPr>
                    <w:rFonts w:ascii="Segoe UI Symbol" w:eastAsia="MS Gothic" w:hAnsi="Segoe UI Symbol" w:cs="Segoe UI Symbol"/>
                  </w:rPr>
                  <w:t>☐</w:t>
                </w:r>
              </w:sdtContent>
            </w:sdt>
            <w:r w:rsidR="00091800" w:rsidRPr="00FD1EE4">
              <w:rPr>
                <w:rFonts w:ascii="GHEA Grapalat" w:eastAsia="GHEA Grapalat" w:hAnsi="GHEA Grapalat" w:cs="GHEA Grapalat"/>
              </w:rPr>
              <w:tab/>
            </w:r>
            <w:r w:rsidR="00091800" w:rsidRPr="009839CB">
              <w:rPr>
                <w:rFonts w:ascii="GHEA Grapalat" w:eastAsia="GHEA Grapalat" w:hAnsi="GHEA Grapalat" w:cs="GHEA Grapalat"/>
                <w:lang w:val="hy-AM"/>
              </w:rPr>
              <w:t>г</w:t>
            </w:r>
            <w:r w:rsidR="00091800" w:rsidRPr="00FD1EE4">
              <w:rPr>
                <w:rFonts w:eastAsia="Cambria Math"/>
              </w:rPr>
              <w:t>․</w:t>
            </w:r>
            <w:r w:rsidR="00091800" w:rsidRPr="00FD1EE4">
              <w:rPr>
                <w:rFonts w:ascii="GHEA Grapalat" w:eastAsia="Cambria Math" w:hAnsi="GHEA Grapalat" w:cs="Cambria Math"/>
              </w:rPr>
              <w:t xml:space="preserve"> </w:t>
            </w:r>
            <w:r w:rsidR="00091800" w:rsidRPr="00F84F06">
              <w:rPr>
                <w:rFonts w:ascii="GHEA Grapalat" w:eastAsia="GHEA Grapalat" w:hAnsi="GHEA Grapalat" w:cs="GHEA Grapalat"/>
              </w:rPr>
              <w:t xml:space="preserve">осуществляет реальный (фактический) контроль за юридическим лицом </w:t>
            </w:r>
            <w:r w:rsidR="00091800">
              <w:rPr>
                <w:rFonts w:ascii="GHEA Grapalat" w:eastAsia="GHEA Grapalat" w:hAnsi="GHEA Grapalat" w:cs="GHEA Grapalat"/>
              </w:rPr>
              <w:t>иными</w:t>
            </w:r>
            <w:r w:rsidR="00091800" w:rsidRPr="00F84F06">
              <w:rPr>
                <w:rFonts w:ascii="GHEA Grapalat" w:eastAsia="GHEA Grapalat" w:hAnsi="GHEA Grapalat" w:cs="GHEA Grapalat"/>
              </w:rPr>
              <w:t xml:space="preserve"> средствами</w:t>
            </w:r>
          </w:p>
        </w:tc>
      </w:tr>
      <w:tr w:rsidR="00091800" w:rsidRPr="00FD1EE4" w14:paraId="3DFFCF93" w14:textId="77777777" w:rsidTr="003E2276">
        <w:tc>
          <w:tcPr>
            <w:tcW w:w="9016" w:type="dxa"/>
            <w:gridSpan w:val="2"/>
            <w:vAlign w:val="center"/>
          </w:tcPr>
          <w:p w14:paraId="02B03C23" w14:textId="77777777" w:rsidR="00091800" w:rsidRPr="00FD1EE4" w:rsidRDefault="00000000" w:rsidP="003E2276">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1800" w:rsidRPr="00FD1EE4">
                  <w:rPr>
                    <w:rFonts w:ascii="Segoe UI Symbol" w:eastAsia="MS Gothic" w:hAnsi="Segoe UI Symbol" w:cs="Segoe UI Symbol"/>
                  </w:rPr>
                  <w:t>☐</w:t>
                </w:r>
              </w:sdtContent>
            </w:sdt>
            <w:r w:rsidR="00091800" w:rsidRPr="00FD1EE4">
              <w:rPr>
                <w:rFonts w:ascii="GHEA Grapalat" w:eastAsia="GHEA Grapalat" w:hAnsi="GHEA Grapalat" w:cs="GHEA Grapalat"/>
              </w:rPr>
              <w:tab/>
            </w:r>
            <w:r w:rsidR="00091800" w:rsidRPr="00331D0E">
              <w:rPr>
                <w:rFonts w:ascii="GHEA Grapalat" w:eastAsia="GHEA Grapalat" w:hAnsi="GHEA Grapalat" w:cs="GHEA Grapalat"/>
                <w:lang w:val="hy-AM"/>
              </w:rPr>
              <w:t>д</w:t>
            </w:r>
            <w:r w:rsidR="00091800" w:rsidRPr="00FD1EE4">
              <w:rPr>
                <w:rFonts w:eastAsia="Cambria Math"/>
              </w:rPr>
              <w:t>․</w:t>
            </w:r>
            <w:r w:rsidR="00091800" w:rsidRPr="00FD1EE4">
              <w:rPr>
                <w:rFonts w:ascii="GHEA Grapalat" w:eastAsia="Cambria Math" w:hAnsi="GHEA Grapalat" w:cs="Cambria Math"/>
              </w:rPr>
              <w:t xml:space="preserve"> </w:t>
            </w:r>
            <w:r w:rsidR="0009180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1800" w:rsidRPr="00F36505">
              <w:rPr>
                <w:rFonts w:ascii="GHEA Grapalat" w:eastAsia="GHEA Grapalat" w:hAnsi="GHEA Grapalat" w:cs="GHEA Grapalat"/>
              </w:rPr>
              <w:t xml:space="preserve"> </w:t>
            </w:r>
            <w:r w:rsidR="00F36505" w:rsidRPr="00F36505">
              <w:rPr>
                <w:rFonts w:ascii="GHEA Grapalat" w:eastAsia="GHEA Grapalat" w:hAnsi="GHEA Grapalat" w:cs="GHEA Grapalat"/>
              </w:rPr>
              <w:t>"а" - "г"</w:t>
            </w:r>
          </w:p>
        </w:tc>
      </w:tr>
    </w:tbl>
    <w:p w14:paraId="19CB1179" w14:textId="77777777" w:rsidR="00091800" w:rsidRPr="00FD1EE4" w:rsidRDefault="00091800" w:rsidP="0009180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1800" w:rsidRPr="00FD1EE4" w14:paraId="5A7875BE" w14:textId="77777777" w:rsidTr="003E2276">
        <w:tc>
          <w:tcPr>
            <w:tcW w:w="2837" w:type="dxa"/>
            <w:shd w:val="clear" w:color="auto" w:fill="D9E2F3"/>
            <w:vAlign w:val="center"/>
          </w:tcPr>
          <w:p w14:paraId="1E6A1BFC" w14:textId="77777777" w:rsidR="00091800" w:rsidRPr="00FD1EE4" w:rsidRDefault="00091800" w:rsidP="00091800">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67C061E5"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707669C1" w14:textId="77777777" w:rsidTr="003E2276">
        <w:tc>
          <w:tcPr>
            <w:tcW w:w="2837" w:type="dxa"/>
            <w:shd w:val="clear" w:color="auto" w:fill="D9E2F3"/>
            <w:vAlign w:val="center"/>
          </w:tcPr>
          <w:p w14:paraId="5A49D4E9" w14:textId="77777777" w:rsidR="00091800" w:rsidRPr="00FD1EE4" w:rsidRDefault="00091800" w:rsidP="00091800">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5D79D525" w14:textId="77777777" w:rsidR="00091800" w:rsidRPr="00B23852" w:rsidRDefault="00000000" w:rsidP="003E227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1800" w:rsidRPr="00FD1EE4">
                  <w:rPr>
                    <w:rFonts w:ascii="Segoe UI Symbol" w:eastAsia="MS Gothic" w:hAnsi="Segoe UI Symbol" w:cs="Segoe UI Symbol"/>
                  </w:rPr>
                  <w:t>☐</w:t>
                </w:r>
              </w:sdtContent>
            </w:sdt>
            <w:r w:rsidR="00091800" w:rsidRPr="00FD1EE4">
              <w:rPr>
                <w:rFonts w:ascii="GHEA Grapalat" w:eastAsia="GHEA Grapalat" w:hAnsi="GHEA Grapalat" w:cs="GHEA Grapalat"/>
              </w:rPr>
              <w:tab/>
            </w:r>
            <w:r w:rsidR="00091800">
              <w:rPr>
                <w:rFonts w:ascii="GHEA Grapalat" w:eastAsia="GHEA Grapalat" w:hAnsi="GHEA Grapalat" w:cs="GHEA Grapalat"/>
              </w:rPr>
              <w:t>Отдельно</w:t>
            </w:r>
          </w:p>
          <w:p w14:paraId="25F2D8DD" w14:textId="77777777" w:rsidR="00091800" w:rsidRPr="00FD1EE4" w:rsidRDefault="00000000" w:rsidP="003E2276">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1800" w:rsidRPr="00FD1EE4">
                  <w:rPr>
                    <w:rFonts w:ascii="Segoe UI Symbol" w:eastAsia="MS Gothic" w:hAnsi="Segoe UI Symbol" w:cs="Segoe UI Symbol"/>
                  </w:rPr>
                  <w:t>☐</w:t>
                </w:r>
              </w:sdtContent>
            </w:sdt>
            <w:r w:rsidR="00091800" w:rsidRPr="00FD1EE4">
              <w:rPr>
                <w:rFonts w:ascii="GHEA Grapalat" w:eastAsia="GHEA Grapalat" w:hAnsi="GHEA Grapalat" w:cs="GHEA Grapalat"/>
              </w:rPr>
              <w:tab/>
            </w:r>
            <w:r w:rsidR="00091800" w:rsidRPr="005558FC">
              <w:rPr>
                <w:rFonts w:ascii="GHEA Grapalat" w:eastAsia="GHEA Grapalat" w:hAnsi="GHEA Grapalat" w:cs="GHEA Grapalat"/>
              </w:rPr>
              <w:t>Совместно с аффилированными лицами</w:t>
            </w:r>
          </w:p>
        </w:tc>
      </w:tr>
      <w:tr w:rsidR="00091800" w:rsidRPr="00FD1EE4" w14:paraId="6701A059" w14:textId="77777777" w:rsidTr="003E2276">
        <w:tc>
          <w:tcPr>
            <w:tcW w:w="2837" w:type="dxa"/>
            <w:shd w:val="clear" w:color="auto" w:fill="D9E2F3"/>
            <w:vAlign w:val="center"/>
          </w:tcPr>
          <w:p w14:paraId="09C3F84B" w14:textId="77777777" w:rsidR="00091800" w:rsidRPr="00FD1EE4" w:rsidRDefault="00091800" w:rsidP="00091800">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w:t>
            </w:r>
            <w:r w:rsidRPr="005D151C">
              <w:rPr>
                <w:rFonts w:ascii="GHEA Grapalat" w:eastAsia="GHEA Grapalat" w:hAnsi="GHEA Grapalat" w:cs="GHEA Grapalat"/>
                <w:color w:val="000000"/>
              </w:rPr>
              <w:lastRenderedPageBreak/>
              <w:t>лицо или член его семьи</w:t>
            </w:r>
            <w:r>
              <w:rPr>
                <w:rFonts w:ascii="GHEA Grapalat" w:eastAsia="GHEA Grapalat" w:hAnsi="GHEA Grapalat" w:cs="GHEA Grapalat"/>
                <w:color w:val="000000"/>
              </w:rPr>
              <w:t xml:space="preserve"> </w:t>
            </w:r>
          </w:p>
        </w:tc>
        <w:tc>
          <w:tcPr>
            <w:tcW w:w="6180" w:type="dxa"/>
            <w:vAlign w:val="center"/>
          </w:tcPr>
          <w:p w14:paraId="3E190D5E" w14:textId="77777777" w:rsidR="00091800" w:rsidRPr="005600B4" w:rsidRDefault="00000000" w:rsidP="003E227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1800" w:rsidRPr="00FD1EE4">
                  <w:rPr>
                    <w:rFonts w:ascii="Segoe UI Symbol" w:eastAsia="MS Gothic" w:hAnsi="Segoe UI Symbol" w:cs="Segoe UI Symbol"/>
                  </w:rPr>
                  <w:t>☐</w:t>
                </w:r>
              </w:sdtContent>
            </w:sdt>
            <w:r w:rsidR="00091800" w:rsidRPr="00FD1EE4">
              <w:rPr>
                <w:rFonts w:ascii="GHEA Grapalat" w:eastAsia="GHEA Grapalat" w:hAnsi="GHEA Grapalat" w:cs="GHEA Grapalat"/>
              </w:rPr>
              <w:tab/>
            </w:r>
            <w:r w:rsidR="00091800">
              <w:rPr>
                <w:rFonts w:ascii="GHEA Grapalat" w:eastAsia="GHEA Grapalat" w:hAnsi="GHEA Grapalat" w:cs="GHEA Grapalat"/>
              </w:rPr>
              <w:t>Да</w:t>
            </w:r>
          </w:p>
          <w:p w14:paraId="6222AADC" w14:textId="77777777" w:rsidR="00091800" w:rsidRPr="005600B4" w:rsidRDefault="00000000" w:rsidP="003E227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1800" w:rsidRPr="00FD1EE4">
                  <w:rPr>
                    <w:rFonts w:ascii="Segoe UI Symbol" w:eastAsia="MS Gothic" w:hAnsi="Segoe UI Symbol" w:cs="Segoe UI Symbol"/>
                  </w:rPr>
                  <w:t>☐</w:t>
                </w:r>
              </w:sdtContent>
            </w:sdt>
            <w:r w:rsidR="00091800" w:rsidRPr="00FD1EE4">
              <w:rPr>
                <w:rFonts w:ascii="GHEA Grapalat" w:eastAsia="GHEA Grapalat" w:hAnsi="GHEA Grapalat" w:cs="GHEA Grapalat"/>
              </w:rPr>
              <w:tab/>
            </w:r>
            <w:r w:rsidR="00091800">
              <w:rPr>
                <w:rFonts w:ascii="GHEA Grapalat" w:eastAsia="GHEA Grapalat" w:hAnsi="GHEA Grapalat" w:cs="GHEA Grapalat"/>
              </w:rPr>
              <w:t>Нет</w:t>
            </w:r>
          </w:p>
        </w:tc>
      </w:tr>
    </w:tbl>
    <w:p w14:paraId="44715BC9" w14:textId="77777777" w:rsidR="00091800" w:rsidRPr="00FD1EE4" w:rsidRDefault="00091800" w:rsidP="0009180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1800" w:rsidRPr="00FD1EE4" w14:paraId="567EBBE3" w14:textId="77777777" w:rsidTr="003E2276">
        <w:tc>
          <w:tcPr>
            <w:tcW w:w="2837" w:type="dxa"/>
            <w:shd w:val="clear" w:color="auto" w:fill="D9E2F3"/>
            <w:vAlign w:val="center"/>
          </w:tcPr>
          <w:p w14:paraId="4BDB059C" w14:textId="77777777"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2C73187A"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2873F47C" w14:textId="77777777" w:rsidTr="003E2276">
        <w:tc>
          <w:tcPr>
            <w:tcW w:w="2837" w:type="dxa"/>
            <w:shd w:val="clear" w:color="auto" w:fill="D9E2F3"/>
            <w:vAlign w:val="center"/>
          </w:tcPr>
          <w:p w14:paraId="56FADCD0" w14:textId="77777777"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70F6003C" w14:textId="77777777" w:rsidR="00091800" w:rsidRPr="00FD1EE4" w:rsidRDefault="00091800" w:rsidP="003E2276">
            <w:pPr>
              <w:spacing w:before="240" w:after="240"/>
              <w:rPr>
                <w:rFonts w:ascii="GHEA Grapalat" w:eastAsia="GHEA Grapalat" w:hAnsi="GHEA Grapalat" w:cs="GHEA Grapalat"/>
              </w:rPr>
            </w:pPr>
          </w:p>
        </w:tc>
      </w:tr>
    </w:tbl>
    <w:p w14:paraId="0377081A" w14:textId="77777777" w:rsidR="00091800" w:rsidRPr="00FD1EE4" w:rsidRDefault="00091800" w:rsidP="00091800">
      <w:pPr>
        <w:pBdr>
          <w:top w:val="nil"/>
          <w:left w:val="nil"/>
          <w:bottom w:val="nil"/>
          <w:right w:val="nil"/>
          <w:between w:val="nil"/>
        </w:pBdr>
        <w:ind w:left="792"/>
        <w:rPr>
          <w:rFonts w:ascii="GHEA Grapalat" w:eastAsia="GHEA Grapalat" w:hAnsi="GHEA Grapalat" w:cs="GHEA Grapalat"/>
          <w:i/>
          <w:color w:val="000000"/>
        </w:rPr>
      </w:pPr>
    </w:p>
    <w:p w14:paraId="087E72C3" w14:textId="77777777" w:rsidR="00091800" w:rsidRPr="00FD1EE4" w:rsidRDefault="00091800" w:rsidP="0009180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14:paraId="760567D9" w14:textId="77777777" w:rsidR="00091800" w:rsidRPr="00FD1EE4" w:rsidRDefault="00091800" w:rsidP="0009180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1800" w:rsidRPr="00FD1EE4" w14:paraId="443B82A1" w14:textId="77777777" w:rsidTr="003E2276">
        <w:tc>
          <w:tcPr>
            <w:tcW w:w="2835" w:type="dxa"/>
            <w:shd w:val="clear" w:color="auto" w:fill="D9E2F3"/>
            <w:vAlign w:val="center"/>
          </w:tcPr>
          <w:p w14:paraId="486DD4D6" w14:textId="77777777"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88AE9E3"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6D86EA4C" w14:textId="77777777" w:rsidTr="003E2276">
        <w:tc>
          <w:tcPr>
            <w:tcW w:w="2835" w:type="dxa"/>
            <w:shd w:val="clear" w:color="auto" w:fill="D9E2F3"/>
            <w:vAlign w:val="center"/>
          </w:tcPr>
          <w:p w14:paraId="3A0F3A2C" w14:textId="77777777"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75378219"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2A66C34F" w14:textId="77777777" w:rsidTr="003E2276">
        <w:tc>
          <w:tcPr>
            <w:tcW w:w="2835" w:type="dxa"/>
            <w:shd w:val="clear" w:color="auto" w:fill="D9E2F3"/>
            <w:vAlign w:val="center"/>
          </w:tcPr>
          <w:p w14:paraId="6BD75121" w14:textId="77777777"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3E505201"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6196FBF6" w14:textId="77777777" w:rsidTr="003E2276">
        <w:tc>
          <w:tcPr>
            <w:tcW w:w="2835" w:type="dxa"/>
            <w:shd w:val="clear" w:color="auto" w:fill="D9E2F3"/>
            <w:vAlign w:val="center"/>
          </w:tcPr>
          <w:p w14:paraId="435F8A76" w14:textId="77777777"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434FA5C3"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15B5F944" w14:textId="77777777" w:rsidTr="003E2276">
        <w:tc>
          <w:tcPr>
            <w:tcW w:w="2835" w:type="dxa"/>
            <w:shd w:val="clear" w:color="auto" w:fill="D9E2F3"/>
            <w:vAlign w:val="center"/>
          </w:tcPr>
          <w:p w14:paraId="784CE933" w14:textId="77777777"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399B4BC1"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793514BB" w14:textId="77777777" w:rsidTr="003E2276">
        <w:tc>
          <w:tcPr>
            <w:tcW w:w="2835" w:type="dxa"/>
            <w:shd w:val="clear" w:color="auto" w:fill="D9E2F3"/>
            <w:vAlign w:val="center"/>
          </w:tcPr>
          <w:p w14:paraId="01286A7E" w14:textId="77777777"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68A0D83"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49168968" w14:textId="77777777" w:rsidTr="003E2276">
        <w:tc>
          <w:tcPr>
            <w:tcW w:w="2835" w:type="dxa"/>
            <w:shd w:val="clear" w:color="auto" w:fill="D9E2F3"/>
            <w:vAlign w:val="center"/>
          </w:tcPr>
          <w:p w14:paraId="046953D7" w14:textId="77777777"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7C203BF" w14:textId="77777777" w:rsidR="00091800" w:rsidRPr="00FD1EE4" w:rsidRDefault="00091800" w:rsidP="003E2276">
            <w:pPr>
              <w:spacing w:before="240" w:after="240"/>
              <w:rPr>
                <w:rFonts w:ascii="GHEA Grapalat" w:eastAsia="GHEA Grapalat" w:hAnsi="GHEA Grapalat" w:cs="GHEA Grapalat"/>
              </w:rPr>
            </w:pPr>
          </w:p>
        </w:tc>
      </w:tr>
    </w:tbl>
    <w:p w14:paraId="00A23E84" w14:textId="77777777" w:rsidR="00091800" w:rsidRPr="00FD1EE4" w:rsidRDefault="00091800" w:rsidP="0009180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1800" w:rsidRPr="00FD1EE4" w14:paraId="18DAE116" w14:textId="77777777" w:rsidTr="003E2276">
        <w:trPr>
          <w:trHeight w:val="853"/>
        </w:trPr>
        <w:tc>
          <w:tcPr>
            <w:tcW w:w="2835" w:type="dxa"/>
            <w:vMerge w:val="restart"/>
            <w:shd w:val="clear" w:color="auto" w:fill="D9E2F3"/>
            <w:vAlign w:val="center"/>
          </w:tcPr>
          <w:p w14:paraId="6B44F85C" w14:textId="77777777" w:rsidR="00091800" w:rsidRPr="00FD1EE4" w:rsidRDefault="00091800" w:rsidP="00091800">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xml:space="preserve">, для </w:t>
            </w:r>
            <w:r w:rsidRPr="00407276">
              <w:rPr>
                <w:rFonts w:ascii="GHEA Grapalat" w:eastAsia="GHEA Grapalat" w:hAnsi="GHEA Grapalat" w:cs="GHEA Grapalat"/>
                <w:color w:val="000000"/>
              </w:rPr>
              <w:lastRenderedPageBreak/>
              <w:t>которого организация является промежуточным юридическим лицом</w:t>
            </w:r>
          </w:p>
        </w:tc>
        <w:tc>
          <w:tcPr>
            <w:tcW w:w="6180" w:type="dxa"/>
          </w:tcPr>
          <w:p w14:paraId="4FF8DA48"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06EDFF98" w14:textId="77777777" w:rsidTr="003E2276">
        <w:trPr>
          <w:trHeight w:val="850"/>
        </w:trPr>
        <w:tc>
          <w:tcPr>
            <w:tcW w:w="2835" w:type="dxa"/>
            <w:vMerge/>
            <w:shd w:val="clear" w:color="auto" w:fill="D9E2F3"/>
            <w:vAlign w:val="center"/>
          </w:tcPr>
          <w:p w14:paraId="1FF9D62C" w14:textId="77777777" w:rsidR="00091800" w:rsidRPr="00FD1EE4" w:rsidRDefault="00091800" w:rsidP="0009180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9A0CE8"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708B3528" w14:textId="77777777" w:rsidTr="003E2276">
        <w:trPr>
          <w:trHeight w:val="850"/>
        </w:trPr>
        <w:tc>
          <w:tcPr>
            <w:tcW w:w="2835" w:type="dxa"/>
            <w:vMerge/>
            <w:shd w:val="clear" w:color="auto" w:fill="D9E2F3"/>
            <w:vAlign w:val="center"/>
          </w:tcPr>
          <w:p w14:paraId="73731F7D" w14:textId="77777777" w:rsidR="00091800" w:rsidRPr="00FD1EE4" w:rsidRDefault="00091800" w:rsidP="0009180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28C043C"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79EDD0B1" w14:textId="77777777" w:rsidTr="003E2276">
        <w:trPr>
          <w:trHeight w:val="850"/>
        </w:trPr>
        <w:tc>
          <w:tcPr>
            <w:tcW w:w="2835" w:type="dxa"/>
            <w:vMerge/>
            <w:shd w:val="clear" w:color="auto" w:fill="D9E2F3"/>
            <w:vAlign w:val="center"/>
          </w:tcPr>
          <w:p w14:paraId="278324B0" w14:textId="77777777" w:rsidR="00091800" w:rsidRPr="00FD1EE4" w:rsidRDefault="00091800" w:rsidP="0009180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D232FCE"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34110F38" w14:textId="77777777" w:rsidTr="003E2276">
        <w:trPr>
          <w:trHeight w:val="850"/>
        </w:trPr>
        <w:tc>
          <w:tcPr>
            <w:tcW w:w="2835" w:type="dxa"/>
            <w:vMerge/>
            <w:shd w:val="clear" w:color="auto" w:fill="D9E2F3"/>
            <w:vAlign w:val="center"/>
          </w:tcPr>
          <w:p w14:paraId="336C1501" w14:textId="77777777" w:rsidR="00091800" w:rsidRPr="00FD1EE4" w:rsidRDefault="00091800" w:rsidP="0009180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46EA732" w14:textId="77777777" w:rsidR="00091800" w:rsidRPr="00FD1EE4" w:rsidRDefault="00091800" w:rsidP="003E2276">
            <w:pPr>
              <w:spacing w:before="240" w:after="240"/>
              <w:rPr>
                <w:rFonts w:ascii="GHEA Grapalat" w:eastAsia="GHEA Grapalat" w:hAnsi="GHEA Grapalat" w:cs="GHEA Grapalat"/>
              </w:rPr>
            </w:pPr>
          </w:p>
        </w:tc>
      </w:tr>
    </w:tbl>
    <w:p w14:paraId="0D8199F5" w14:textId="77777777" w:rsidR="00091800" w:rsidRDefault="00091800" w:rsidP="0009180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1800" w:rsidRPr="00FD1EE4" w14:paraId="2B764AA9" w14:textId="77777777" w:rsidTr="003E2276">
        <w:tc>
          <w:tcPr>
            <w:tcW w:w="2835" w:type="dxa"/>
            <w:shd w:val="clear" w:color="auto" w:fill="D9E2F3"/>
            <w:vAlign w:val="center"/>
          </w:tcPr>
          <w:p w14:paraId="3FFC11D6" w14:textId="77777777"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444523AC" w14:textId="77777777" w:rsidR="00091800" w:rsidRPr="00FD1EE4" w:rsidRDefault="00091800" w:rsidP="003E2276">
            <w:pPr>
              <w:spacing w:before="240" w:after="240"/>
              <w:rPr>
                <w:rFonts w:ascii="GHEA Grapalat" w:eastAsia="GHEA Grapalat" w:hAnsi="GHEA Grapalat" w:cs="GHEA Grapalat"/>
              </w:rPr>
            </w:pPr>
          </w:p>
        </w:tc>
      </w:tr>
      <w:tr w:rsidR="00091800" w:rsidRPr="00FD1EE4" w14:paraId="53BDD5F4" w14:textId="77777777" w:rsidTr="003E2276">
        <w:tc>
          <w:tcPr>
            <w:tcW w:w="2835" w:type="dxa"/>
            <w:shd w:val="clear" w:color="auto" w:fill="D9E2F3"/>
            <w:vAlign w:val="center"/>
          </w:tcPr>
          <w:p w14:paraId="741B12AD" w14:textId="77777777" w:rsidR="00091800" w:rsidRPr="00FD1EE4" w:rsidRDefault="00091800" w:rsidP="000918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4DA87C85" w14:textId="77777777" w:rsidR="00091800" w:rsidRPr="00FD1EE4" w:rsidRDefault="00091800" w:rsidP="003E2276">
            <w:pPr>
              <w:spacing w:before="240" w:after="240"/>
              <w:rPr>
                <w:rFonts w:ascii="GHEA Grapalat" w:eastAsia="GHEA Grapalat" w:hAnsi="GHEA Grapalat" w:cs="GHEA Grapalat"/>
              </w:rPr>
            </w:pPr>
          </w:p>
        </w:tc>
      </w:tr>
    </w:tbl>
    <w:p w14:paraId="34C5D11A" w14:textId="77777777" w:rsidR="00091800" w:rsidRPr="00FD1EE4" w:rsidRDefault="00091800" w:rsidP="00091800">
      <w:pPr>
        <w:pBdr>
          <w:top w:val="nil"/>
          <w:left w:val="nil"/>
          <w:bottom w:val="nil"/>
          <w:right w:val="nil"/>
          <w:between w:val="nil"/>
        </w:pBdr>
        <w:spacing w:before="240"/>
        <w:rPr>
          <w:rFonts w:ascii="GHEA Grapalat" w:eastAsia="GHEA Grapalat" w:hAnsi="GHEA Grapalat" w:cs="GHEA Grapalat"/>
          <w:i/>
        </w:rPr>
      </w:pPr>
    </w:p>
    <w:p w14:paraId="23F395A8" w14:textId="77777777" w:rsidR="00091800" w:rsidRPr="00692C65" w:rsidRDefault="00091800" w:rsidP="00692C65">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692C6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1800" w:rsidRPr="00FD1EE4" w14:paraId="56BECC35" w14:textId="77777777" w:rsidTr="003E2276">
        <w:tc>
          <w:tcPr>
            <w:tcW w:w="9016" w:type="dxa"/>
            <w:shd w:val="clear" w:color="auto" w:fill="DBE5F1" w:themeFill="accent1" w:themeFillTint="33"/>
          </w:tcPr>
          <w:p w14:paraId="52C1253F" w14:textId="77777777" w:rsidR="00091800" w:rsidRPr="00FD1EE4" w:rsidRDefault="00091800" w:rsidP="003E2276">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1800" w:rsidRPr="00FD1EE4" w14:paraId="387743DC" w14:textId="77777777" w:rsidTr="003E2276">
        <w:trPr>
          <w:trHeight w:val="10187"/>
        </w:trPr>
        <w:tc>
          <w:tcPr>
            <w:tcW w:w="9016" w:type="dxa"/>
          </w:tcPr>
          <w:p w14:paraId="70AD03CA" w14:textId="77777777" w:rsidR="00091800" w:rsidRPr="00FD1EE4" w:rsidRDefault="00091800" w:rsidP="003E2276">
            <w:pPr>
              <w:rPr>
                <w:rFonts w:ascii="GHEA Grapalat" w:eastAsia="GHEA Grapalat" w:hAnsi="GHEA Grapalat" w:cs="GHEA Grapalat"/>
                <w:b/>
                <w:color w:val="000000"/>
              </w:rPr>
            </w:pPr>
          </w:p>
        </w:tc>
      </w:tr>
    </w:tbl>
    <w:p w14:paraId="527322EA" w14:textId="77777777" w:rsidR="00091800" w:rsidRPr="00FD1EE4" w:rsidRDefault="00091800" w:rsidP="00091800">
      <w:pPr>
        <w:pBdr>
          <w:top w:val="nil"/>
          <w:left w:val="nil"/>
          <w:bottom w:val="nil"/>
          <w:right w:val="nil"/>
          <w:between w:val="nil"/>
        </w:pBdr>
        <w:rPr>
          <w:rFonts w:ascii="GHEA Grapalat" w:eastAsia="GHEA Grapalat" w:hAnsi="GHEA Grapalat" w:cs="GHEA Grapalat"/>
          <w:b/>
          <w:color w:val="000000"/>
        </w:rPr>
      </w:pPr>
    </w:p>
    <w:p w14:paraId="260F5C9A" w14:textId="77777777" w:rsidR="00793906" w:rsidRDefault="00793906">
      <w:pPr>
        <w:rPr>
          <w:rFonts w:ascii="GHEA Grapalat" w:hAnsi="GHEA Grapalat"/>
          <w:b/>
        </w:rPr>
      </w:pPr>
    </w:p>
    <w:p w14:paraId="36604182" w14:textId="77777777" w:rsidR="00091800" w:rsidRDefault="00091800">
      <w:pPr>
        <w:rPr>
          <w:ins w:id="5" w:author="Inesa Kocharyan" w:date="2021-09-01T11:45:00Z"/>
          <w:rFonts w:ascii="GHEA Grapalat" w:hAnsi="GHEA Grapalat"/>
          <w:b/>
        </w:rPr>
      </w:pPr>
    </w:p>
    <w:p w14:paraId="25BDEF98" w14:textId="77777777" w:rsidR="00091800" w:rsidRDefault="00091800">
      <w:pPr>
        <w:rPr>
          <w:rFonts w:ascii="GHEA Grapalat" w:hAnsi="GHEA Grapalat"/>
          <w:b/>
        </w:rPr>
      </w:pPr>
      <w:r>
        <w:rPr>
          <w:rFonts w:ascii="GHEA Grapalat" w:hAnsi="GHEA Grapalat"/>
          <w:b/>
        </w:rPr>
        <w:br w:type="page"/>
      </w:r>
    </w:p>
    <w:p w14:paraId="029D6C1F" w14:textId="77777777" w:rsidR="007041F9" w:rsidRPr="000306ED" w:rsidRDefault="007041F9" w:rsidP="007041F9">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6C4982D4" w14:textId="77777777" w:rsidR="007041F9" w:rsidRPr="000306ED" w:rsidRDefault="007041F9" w:rsidP="007041F9">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5B2CE73E" w14:textId="77777777" w:rsidR="007041F9" w:rsidRPr="000306ED" w:rsidRDefault="007041F9" w:rsidP="007041F9">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4B01967" w14:textId="77777777" w:rsidR="007041F9" w:rsidRPr="000306ED" w:rsidRDefault="007041F9" w:rsidP="007041F9">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2CB6320" w14:textId="77777777" w:rsidR="007041F9" w:rsidRPr="000306ED" w:rsidRDefault="007041F9" w:rsidP="007041F9">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5FA6B33E" w14:textId="77777777" w:rsidR="007041F9" w:rsidRPr="000306ED" w:rsidRDefault="007041F9" w:rsidP="007041F9">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9372B97" w14:textId="77777777" w:rsidR="007041F9" w:rsidRPr="000306ED" w:rsidRDefault="007041F9" w:rsidP="007041F9">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74900011" w14:textId="77777777" w:rsidR="007041F9" w:rsidRPr="000306ED" w:rsidRDefault="007041F9" w:rsidP="007041F9">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535F7F91" w14:textId="77777777" w:rsidR="007041F9" w:rsidRPr="000306ED" w:rsidRDefault="007041F9" w:rsidP="007041F9">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1ADAD07" w14:textId="77777777" w:rsidR="007041F9" w:rsidRPr="000306ED" w:rsidRDefault="007041F9" w:rsidP="007041F9">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4ED3A6BB" w14:textId="77777777" w:rsidR="007041F9" w:rsidRPr="000306ED" w:rsidRDefault="007041F9" w:rsidP="007041F9">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8B02ED3" w14:textId="77777777" w:rsidR="007041F9" w:rsidRPr="000306ED" w:rsidRDefault="007041F9" w:rsidP="007041F9">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0114CB" w14:textId="77777777" w:rsidR="007041F9" w:rsidRPr="000306ED" w:rsidRDefault="007041F9" w:rsidP="007041F9">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668775CD" w14:textId="77777777" w:rsidR="007041F9" w:rsidRPr="000306ED" w:rsidRDefault="007041F9" w:rsidP="007041F9">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5BF334E" w14:textId="77777777" w:rsidR="007041F9" w:rsidRPr="000306ED" w:rsidRDefault="007041F9" w:rsidP="007041F9">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43201E83" w14:textId="77777777" w:rsidR="007041F9" w:rsidRPr="000306ED" w:rsidRDefault="007041F9" w:rsidP="007041F9">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423F6613" w14:textId="77777777" w:rsidR="007041F9" w:rsidRPr="000306ED" w:rsidRDefault="007041F9" w:rsidP="007041F9">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53BC29E" w14:textId="77777777" w:rsidR="007041F9" w:rsidRPr="000306ED" w:rsidRDefault="007041F9" w:rsidP="007041F9">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w:t>
      </w:r>
      <w:r w:rsidRPr="000306ED">
        <w:rPr>
          <w:rFonts w:ascii="GHEA Grapalat" w:hAnsi="GHEA Grapalat"/>
        </w:rPr>
        <w:lastRenderedPageBreak/>
        <w:t>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30A5E777" w14:textId="77777777" w:rsidR="007041F9" w:rsidRPr="000306ED" w:rsidRDefault="007041F9" w:rsidP="007041F9">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67AD7F51" w14:textId="77777777" w:rsidR="007041F9" w:rsidRPr="000306ED" w:rsidRDefault="007041F9" w:rsidP="007041F9">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5FA4462" w14:textId="77777777" w:rsidR="007041F9" w:rsidRPr="000306ED" w:rsidRDefault="007041F9" w:rsidP="007041F9">
      <w:pPr>
        <w:spacing w:line="360" w:lineRule="auto"/>
        <w:contextualSpacing/>
        <w:jc w:val="both"/>
        <w:rPr>
          <w:rFonts w:ascii="GHEA Grapalat" w:hAnsi="GHEA Grapalat"/>
        </w:rPr>
      </w:pPr>
      <w:r w:rsidRPr="000306ED">
        <w:rPr>
          <w:rFonts w:ascii="GHEA Grapalat" w:hAnsi="GHEA Grapalat"/>
        </w:rPr>
        <w:lastRenderedPageBreak/>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6D1E240A" w14:textId="77777777" w:rsidR="007041F9" w:rsidRPr="000306ED" w:rsidRDefault="007041F9" w:rsidP="007041F9">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38597591" w14:textId="77777777" w:rsidR="007041F9" w:rsidRPr="000306ED" w:rsidRDefault="007041F9" w:rsidP="007041F9">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5AFFFEBC" w14:textId="77777777" w:rsidR="007041F9" w:rsidRPr="000306ED" w:rsidRDefault="007041F9" w:rsidP="007041F9">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29DC61F1" w14:textId="77777777" w:rsidR="007041F9" w:rsidRPr="000306ED" w:rsidRDefault="007041F9" w:rsidP="007041F9">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06A626C2" w14:textId="77777777" w:rsidR="007041F9" w:rsidRPr="000306ED" w:rsidRDefault="007041F9" w:rsidP="007041F9">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2F29898A" w14:textId="77777777" w:rsidR="007041F9" w:rsidRPr="000306ED" w:rsidRDefault="007041F9" w:rsidP="007041F9">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rPr>
        <w:lastRenderedPageBreak/>
        <w:t xml:space="preserve">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678E3B49" w14:textId="77777777" w:rsidR="007041F9" w:rsidRPr="000306ED" w:rsidRDefault="007041F9" w:rsidP="007041F9">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56855CA6" w14:textId="77777777" w:rsidR="007041F9" w:rsidRPr="000306ED" w:rsidRDefault="007041F9" w:rsidP="007041F9">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5540332E" w14:textId="77777777" w:rsidR="007041F9" w:rsidRPr="000306ED" w:rsidRDefault="007041F9" w:rsidP="007041F9">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1AF8549D" w14:textId="77777777" w:rsidR="007041F9" w:rsidRPr="000306ED" w:rsidRDefault="007041F9" w:rsidP="007041F9">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43D2C9E6" w14:textId="77777777" w:rsidR="007041F9" w:rsidRPr="000306ED" w:rsidRDefault="007041F9" w:rsidP="007041F9">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0898659C" w14:textId="77777777" w:rsidR="007041F9" w:rsidRPr="000306ED" w:rsidRDefault="007041F9" w:rsidP="007041F9">
      <w:pPr>
        <w:spacing w:line="360" w:lineRule="auto"/>
        <w:contextualSpacing/>
        <w:jc w:val="both"/>
        <w:rPr>
          <w:rFonts w:ascii="GHEA Grapalat" w:hAnsi="GHEA Grapalat"/>
        </w:rPr>
      </w:pPr>
      <w:r w:rsidRPr="000306ED">
        <w:rPr>
          <w:rFonts w:ascii="GHEA Grapalat" w:hAnsi="GHEA Grapalat"/>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w:t>
      </w:r>
      <w:r w:rsidRPr="000306ED">
        <w:rPr>
          <w:rFonts w:ascii="GHEA Grapalat" w:hAnsi="GHEA Grapalat"/>
        </w:rPr>
        <w:lastRenderedPageBreak/>
        <w:t>полностью контролирующего Организацию, этот подраздел не подлежит заполнению.</w:t>
      </w:r>
    </w:p>
    <w:p w14:paraId="597EB81C" w14:textId="77777777" w:rsidR="007041F9" w:rsidRPr="000306ED" w:rsidRDefault="007041F9" w:rsidP="007041F9">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6D69EAFA" w14:textId="77777777" w:rsidR="007041F9" w:rsidRPr="000306ED" w:rsidRDefault="007041F9" w:rsidP="007041F9">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CF2B00">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3686CBD" w14:textId="77777777" w:rsidR="007041F9" w:rsidRPr="000306ED" w:rsidRDefault="007041F9" w:rsidP="007041F9">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28204223" w14:textId="77777777" w:rsidR="007041F9" w:rsidRPr="000306ED" w:rsidRDefault="007041F9" w:rsidP="007041F9">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78960A62" w14:textId="77777777" w:rsidR="007041F9" w:rsidRPr="000306ED" w:rsidRDefault="007041F9" w:rsidP="007041F9">
      <w:pPr>
        <w:contextualSpacing/>
        <w:jc w:val="both"/>
        <w:rPr>
          <w:rFonts w:ascii="GHEA Grapalat" w:hAnsi="GHEA Grapalat"/>
          <w:i/>
          <w:sz w:val="18"/>
          <w:szCs w:val="18"/>
        </w:rPr>
      </w:pPr>
      <w:r w:rsidRPr="000306ED">
        <w:rPr>
          <w:rFonts w:ascii="GHEA Grapalat" w:hAnsi="GHEA Grapalat"/>
          <w:i/>
          <w:sz w:val="18"/>
          <w:szCs w:val="18"/>
        </w:rPr>
        <w:t>** Приложение 1.3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2F19515B" w14:textId="77777777" w:rsidR="007041F9" w:rsidRDefault="007041F9">
      <w:pPr>
        <w:rPr>
          <w:rFonts w:ascii="GHEA Grapalat" w:hAnsi="GHEA Grapalat"/>
          <w:b/>
        </w:rPr>
      </w:pPr>
    </w:p>
    <w:p w14:paraId="7952DE5B" w14:textId="77777777" w:rsidR="00E15678" w:rsidRDefault="00E15678" w:rsidP="004862F8">
      <w:pPr>
        <w:pStyle w:val="BodyTextIndent3"/>
        <w:widowControl w:val="0"/>
        <w:spacing w:line="240" w:lineRule="auto"/>
        <w:ind w:firstLine="0"/>
        <w:jc w:val="right"/>
        <w:rPr>
          <w:rFonts w:ascii="GHEA Grapalat" w:hAnsi="GHEA Grapalat"/>
          <w:b/>
          <w:sz w:val="24"/>
          <w:szCs w:val="24"/>
        </w:rPr>
      </w:pPr>
    </w:p>
    <w:p w14:paraId="7B294224" w14:textId="77777777" w:rsidR="00E15678" w:rsidRDefault="00E15678" w:rsidP="004862F8">
      <w:pPr>
        <w:pStyle w:val="BodyTextIndent3"/>
        <w:widowControl w:val="0"/>
        <w:spacing w:line="240" w:lineRule="auto"/>
        <w:ind w:firstLine="0"/>
        <w:jc w:val="right"/>
        <w:rPr>
          <w:rFonts w:ascii="GHEA Grapalat" w:hAnsi="GHEA Grapalat"/>
          <w:b/>
          <w:sz w:val="24"/>
          <w:szCs w:val="24"/>
        </w:rPr>
      </w:pPr>
    </w:p>
    <w:p w14:paraId="78DB4D4B" w14:textId="77777777" w:rsidR="00E15678" w:rsidRDefault="00E15678" w:rsidP="004862F8">
      <w:pPr>
        <w:pStyle w:val="BodyTextIndent3"/>
        <w:widowControl w:val="0"/>
        <w:spacing w:line="240" w:lineRule="auto"/>
        <w:ind w:firstLine="0"/>
        <w:jc w:val="right"/>
        <w:rPr>
          <w:rFonts w:ascii="GHEA Grapalat" w:hAnsi="GHEA Grapalat"/>
          <w:b/>
          <w:sz w:val="24"/>
          <w:szCs w:val="24"/>
        </w:rPr>
      </w:pPr>
    </w:p>
    <w:p w14:paraId="10313DF2" w14:textId="77777777" w:rsidR="00E15678" w:rsidRDefault="00E15678" w:rsidP="004862F8">
      <w:pPr>
        <w:pStyle w:val="BodyTextIndent3"/>
        <w:widowControl w:val="0"/>
        <w:spacing w:line="240" w:lineRule="auto"/>
        <w:ind w:firstLine="0"/>
        <w:jc w:val="right"/>
        <w:rPr>
          <w:rFonts w:ascii="GHEA Grapalat" w:hAnsi="GHEA Grapalat"/>
          <w:b/>
          <w:sz w:val="24"/>
          <w:szCs w:val="24"/>
        </w:rPr>
      </w:pPr>
    </w:p>
    <w:p w14:paraId="4C221E97" w14:textId="77777777" w:rsidR="00E15678" w:rsidRDefault="00E15678" w:rsidP="004862F8">
      <w:pPr>
        <w:pStyle w:val="BodyTextIndent3"/>
        <w:widowControl w:val="0"/>
        <w:spacing w:line="240" w:lineRule="auto"/>
        <w:ind w:firstLine="0"/>
        <w:jc w:val="right"/>
        <w:rPr>
          <w:rFonts w:ascii="GHEA Grapalat" w:hAnsi="GHEA Grapalat"/>
          <w:b/>
          <w:sz w:val="24"/>
          <w:szCs w:val="24"/>
        </w:rPr>
      </w:pPr>
    </w:p>
    <w:p w14:paraId="53FC711A" w14:textId="77777777" w:rsidR="00E15678" w:rsidRDefault="00E15678" w:rsidP="004862F8">
      <w:pPr>
        <w:pStyle w:val="BodyTextIndent3"/>
        <w:widowControl w:val="0"/>
        <w:spacing w:line="240" w:lineRule="auto"/>
        <w:ind w:firstLine="0"/>
        <w:jc w:val="right"/>
        <w:rPr>
          <w:rFonts w:ascii="GHEA Grapalat" w:hAnsi="GHEA Grapalat"/>
          <w:b/>
          <w:sz w:val="24"/>
          <w:szCs w:val="24"/>
        </w:rPr>
      </w:pPr>
    </w:p>
    <w:p w14:paraId="168BE204" w14:textId="77777777" w:rsidR="00E15678" w:rsidRDefault="00E15678" w:rsidP="004862F8">
      <w:pPr>
        <w:pStyle w:val="BodyTextIndent3"/>
        <w:widowControl w:val="0"/>
        <w:spacing w:line="240" w:lineRule="auto"/>
        <w:ind w:firstLine="0"/>
        <w:jc w:val="right"/>
        <w:rPr>
          <w:rFonts w:ascii="GHEA Grapalat" w:hAnsi="GHEA Grapalat"/>
          <w:b/>
          <w:sz w:val="24"/>
          <w:szCs w:val="24"/>
        </w:rPr>
      </w:pPr>
    </w:p>
    <w:p w14:paraId="0F6A78B1" w14:textId="77777777" w:rsidR="00E15678" w:rsidRDefault="00E15678" w:rsidP="004862F8">
      <w:pPr>
        <w:pStyle w:val="BodyTextIndent3"/>
        <w:widowControl w:val="0"/>
        <w:spacing w:line="240" w:lineRule="auto"/>
        <w:ind w:firstLine="0"/>
        <w:jc w:val="right"/>
        <w:rPr>
          <w:rFonts w:ascii="GHEA Grapalat" w:hAnsi="GHEA Grapalat"/>
          <w:b/>
          <w:sz w:val="24"/>
          <w:szCs w:val="24"/>
        </w:rPr>
      </w:pPr>
    </w:p>
    <w:p w14:paraId="02A4CB7D" w14:textId="77777777" w:rsidR="00E15678" w:rsidRDefault="00E15678" w:rsidP="004862F8">
      <w:pPr>
        <w:pStyle w:val="BodyTextIndent3"/>
        <w:widowControl w:val="0"/>
        <w:spacing w:line="240" w:lineRule="auto"/>
        <w:ind w:firstLine="0"/>
        <w:jc w:val="right"/>
        <w:rPr>
          <w:rFonts w:ascii="GHEA Grapalat" w:hAnsi="GHEA Grapalat"/>
          <w:b/>
          <w:sz w:val="24"/>
          <w:szCs w:val="24"/>
        </w:rPr>
      </w:pPr>
    </w:p>
    <w:p w14:paraId="071F1BD5" w14:textId="77777777" w:rsidR="00E15678" w:rsidRDefault="00E15678" w:rsidP="004862F8">
      <w:pPr>
        <w:pStyle w:val="BodyTextIndent3"/>
        <w:widowControl w:val="0"/>
        <w:spacing w:line="240" w:lineRule="auto"/>
        <w:ind w:firstLine="0"/>
        <w:jc w:val="right"/>
        <w:rPr>
          <w:rFonts w:ascii="GHEA Grapalat" w:hAnsi="GHEA Grapalat"/>
          <w:b/>
          <w:sz w:val="24"/>
          <w:szCs w:val="24"/>
        </w:rPr>
      </w:pPr>
    </w:p>
    <w:p w14:paraId="4F7B6E4E" w14:textId="77777777" w:rsidR="00E15678" w:rsidRDefault="00E15678" w:rsidP="004862F8">
      <w:pPr>
        <w:pStyle w:val="BodyTextIndent3"/>
        <w:widowControl w:val="0"/>
        <w:spacing w:line="240" w:lineRule="auto"/>
        <w:ind w:firstLine="0"/>
        <w:jc w:val="right"/>
        <w:rPr>
          <w:rFonts w:ascii="GHEA Grapalat" w:hAnsi="GHEA Grapalat"/>
          <w:b/>
          <w:sz w:val="24"/>
          <w:szCs w:val="24"/>
        </w:rPr>
      </w:pPr>
    </w:p>
    <w:p w14:paraId="4D439273" w14:textId="77777777" w:rsidR="00E15678" w:rsidRDefault="00E15678" w:rsidP="004862F8">
      <w:pPr>
        <w:pStyle w:val="BodyTextIndent3"/>
        <w:widowControl w:val="0"/>
        <w:spacing w:line="240" w:lineRule="auto"/>
        <w:ind w:firstLine="0"/>
        <w:jc w:val="right"/>
        <w:rPr>
          <w:rFonts w:ascii="GHEA Grapalat" w:hAnsi="GHEA Grapalat"/>
          <w:b/>
          <w:sz w:val="24"/>
          <w:szCs w:val="24"/>
        </w:rPr>
      </w:pPr>
    </w:p>
    <w:p w14:paraId="34561474" w14:textId="77777777" w:rsidR="00E15678" w:rsidRDefault="00E15678" w:rsidP="004862F8">
      <w:pPr>
        <w:pStyle w:val="BodyTextIndent3"/>
        <w:widowControl w:val="0"/>
        <w:spacing w:line="240" w:lineRule="auto"/>
        <w:ind w:firstLine="0"/>
        <w:jc w:val="right"/>
        <w:rPr>
          <w:rFonts w:ascii="GHEA Grapalat" w:hAnsi="GHEA Grapalat"/>
          <w:b/>
          <w:sz w:val="24"/>
          <w:szCs w:val="24"/>
        </w:rPr>
      </w:pPr>
    </w:p>
    <w:p w14:paraId="655B7556" w14:textId="77777777" w:rsidR="004862F8" w:rsidRPr="00DC619D" w:rsidRDefault="004862F8" w:rsidP="004862F8">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Pr="00D3436F">
        <w:rPr>
          <w:rFonts w:ascii="GHEA Grapalat" w:hAnsi="GHEA Grapalat"/>
          <w:b/>
          <w:sz w:val="24"/>
          <w:szCs w:val="24"/>
        </w:rPr>
        <w:t>2</w:t>
      </w:r>
    </w:p>
    <w:p w14:paraId="00B16439" w14:textId="430C248F" w:rsidR="004862F8" w:rsidRPr="009044F1" w:rsidRDefault="004862F8" w:rsidP="004862F8">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DE3292">
        <w:rPr>
          <w:rFonts w:ascii="GHEA Grapalat" w:hAnsi="GHEA Grapalat"/>
          <w:b/>
          <w:sz w:val="24"/>
          <w:szCs w:val="24"/>
        </w:rPr>
        <w:t>запрос котировок</w:t>
      </w:r>
      <w:r>
        <w:rPr>
          <w:rFonts w:ascii="GHEA Grapalat" w:hAnsi="GHEA Grapalat"/>
          <w:b/>
          <w:sz w:val="24"/>
          <w:szCs w:val="24"/>
        </w:rPr>
        <w:t xml:space="preserve"> </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sidR="00607964">
        <w:rPr>
          <w:rFonts w:ascii="GHEA Grapalat" w:hAnsi="GHEA Grapalat"/>
          <w:b/>
          <w:sz w:val="24"/>
          <w:szCs w:val="24"/>
        </w:rPr>
        <w:t>ԵՔ-ԳՀԱՊՁԲ-2</w:t>
      </w:r>
      <w:r w:rsidR="0090402C">
        <w:rPr>
          <w:rFonts w:ascii="GHEA Grapalat" w:hAnsi="GHEA Grapalat"/>
          <w:b/>
          <w:sz w:val="24"/>
          <w:szCs w:val="24"/>
        </w:rPr>
        <w:t>6</w:t>
      </w:r>
      <w:r w:rsidR="00607964">
        <w:rPr>
          <w:rFonts w:ascii="GHEA Grapalat" w:hAnsi="GHEA Grapalat"/>
          <w:b/>
          <w:sz w:val="24"/>
          <w:szCs w:val="24"/>
        </w:rPr>
        <w:t>/</w:t>
      </w:r>
      <w:r w:rsidR="0090402C">
        <w:rPr>
          <w:rFonts w:ascii="GHEA Grapalat" w:hAnsi="GHEA Grapalat"/>
          <w:b/>
          <w:sz w:val="24"/>
          <w:szCs w:val="24"/>
        </w:rPr>
        <w:t>3</w:t>
      </w:r>
      <w:r>
        <w:rPr>
          <w:rStyle w:val="FootnoteReference"/>
          <w:rFonts w:ascii="GHEA Grapalat" w:hAnsi="GHEA Grapalat"/>
          <w:b/>
          <w:sz w:val="24"/>
          <w:szCs w:val="24"/>
        </w:rPr>
        <w:footnoteReference w:customMarkFollows="1" w:id="7"/>
        <w:t>*</w:t>
      </w:r>
    </w:p>
    <w:p w14:paraId="305E9B7A" w14:textId="77777777" w:rsidR="004862F8" w:rsidRPr="005F0617" w:rsidRDefault="004862F8" w:rsidP="004862F8">
      <w:pPr>
        <w:widowControl w:val="0"/>
        <w:ind w:firstLine="567"/>
        <w:jc w:val="center"/>
        <w:rPr>
          <w:rFonts w:ascii="GHEA Grapalat" w:hAnsi="GHEA Grapalat"/>
        </w:rPr>
      </w:pPr>
    </w:p>
    <w:p w14:paraId="387F56B6" w14:textId="77777777" w:rsidR="00B2572B" w:rsidRPr="009044F1" w:rsidRDefault="00B2572B" w:rsidP="00B46D58">
      <w:pPr>
        <w:widowControl w:val="0"/>
        <w:spacing w:after="120"/>
        <w:ind w:firstLine="567"/>
        <w:jc w:val="center"/>
        <w:rPr>
          <w:rFonts w:ascii="GHEA Grapalat" w:hAnsi="GHEA Grapalat"/>
        </w:rPr>
      </w:pPr>
    </w:p>
    <w:p w14:paraId="082E5CB9"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75A7E3D8" w14:textId="77777777" w:rsidR="00B2572B" w:rsidRPr="009044F1" w:rsidRDefault="00B2572B" w:rsidP="00B46D58">
      <w:pPr>
        <w:widowControl w:val="0"/>
        <w:spacing w:after="120"/>
        <w:ind w:firstLine="567"/>
        <w:jc w:val="center"/>
        <w:rPr>
          <w:rFonts w:ascii="GHEA Grapalat" w:hAnsi="GHEA Grapalat"/>
        </w:rPr>
      </w:pPr>
    </w:p>
    <w:p w14:paraId="44DCCFFA" w14:textId="6C9325FE"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DE3292">
        <w:rPr>
          <w:rFonts w:ascii="GHEA Grapalat" w:hAnsi="GHEA Grapalat"/>
          <w:spacing w:val="-6"/>
        </w:rPr>
        <w:t>запрос котировок</w:t>
      </w:r>
      <w:r w:rsidR="004862F8">
        <w:rPr>
          <w:rFonts w:ascii="GHEA Grapalat" w:hAnsi="GHEA Grapalat"/>
          <w:spacing w:val="-6"/>
        </w:rPr>
        <w:t xml:space="preserve"> </w:t>
      </w:r>
      <w:r w:rsidR="004862F8" w:rsidRPr="005F0617">
        <w:rPr>
          <w:rFonts w:ascii="GHEA Grapalat" w:hAnsi="GHEA Grapalat"/>
          <w:spacing w:val="-6"/>
        </w:rPr>
        <w:t xml:space="preserve"> </w:t>
      </w:r>
      <w:r w:rsidRPr="005744FC">
        <w:rPr>
          <w:rFonts w:ascii="GHEA Grapalat" w:hAnsi="GHEA Grapalat"/>
          <w:spacing w:val="-6"/>
        </w:rPr>
        <w:t xml:space="preserve">под кодом </w:t>
      </w:r>
      <w:r w:rsidR="00607964">
        <w:rPr>
          <w:rFonts w:ascii="GHEA Grapalat" w:hAnsi="GHEA Grapalat"/>
          <w:spacing w:val="-6"/>
        </w:rPr>
        <w:t>ԵՔ-ԳՀԱՊՁԲ-2</w:t>
      </w:r>
      <w:r w:rsidR="0090402C">
        <w:rPr>
          <w:rFonts w:ascii="GHEA Grapalat" w:hAnsi="GHEA Grapalat"/>
          <w:spacing w:val="-6"/>
        </w:rPr>
        <w:t>6</w:t>
      </w:r>
      <w:r w:rsidR="00607964">
        <w:rPr>
          <w:rFonts w:ascii="GHEA Grapalat" w:hAnsi="GHEA Grapalat"/>
          <w:spacing w:val="-6"/>
        </w:rPr>
        <w:t>/</w:t>
      </w:r>
      <w:r w:rsidR="0090402C">
        <w:rPr>
          <w:rFonts w:ascii="GHEA Grapalat" w:hAnsi="GHEA Grapalat"/>
          <w:spacing w:val="-6"/>
        </w:rPr>
        <w:t>3</w:t>
      </w:r>
      <w:r w:rsidRPr="005744FC">
        <w:rPr>
          <w:rFonts w:ascii="GHEA Grapalat" w:hAnsi="GHEA Grapalat"/>
          <w:spacing w:val="-6"/>
        </w:rPr>
        <w:t>,</w:t>
      </w:r>
      <w:r w:rsidRPr="009044F1">
        <w:rPr>
          <w:rFonts w:ascii="GHEA Grapalat" w:hAnsi="GHEA Grapalat"/>
        </w:rPr>
        <w:t xml:space="preserve"> </w:t>
      </w:r>
    </w:p>
    <w:p w14:paraId="6623830F"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7B67BD19"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55CE6270"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69A3545A"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18"/>
        <w:gridCol w:w="1701"/>
        <w:gridCol w:w="2126"/>
        <w:gridCol w:w="1843"/>
        <w:gridCol w:w="1701"/>
      </w:tblGrid>
      <w:tr w:rsidR="00A93E58" w:rsidRPr="005744FC" w14:paraId="47D809C6" w14:textId="77777777" w:rsidTr="00356525">
        <w:trPr>
          <w:trHeight w:val="916"/>
          <w:jc w:val="center"/>
        </w:trPr>
        <w:tc>
          <w:tcPr>
            <w:tcW w:w="1018" w:type="dxa"/>
            <w:tcBorders>
              <w:top w:val="single" w:sz="4" w:space="0" w:color="auto"/>
              <w:left w:val="single" w:sz="4" w:space="0" w:color="auto"/>
              <w:right w:val="single" w:sz="4" w:space="0" w:color="auto"/>
            </w:tcBorders>
            <w:vAlign w:val="center"/>
          </w:tcPr>
          <w:p w14:paraId="39E7EF97" w14:textId="77777777" w:rsidR="00A93E58" w:rsidRPr="005744FC" w:rsidRDefault="00A93E58"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11DF471B" w14:textId="77777777" w:rsidR="00A93E58" w:rsidRPr="005744FC" w:rsidRDefault="00A93E58"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126" w:type="dxa"/>
            <w:tcBorders>
              <w:top w:val="single" w:sz="4" w:space="0" w:color="auto"/>
              <w:left w:val="single" w:sz="4" w:space="0" w:color="auto"/>
              <w:right w:val="single" w:sz="4" w:space="0" w:color="auto"/>
            </w:tcBorders>
            <w:vAlign w:val="center"/>
          </w:tcPr>
          <w:p w14:paraId="3DB782B8" w14:textId="77777777" w:rsidR="00D8673A" w:rsidRDefault="00A93E58"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441E9141" w14:textId="77777777" w:rsidR="00D8673A" w:rsidRPr="00771D7A" w:rsidRDefault="00D8673A" w:rsidP="00B46D58">
            <w:pPr>
              <w:widowControl w:val="0"/>
              <w:jc w:val="center"/>
              <w:rPr>
                <w:rFonts w:ascii="GHEA Grapalat" w:hAnsi="GHEA Grapalat"/>
                <w:i/>
                <w:sz w:val="20"/>
                <w:szCs w:val="20"/>
              </w:rPr>
            </w:pPr>
            <w:r w:rsidRPr="00771D7A">
              <w:rPr>
                <w:rFonts w:ascii="GHEA Grapalat" w:hAnsi="GHEA Grapalat"/>
                <w:i/>
                <w:sz w:val="20"/>
                <w:szCs w:val="20"/>
              </w:rPr>
              <w:t>(совокупность себестоимости и прогнозируемой прибыли)</w:t>
            </w:r>
          </w:p>
          <w:p w14:paraId="63B73E3B" w14:textId="77777777" w:rsidR="00A93E58" w:rsidRPr="00D8673A" w:rsidRDefault="00A93E58" w:rsidP="00B46D58">
            <w:pPr>
              <w:widowControl w:val="0"/>
              <w:jc w:val="center"/>
              <w:rPr>
                <w:rFonts w:ascii="GHEA Grapalat" w:hAnsi="GHEA Grapalat"/>
                <w:b/>
                <w:sz w:val="20"/>
                <w:szCs w:val="20"/>
              </w:rPr>
            </w:pPr>
            <w:r w:rsidRPr="005744FC">
              <w:rPr>
                <w:rFonts w:ascii="GHEA Grapalat" w:hAnsi="GHEA Grapalat"/>
                <w:b/>
                <w:sz w:val="20"/>
                <w:szCs w:val="20"/>
              </w:rPr>
              <w:t xml:space="preserve"> /прописью и цифрами/</w:t>
            </w:r>
          </w:p>
        </w:tc>
        <w:tc>
          <w:tcPr>
            <w:tcW w:w="1843" w:type="dxa"/>
            <w:tcBorders>
              <w:top w:val="single" w:sz="4" w:space="0" w:color="auto"/>
              <w:left w:val="single" w:sz="4" w:space="0" w:color="auto"/>
              <w:right w:val="single" w:sz="4" w:space="0" w:color="auto"/>
            </w:tcBorders>
            <w:vAlign w:val="center"/>
          </w:tcPr>
          <w:p w14:paraId="07DB528D" w14:textId="77777777" w:rsidR="00A93E58" w:rsidRPr="005744FC" w:rsidRDefault="00A93E58"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8"/>
              <w:t>**</w:t>
            </w: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03FA9B08" w14:textId="77777777" w:rsidR="00A93E58" w:rsidRPr="005744FC" w:rsidRDefault="00A93E58"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401A3109" w14:textId="77777777" w:rsidR="00A93E58" w:rsidRPr="005744FC" w:rsidRDefault="00A93E58"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A93E58" w:rsidRPr="005744FC" w14:paraId="14029EE8" w14:textId="77777777" w:rsidTr="0012439C">
        <w:trPr>
          <w:jc w:val="center"/>
        </w:trPr>
        <w:tc>
          <w:tcPr>
            <w:tcW w:w="1018" w:type="dxa"/>
            <w:tcBorders>
              <w:top w:val="single" w:sz="4" w:space="0" w:color="auto"/>
              <w:left w:val="single" w:sz="4" w:space="0" w:color="auto"/>
              <w:bottom w:val="single" w:sz="4" w:space="0" w:color="auto"/>
              <w:right w:val="single" w:sz="4" w:space="0" w:color="auto"/>
            </w:tcBorders>
            <w:shd w:val="clear" w:color="auto" w:fill="99CCFF"/>
            <w:vAlign w:val="center"/>
          </w:tcPr>
          <w:p w14:paraId="45FBD329" w14:textId="77777777" w:rsidR="00A93E58" w:rsidRPr="005744FC" w:rsidRDefault="00A93E58"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8E0AAC0" w14:textId="77777777" w:rsidR="00A93E58" w:rsidRPr="005744FC" w:rsidRDefault="00A93E58"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14:paraId="0E03864F" w14:textId="77777777" w:rsidR="00A93E58" w:rsidRPr="005744FC" w:rsidRDefault="00A93E58"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38443029" w14:textId="77777777" w:rsidR="00A93E58" w:rsidRPr="005744FC" w:rsidRDefault="00A93E58" w:rsidP="00B46D58">
            <w:pPr>
              <w:widowControl w:val="0"/>
              <w:jc w:val="center"/>
              <w:rPr>
                <w:rFonts w:ascii="GHEA Grapalat" w:hAnsi="GHEA Grapalat"/>
                <w:i/>
                <w:sz w:val="20"/>
                <w:szCs w:val="20"/>
              </w:rPr>
            </w:pPr>
            <w:r>
              <w:rPr>
                <w:rFonts w:ascii="GHEA Grapalat" w:hAnsi="GHEA Grapalat"/>
                <w:b/>
                <w:i/>
                <w:sz w:val="20"/>
                <w:szCs w:val="20"/>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AF855DC" w14:textId="77777777" w:rsidR="00A93E58" w:rsidRPr="005744FC" w:rsidRDefault="00A93E58" w:rsidP="00A93E58">
            <w:pPr>
              <w:widowControl w:val="0"/>
              <w:jc w:val="center"/>
              <w:rPr>
                <w:rFonts w:ascii="GHEA Grapalat" w:hAnsi="GHEA Grapalat"/>
                <w:i/>
                <w:sz w:val="20"/>
                <w:szCs w:val="20"/>
              </w:rPr>
            </w:pPr>
            <w:r>
              <w:rPr>
                <w:rFonts w:ascii="GHEA Grapalat" w:hAnsi="GHEA Grapalat"/>
                <w:b/>
                <w:i/>
                <w:sz w:val="20"/>
                <w:szCs w:val="20"/>
              </w:rPr>
              <w:t>5</w:t>
            </w:r>
            <w:r w:rsidRPr="005744FC">
              <w:rPr>
                <w:rFonts w:ascii="GHEA Grapalat" w:hAnsi="GHEA Grapalat"/>
                <w:b/>
                <w:i/>
                <w:sz w:val="20"/>
                <w:szCs w:val="20"/>
              </w:rPr>
              <w:t>=3+4</w:t>
            </w:r>
          </w:p>
        </w:tc>
      </w:tr>
      <w:tr w:rsidR="0012439C" w:rsidRPr="005744FC" w14:paraId="2C29045C" w14:textId="77777777" w:rsidTr="0012439C">
        <w:trPr>
          <w:trHeight w:val="1130"/>
          <w:jc w:val="center"/>
        </w:trPr>
        <w:tc>
          <w:tcPr>
            <w:tcW w:w="1018" w:type="dxa"/>
            <w:tcBorders>
              <w:top w:val="single" w:sz="4" w:space="0" w:color="auto"/>
              <w:left w:val="single" w:sz="4" w:space="0" w:color="auto"/>
              <w:bottom w:val="single" w:sz="4" w:space="0" w:color="auto"/>
              <w:right w:val="single" w:sz="4" w:space="0" w:color="auto"/>
            </w:tcBorders>
            <w:vAlign w:val="center"/>
          </w:tcPr>
          <w:p w14:paraId="4396F6C8" w14:textId="77777777" w:rsidR="0012439C" w:rsidRPr="005744FC" w:rsidRDefault="0012439C" w:rsidP="0012439C">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118641F5" w14:textId="4DCB63A8" w:rsidR="0012439C" w:rsidRDefault="0012439C" w:rsidP="0012439C">
            <w:pPr>
              <w:jc w:val="center"/>
              <w:rPr>
                <w:rFonts w:ascii="GHEA Grapalat" w:hAnsi="GHEA Grapalat" w:cs="Calibri"/>
                <w:color w:val="000000"/>
                <w:sz w:val="20"/>
                <w:szCs w:val="20"/>
              </w:rPr>
            </w:pPr>
          </w:p>
        </w:tc>
        <w:tc>
          <w:tcPr>
            <w:tcW w:w="2126" w:type="dxa"/>
            <w:tcBorders>
              <w:top w:val="single" w:sz="4" w:space="0" w:color="auto"/>
              <w:left w:val="single" w:sz="4" w:space="0" w:color="auto"/>
              <w:bottom w:val="single" w:sz="4" w:space="0" w:color="auto"/>
              <w:right w:val="single" w:sz="4" w:space="0" w:color="auto"/>
            </w:tcBorders>
          </w:tcPr>
          <w:p w14:paraId="669D0BAC" w14:textId="77777777" w:rsidR="0012439C" w:rsidRPr="005744FC" w:rsidRDefault="0012439C" w:rsidP="0012439C">
            <w:pPr>
              <w:widowControl w:val="0"/>
              <w:jc w:val="center"/>
              <w:rPr>
                <w:rFonts w:ascii="GHEA Grapalat" w:hAnsi="GHEA Grapalat"/>
                <w:sz w:val="20"/>
                <w:szCs w:val="20"/>
              </w:rPr>
            </w:pPr>
          </w:p>
        </w:tc>
        <w:tc>
          <w:tcPr>
            <w:tcW w:w="1843" w:type="dxa"/>
            <w:tcBorders>
              <w:top w:val="single" w:sz="4" w:space="0" w:color="auto"/>
              <w:left w:val="single" w:sz="4" w:space="0" w:color="auto"/>
              <w:bottom w:val="single" w:sz="4" w:space="0" w:color="auto"/>
              <w:right w:val="single" w:sz="4" w:space="0" w:color="auto"/>
            </w:tcBorders>
          </w:tcPr>
          <w:p w14:paraId="31D5C41D" w14:textId="77777777" w:rsidR="0012439C" w:rsidRPr="005744FC" w:rsidRDefault="0012439C" w:rsidP="0012439C">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0D16553" w14:textId="77777777" w:rsidR="0012439C" w:rsidRPr="005744FC" w:rsidRDefault="0012439C" w:rsidP="0012439C">
            <w:pPr>
              <w:widowControl w:val="0"/>
              <w:jc w:val="center"/>
              <w:rPr>
                <w:rFonts w:ascii="GHEA Grapalat" w:hAnsi="GHEA Grapalat"/>
                <w:sz w:val="20"/>
                <w:szCs w:val="20"/>
              </w:rPr>
            </w:pPr>
          </w:p>
        </w:tc>
      </w:tr>
      <w:tr w:rsidR="00607964" w:rsidRPr="005744FC" w14:paraId="2856D29D" w14:textId="77777777" w:rsidTr="0012439C">
        <w:trPr>
          <w:trHeight w:val="1130"/>
          <w:jc w:val="center"/>
        </w:trPr>
        <w:tc>
          <w:tcPr>
            <w:tcW w:w="1018" w:type="dxa"/>
            <w:tcBorders>
              <w:top w:val="single" w:sz="4" w:space="0" w:color="auto"/>
              <w:left w:val="single" w:sz="4" w:space="0" w:color="auto"/>
              <w:bottom w:val="single" w:sz="4" w:space="0" w:color="auto"/>
              <w:right w:val="single" w:sz="4" w:space="0" w:color="auto"/>
            </w:tcBorders>
            <w:vAlign w:val="center"/>
          </w:tcPr>
          <w:p w14:paraId="19A6561A" w14:textId="01F9A622" w:rsidR="00607964" w:rsidRPr="00607964" w:rsidRDefault="00607964" w:rsidP="0012439C">
            <w:pPr>
              <w:widowControl w:val="0"/>
              <w:jc w:val="center"/>
              <w:rPr>
                <w:rFonts w:ascii="GHEA Grapalat" w:hAnsi="GHEA Grapalat"/>
                <w:b/>
                <w:sz w:val="20"/>
                <w:szCs w:val="20"/>
                <w:lang w:val="hy-AM"/>
              </w:rPr>
            </w:pPr>
            <w:r>
              <w:rPr>
                <w:rFonts w:ascii="GHEA Grapalat" w:hAnsi="GHEA Grapalat"/>
                <w:b/>
                <w:sz w:val="20"/>
                <w:szCs w:val="20"/>
                <w:lang w:val="hy-AM"/>
              </w:rPr>
              <w:t>2</w:t>
            </w:r>
          </w:p>
        </w:tc>
        <w:tc>
          <w:tcPr>
            <w:tcW w:w="1701" w:type="dxa"/>
            <w:tcBorders>
              <w:top w:val="single" w:sz="4" w:space="0" w:color="auto"/>
              <w:left w:val="single" w:sz="4" w:space="0" w:color="auto"/>
              <w:bottom w:val="single" w:sz="4" w:space="0" w:color="auto"/>
              <w:right w:val="single" w:sz="4" w:space="0" w:color="auto"/>
            </w:tcBorders>
            <w:vAlign w:val="center"/>
          </w:tcPr>
          <w:p w14:paraId="1D41E5FC" w14:textId="77777777" w:rsidR="00607964" w:rsidRDefault="00607964" w:rsidP="0012439C">
            <w:pPr>
              <w:jc w:val="center"/>
              <w:rPr>
                <w:rFonts w:ascii="GHEA Grapalat" w:hAnsi="GHEA Grapalat" w:cs="Calibri"/>
                <w:color w:val="000000"/>
                <w:sz w:val="20"/>
                <w:szCs w:val="20"/>
              </w:rPr>
            </w:pPr>
          </w:p>
        </w:tc>
        <w:tc>
          <w:tcPr>
            <w:tcW w:w="2126" w:type="dxa"/>
            <w:tcBorders>
              <w:top w:val="single" w:sz="4" w:space="0" w:color="auto"/>
              <w:left w:val="single" w:sz="4" w:space="0" w:color="auto"/>
              <w:bottom w:val="single" w:sz="4" w:space="0" w:color="auto"/>
              <w:right w:val="single" w:sz="4" w:space="0" w:color="auto"/>
            </w:tcBorders>
          </w:tcPr>
          <w:p w14:paraId="0420B36A" w14:textId="77777777" w:rsidR="00607964" w:rsidRPr="005744FC" w:rsidRDefault="00607964" w:rsidP="0012439C">
            <w:pPr>
              <w:widowControl w:val="0"/>
              <w:jc w:val="center"/>
              <w:rPr>
                <w:rFonts w:ascii="GHEA Grapalat" w:hAnsi="GHEA Grapalat"/>
                <w:sz w:val="20"/>
                <w:szCs w:val="20"/>
              </w:rPr>
            </w:pPr>
          </w:p>
        </w:tc>
        <w:tc>
          <w:tcPr>
            <w:tcW w:w="1843" w:type="dxa"/>
            <w:tcBorders>
              <w:top w:val="single" w:sz="4" w:space="0" w:color="auto"/>
              <w:left w:val="single" w:sz="4" w:space="0" w:color="auto"/>
              <w:bottom w:val="single" w:sz="4" w:space="0" w:color="auto"/>
              <w:right w:val="single" w:sz="4" w:space="0" w:color="auto"/>
            </w:tcBorders>
          </w:tcPr>
          <w:p w14:paraId="758FAC31" w14:textId="77777777" w:rsidR="00607964" w:rsidRPr="005744FC" w:rsidRDefault="00607964" w:rsidP="0012439C">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3CDC6F8" w14:textId="77777777" w:rsidR="00607964" w:rsidRPr="005744FC" w:rsidRDefault="00607964" w:rsidP="0012439C">
            <w:pPr>
              <w:widowControl w:val="0"/>
              <w:jc w:val="center"/>
              <w:rPr>
                <w:rFonts w:ascii="GHEA Grapalat" w:hAnsi="GHEA Grapalat"/>
                <w:sz w:val="20"/>
                <w:szCs w:val="20"/>
              </w:rPr>
            </w:pPr>
          </w:p>
        </w:tc>
      </w:tr>
      <w:tr w:rsidR="00607964" w:rsidRPr="005744FC" w14:paraId="333B38AA" w14:textId="77777777" w:rsidTr="0012439C">
        <w:trPr>
          <w:trHeight w:val="1130"/>
          <w:jc w:val="center"/>
        </w:trPr>
        <w:tc>
          <w:tcPr>
            <w:tcW w:w="1018" w:type="dxa"/>
            <w:tcBorders>
              <w:top w:val="single" w:sz="4" w:space="0" w:color="auto"/>
              <w:left w:val="single" w:sz="4" w:space="0" w:color="auto"/>
              <w:bottom w:val="single" w:sz="4" w:space="0" w:color="auto"/>
              <w:right w:val="single" w:sz="4" w:space="0" w:color="auto"/>
            </w:tcBorders>
            <w:vAlign w:val="center"/>
          </w:tcPr>
          <w:p w14:paraId="6E2C1805" w14:textId="616707B1" w:rsidR="00607964" w:rsidRPr="00607964" w:rsidRDefault="00607964" w:rsidP="0012439C">
            <w:pPr>
              <w:widowControl w:val="0"/>
              <w:jc w:val="center"/>
              <w:rPr>
                <w:rFonts w:ascii="GHEA Grapalat" w:hAnsi="GHEA Grapalat"/>
                <w:b/>
                <w:sz w:val="20"/>
                <w:szCs w:val="20"/>
                <w:lang w:val="hy-AM"/>
              </w:rPr>
            </w:pPr>
            <w:r>
              <w:rPr>
                <w:rFonts w:ascii="GHEA Grapalat" w:hAnsi="GHEA Grapalat"/>
                <w:b/>
                <w:sz w:val="20"/>
                <w:szCs w:val="20"/>
                <w:lang w:val="hy-AM"/>
              </w:rPr>
              <w:t>3</w:t>
            </w:r>
          </w:p>
        </w:tc>
        <w:tc>
          <w:tcPr>
            <w:tcW w:w="1701" w:type="dxa"/>
            <w:tcBorders>
              <w:top w:val="single" w:sz="4" w:space="0" w:color="auto"/>
              <w:left w:val="single" w:sz="4" w:space="0" w:color="auto"/>
              <w:bottom w:val="single" w:sz="4" w:space="0" w:color="auto"/>
              <w:right w:val="single" w:sz="4" w:space="0" w:color="auto"/>
            </w:tcBorders>
            <w:vAlign w:val="center"/>
          </w:tcPr>
          <w:p w14:paraId="2CA26D3B" w14:textId="77777777" w:rsidR="00607964" w:rsidRDefault="00607964" w:rsidP="0012439C">
            <w:pPr>
              <w:jc w:val="center"/>
              <w:rPr>
                <w:rFonts w:ascii="GHEA Grapalat" w:hAnsi="GHEA Grapalat" w:cs="Calibri"/>
                <w:color w:val="000000"/>
                <w:sz w:val="20"/>
                <w:szCs w:val="20"/>
              </w:rPr>
            </w:pPr>
          </w:p>
        </w:tc>
        <w:tc>
          <w:tcPr>
            <w:tcW w:w="2126" w:type="dxa"/>
            <w:tcBorders>
              <w:top w:val="single" w:sz="4" w:space="0" w:color="auto"/>
              <w:left w:val="single" w:sz="4" w:space="0" w:color="auto"/>
              <w:bottom w:val="single" w:sz="4" w:space="0" w:color="auto"/>
              <w:right w:val="single" w:sz="4" w:space="0" w:color="auto"/>
            </w:tcBorders>
          </w:tcPr>
          <w:p w14:paraId="6E453C2F" w14:textId="77777777" w:rsidR="00607964" w:rsidRPr="005744FC" w:rsidRDefault="00607964" w:rsidP="0012439C">
            <w:pPr>
              <w:widowControl w:val="0"/>
              <w:jc w:val="center"/>
              <w:rPr>
                <w:rFonts w:ascii="GHEA Grapalat" w:hAnsi="GHEA Grapalat"/>
                <w:sz w:val="20"/>
                <w:szCs w:val="20"/>
              </w:rPr>
            </w:pPr>
          </w:p>
        </w:tc>
        <w:tc>
          <w:tcPr>
            <w:tcW w:w="1843" w:type="dxa"/>
            <w:tcBorders>
              <w:top w:val="single" w:sz="4" w:space="0" w:color="auto"/>
              <w:left w:val="single" w:sz="4" w:space="0" w:color="auto"/>
              <w:bottom w:val="single" w:sz="4" w:space="0" w:color="auto"/>
              <w:right w:val="single" w:sz="4" w:space="0" w:color="auto"/>
            </w:tcBorders>
          </w:tcPr>
          <w:p w14:paraId="7122C96A" w14:textId="77777777" w:rsidR="00607964" w:rsidRPr="005744FC" w:rsidRDefault="00607964" w:rsidP="0012439C">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5E95C88A" w14:textId="77777777" w:rsidR="00607964" w:rsidRPr="005744FC" w:rsidRDefault="00607964" w:rsidP="0012439C">
            <w:pPr>
              <w:widowControl w:val="0"/>
              <w:jc w:val="center"/>
              <w:rPr>
                <w:rFonts w:ascii="GHEA Grapalat" w:hAnsi="GHEA Grapalat"/>
                <w:sz w:val="20"/>
                <w:szCs w:val="20"/>
              </w:rPr>
            </w:pPr>
          </w:p>
        </w:tc>
      </w:tr>
      <w:tr w:rsidR="0090402C" w:rsidRPr="005744FC" w14:paraId="4F2B1BAF" w14:textId="77777777" w:rsidTr="0012439C">
        <w:trPr>
          <w:trHeight w:val="1130"/>
          <w:jc w:val="center"/>
        </w:trPr>
        <w:tc>
          <w:tcPr>
            <w:tcW w:w="1018" w:type="dxa"/>
            <w:tcBorders>
              <w:top w:val="single" w:sz="4" w:space="0" w:color="auto"/>
              <w:left w:val="single" w:sz="4" w:space="0" w:color="auto"/>
              <w:bottom w:val="single" w:sz="4" w:space="0" w:color="auto"/>
              <w:right w:val="single" w:sz="4" w:space="0" w:color="auto"/>
            </w:tcBorders>
            <w:vAlign w:val="center"/>
          </w:tcPr>
          <w:p w14:paraId="6359D4EC" w14:textId="43D1F54C" w:rsidR="0090402C" w:rsidRPr="0090402C" w:rsidRDefault="0090402C" w:rsidP="0012439C">
            <w:pPr>
              <w:widowControl w:val="0"/>
              <w:jc w:val="center"/>
              <w:rPr>
                <w:rFonts w:ascii="GHEA Grapalat" w:hAnsi="GHEA Grapalat"/>
                <w:b/>
                <w:sz w:val="20"/>
                <w:szCs w:val="20"/>
              </w:rPr>
            </w:pPr>
            <w:r>
              <w:rPr>
                <w:rFonts w:ascii="GHEA Grapalat" w:hAnsi="GHEA Grapalat"/>
                <w:b/>
                <w:sz w:val="20"/>
                <w:szCs w:val="20"/>
              </w:rPr>
              <w:t>4</w:t>
            </w:r>
          </w:p>
        </w:tc>
        <w:tc>
          <w:tcPr>
            <w:tcW w:w="1701" w:type="dxa"/>
            <w:tcBorders>
              <w:top w:val="single" w:sz="4" w:space="0" w:color="auto"/>
              <w:left w:val="single" w:sz="4" w:space="0" w:color="auto"/>
              <w:bottom w:val="single" w:sz="4" w:space="0" w:color="auto"/>
              <w:right w:val="single" w:sz="4" w:space="0" w:color="auto"/>
            </w:tcBorders>
            <w:vAlign w:val="center"/>
          </w:tcPr>
          <w:p w14:paraId="084A4D09" w14:textId="77777777" w:rsidR="0090402C" w:rsidRDefault="0090402C" w:rsidP="0012439C">
            <w:pPr>
              <w:jc w:val="center"/>
              <w:rPr>
                <w:rFonts w:ascii="GHEA Grapalat" w:hAnsi="GHEA Grapalat" w:cs="Calibri"/>
                <w:color w:val="000000"/>
                <w:sz w:val="20"/>
                <w:szCs w:val="20"/>
              </w:rPr>
            </w:pPr>
          </w:p>
        </w:tc>
        <w:tc>
          <w:tcPr>
            <w:tcW w:w="2126" w:type="dxa"/>
            <w:tcBorders>
              <w:top w:val="single" w:sz="4" w:space="0" w:color="auto"/>
              <w:left w:val="single" w:sz="4" w:space="0" w:color="auto"/>
              <w:bottom w:val="single" w:sz="4" w:space="0" w:color="auto"/>
              <w:right w:val="single" w:sz="4" w:space="0" w:color="auto"/>
            </w:tcBorders>
          </w:tcPr>
          <w:p w14:paraId="257A09F1" w14:textId="77777777" w:rsidR="0090402C" w:rsidRPr="005744FC" w:rsidRDefault="0090402C" w:rsidP="0012439C">
            <w:pPr>
              <w:widowControl w:val="0"/>
              <w:jc w:val="center"/>
              <w:rPr>
                <w:rFonts w:ascii="GHEA Grapalat" w:hAnsi="GHEA Grapalat"/>
                <w:sz w:val="20"/>
                <w:szCs w:val="20"/>
              </w:rPr>
            </w:pPr>
          </w:p>
        </w:tc>
        <w:tc>
          <w:tcPr>
            <w:tcW w:w="1843" w:type="dxa"/>
            <w:tcBorders>
              <w:top w:val="single" w:sz="4" w:space="0" w:color="auto"/>
              <w:left w:val="single" w:sz="4" w:space="0" w:color="auto"/>
              <w:bottom w:val="single" w:sz="4" w:space="0" w:color="auto"/>
              <w:right w:val="single" w:sz="4" w:space="0" w:color="auto"/>
            </w:tcBorders>
          </w:tcPr>
          <w:p w14:paraId="55DC3AD1" w14:textId="77777777" w:rsidR="0090402C" w:rsidRPr="005744FC" w:rsidRDefault="0090402C" w:rsidP="0012439C">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CC93CB6" w14:textId="77777777" w:rsidR="0090402C" w:rsidRPr="005744FC" w:rsidRDefault="0090402C" w:rsidP="0012439C">
            <w:pPr>
              <w:widowControl w:val="0"/>
              <w:jc w:val="center"/>
              <w:rPr>
                <w:rFonts w:ascii="GHEA Grapalat" w:hAnsi="GHEA Grapalat"/>
                <w:sz w:val="20"/>
                <w:szCs w:val="20"/>
              </w:rPr>
            </w:pPr>
          </w:p>
        </w:tc>
      </w:tr>
      <w:tr w:rsidR="0090402C" w:rsidRPr="005744FC" w14:paraId="515B96C7" w14:textId="77777777" w:rsidTr="0012439C">
        <w:trPr>
          <w:trHeight w:val="1130"/>
          <w:jc w:val="center"/>
        </w:trPr>
        <w:tc>
          <w:tcPr>
            <w:tcW w:w="1018" w:type="dxa"/>
            <w:tcBorders>
              <w:top w:val="single" w:sz="4" w:space="0" w:color="auto"/>
              <w:left w:val="single" w:sz="4" w:space="0" w:color="auto"/>
              <w:bottom w:val="single" w:sz="4" w:space="0" w:color="auto"/>
              <w:right w:val="single" w:sz="4" w:space="0" w:color="auto"/>
            </w:tcBorders>
            <w:vAlign w:val="center"/>
          </w:tcPr>
          <w:p w14:paraId="14CA4B65" w14:textId="41B42796" w:rsidR="0090402C" w:rsidRDefault="0090402C" w:rsidP="0012439C">
            <w:pPr>
              <w:widowControl w:val="0"/>
              <w:jc w:val="center"/>
              <w:rPr>
                <w:rFonts w:ascii="GHEA Grapalat" w:hAnsi="GHEA Grapalat"/>
                <w:b/>
                <w:sz w:val="20"/>
                <w:szCs w:val="20"/>
              </w:rPr>
            </w:pPr>
            <w:r>
              <w:rPr>
                <w:rFonts w:ascii="GHEA Grapalat" w:hAnsi="GHEA Grapalat"/>
                <w:b/>
                <w:sz w:val="20"/>
                <w:szCs w:val="20"/>
              </w:rPr>
              <w:t>5</w:t>
            </w:r>
          </w:p>
        </w:tc>
        <w:tc>
          <w:tcPr>
            <w:tcW w:w="1701" w:type="dxa"/>
            <w:tcBorders>
              <w:top w:val="single" w:sz="4" w:space="0" w:color="auto"/>
              <w:left w:val="single" w:sz="4" w:space="0" w:color="auto"/>
              <w:bottom w:val="single" w:sz="4" w:space="0" w:color="auto"/>
              <w:right w:val="single" w:sz="4" w:space="0" w:color="auto"/>
            </w:tcBorders>
            <w:vAlign w:val="center"/>
          </w:tcPr>
          <w:p w14:paraId="2FBB189D" w14:textId="77777777" w:rsidR="0090402C" w:rsidRDefault="0090402C" w:rsidP="0012439C">
            <w:pPr>
              <w:jc w:val="center"/>
              <w:rPr>
                <w:rFonts w:ascii="GHEA Grapalat" w:hAnsi="GHEA Grapalat" w:cs="Calibri"/>
                <w:color w:val="000000"/>
                <w:sz w:val="20"/>
                <w:szCs w:val="20"/>
              </w:rPr>
            </w:pPr>
          </w:p>
        </w:tc>
        <w:tc>
          <w:tcPr>
            <w:tcW w:w="2126" w:type="dxa"/>
            <w:tcBorders>
              <w:top w:val="single" w:sz="4" w:space="0" w:color="auto"/>
              <w:left w:val="single" w:sz="4" w:space="0" w:color="auto"/>
              <w:bottom w:val="single" w:sz="4" w:space="0" w:color="auto"/>
              <w:right w:val="single" w:sz="4" w:space="0" w:color="auto"/>
            </w:tcBorders>
          </w:tcPr>
          <w:p w14:paraId="37AC1E58" w14:textId="77777777" w:rsidR="0090402C" w:rsidRPr="005744FC" w:rsidRDefault="0090402C" w:rsidP="0012439C">
            <w:pPr>
              <w:widowControl w:val="0"/>
              <w:jc w:val="center"/>
              <w:rPr>
                <w:rFonts w:ascii="GHEA Grapalat" w:hAnsi="GHEA Grapalat"/>
                <w:sz w:val="20"/>
                <w:szCs w:val="20"/>
              </w:rPr>
            </w:pPr>
          </w:p>
        </w:tc>
        <w:tc>
          <w:tcPr>
            <w:tcW w:w="1843" w:type="dxa"/>
            <w:tcBorders>
              <w:top w:val="single" w:sz="4" w:space="0" w:color="auto"/>
              <w:left w:val="single" w:sz="4" w:space="0" w:color="auto"/>
              <w:bottom w:val="single" w:sz="4" w:space="0" w:color="auto"/>
              <w:right w:val="single" w:sz="4" w:space="0" w:color="auto"/>
            </w:tcBorders>
          </w:tcPr>
          <w:p w14:paraId="6114F19B" w14:textId="77777777" w:rsidR="0090402C" w:rsidRPr="005744FC" w:rsidRDefault="0090402C" w:rsidP="0012439C">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B85A6C4" w14:textId="77777777" w:rsidR="0090402C" w:rsidRPr="005744FC" w:rsidRDefault="0090402C" w:rsidP="0012439C">
            <w:pPr>
              <w:widowControl w:val="0"/>
              <w:jc w:val="center"/>
              <w:rPr>
                <w:rFonts w:ascii="GHEA Grapalat" w:hAnsi="GHEA Grapalat"/>
                <w:sz w:val="20"/>
                <w:szCs w:val="20"/>
              </w:rPr>
            </w:pPr>
          </w:p>
        </w:tc>
      </w:tr>
    </w:tbl>
    <w:p w14:paraId="3C9903C8" w14:textId="77777777" w:rsidR="0058652A" w:rsidRDefault="0058652A" w:rsidP="00B46D58">
      <w:pPr>
        <w:widowControl w:val="0"/>
        <w:tabs>
          <w:tab w:val="left" w:pos="6804"/>
        </w:tabs>
        <w:jc w:val="center"/>
        <w:rPr>
          <w:rFonts w:ascii="GHEA Grapalat" w:hAnsi="GHEA Grapalat"/>
        </w:rPr>
      </w:pPr>
    </w:p>
    <w:p w14:paraId="5532D8A3" w14:textId="77777777" w:rsidR="0058652A" w:rsidRDefault="0058652A" w:rsidP="00B46D58">
      <w:pPr>
        <w:widowControl w:val="0"/>
        <w:tabs>
          <w:tab w:val="left" w:pos="6804"/>
        </w:tabs>
        <w:jc w:val="center"/>
        <w:rPr>
          <w:rFonts w:ascii="GHEA Grapalat" w:hAnsi="GHEA Grapalat"/>
        </w:rPr>
      </w:pPr>
    </w:p>
    <w:p w14:paraId="1AADBBE9"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60E9331"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48318575" w14:textId="77777777" w:rsidR="00DC619D" w:rsidRPr="00D3436F" w:rsidRDefault="00DC619D" w:rsidP="00B46D58">
      <w:pPr>
        <w:widowControl w:val="0"/>
        <w:spacing w:after="160"/>
        <w:jc w:val="both"/>
        <w:rPr>
          <w:rFonts w:ascii="GHEA Grapalat" w:hAnsi="GHEA Grapalat"/>
          <w:lang w:val="es-ES"/>
        </w:rPr>
      </w:pPr>
    </w:p>
    <w:p w14:paraId="2ED9BE5C"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726895A0" w14:textId="77777777" w:rsidR="00B217BB" w:rsidRDefault="00B217BB" w:rsidP="00B46D58">
      <w:pPr>
        <w:rPr>
          <w:rFonts w:ascii="GHEA Grapalat" w:hAnsi="GHEA Grapalat"/>
          <w:b/>
        </w:rPr>
      </w:pPr>
      <w:r>
        <w:rPr>
          <w:rFonts w:ascii="GHEA Grapalat" w:hAnsi="GHEA Grapalat"/>
          <w:b/>
        </w:rPr>
        <w:br w:type="page"/>
      </w:r>
    </w:p>
    <w:p w14:paraId="314122E5" w14:textId="77777777" w:rsidR="004862F8" w:rsidRPr="005F0617" w:rsidRDefault="004862F8" w:rsidP="004862F8">
      <w:pPr>
        <w:widowControl w:val="0"/>
        <w:jc w:val="right"/>
        <w:rPr>
          <w:rFonts w:ascii="GHEA Grapalat" w:hAnsi="GHEA Grapalat" w:cs="GHEA Grapalat"/>
          <w:i/>
        </w:rPr>
      </w:pPr>
      <w:r w:rsidRPr="005F0617">
        <w:rPr>
          <w:rFonts w:ascii="GHEA Grapalat" w:hAnsi="GHEA Grapalat"/>
          <w:i/>
        </w:rPr>
        <w:lastRenderedPageBreak/>
        <w:t>Приложение № 4.2</w:t>
      </w:r>
    </w:p>
    <w:p w14:paraId="2AE48A21" w14:textId="35CE5CCC" w:rsidR="004862F8" w:rsidRPr="005F0617" w:rsidRDefault="004862F8" w:rsidP="004862F8">
      <w:pPr>
        <w:widowControl w:val="0"/>
        <w:jc w:val="right"/>
        <w:rPr>
          <w:rFonts w:ascii="GHEA Grapalat" w:hAnsi="GHEA Grapalat" w:cs="GHEA Grapalat"/>
          <w:i/>
        </w:rPr>
      </w:pPr>
      <w:r w:rsidRPr="005F0617">
        <w:rPr>
          <w:rFonts w:ascii="GHEA Grapalat" w:hAnsi="GHEA Grapalat"/>
          <w:i/>
        </w:rPr>
        <w:t xml:space="preserve">к Приглашению на </w:t>
      </w:r>
      <w:r w:rsidR="00DE3292">
        <w:rPr>
          <w:rFonts w:ascii="GHEA Grapalat" w:hAnsi="GHEA Grapalat"/>
          <w:i/>
        </w:rPr>
        <w:t>запрос котировок</w:t>
      </w:r>
      <w:r>
        <w:rPr>
          <w:rFonts w:ascii="GHEA Grapalat" w:hAnsi="GHEA Grapalat"/>
          <w:i/>
        </w:rPr>
        <w:t xml:space="preserve"> </w:t>
      </w:r>
      <w:r w:rsidRPr="005F0617">
        <w:rPr>
          <w:rFonts w:ascii="GHEA Grapalat" w:hAnsi="GHEA Grapalat" w:cs="GHEA Grapalat"/>
          <w:i/>
        </w:rPr>
        <w:br/>
      </w:r>
      <w:r w:rsidRPr="005F0617">
        <w:rPr>
          <w:rFonts w:ascii="GHEA Grapalat" w:hAnsi="GHEA Grapalat"/>
          <w:i/>
        </w:rPr>
        <w:t xml:space="preserve">под кодом </w:t>
      </w:r>
      <w:r w:rsidR="00607964">
        <w:rPr>
          <w:rFonts w:ascii="GHEA Grapalat" w:hAnsi="GHEA Grapalat"/>
          <w:i/>
        </w:rPr>
        <w:t>ԵՔ-ԳՀԱՊՁԲ-2</w:t>
      </w:r>
      <w:r w:rsidR="004369BF">
        <w:rPr>
          <w:rFonts w:ascii="GHEA Grapalat" w:hAnsi="GHEA Grapalat"/>
          <w:i/>
        </w:rPr>
        <w:t>6</w:t>
      </w:r>
      <w:r w:rsidR="00607964">
        <w:rPr>
          <w:rFonts w:ascii="GHEA Grapalat" w:hAnsi="GHEA Grapalat"/>
          <w:i/>
        </w:rPr>
        <w:t>/</w:t>
      </w:r>
      <w:r w:rsidR="004369BF">
        <w:rPr>
          <w:rFonts w:ascii="GHEA Grapalat" w:hAnsi="GHEA Grapalat"/>
          <w:i/>
        </w:rPr>
        <w:t>3</w:t>
      </w:r>
      <w:r w:rsidRPr="005F0617">
        <w:rPr>
          <w:rStyle w:val="FootnoteReference"/>
          <w:rFonts w:ascii="GHEA Grapalat" w:hAnsi="GHEA Grapalat"/>
          <w:i/>
        </w:rPr>
        <w:footnoteReference w:customMarkFollows="1" w:id="9"/>
        <w:t>*</w:t>
      </w:r>
    </w:p>
    <w:p w14:paraId="1C93CCC9" w14:textId="77777777" w:rsidR="003D2FE2" w:rsidRPr="00B138F3" w:rsidRDefault="003D2FE2" w:rsidP="003D2FE2">
      <w:pPr>
        <w:widowControl w:val="0"/>
        <w:spacing w:after="160"/>
        <w:jc w:val="center"/>
        <w:rPr>
          <w:rFonts w:ascii="GHEA Grapalat" w:hAnsi="GHEA Grapalat"/>
          <w:b/>
          <w:sz w:val="22"/>
          <w:szCs w:val="22"/>
        </w:rPr>
      </w:pPr>
    </w:p>
    <w:p w14:paraId="6D2408B8"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1A6F628C"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36E59088" w14:textId="77777777" w:rsidTr="00B932B8">
        <w:tc>
          <w:tcPr>
            <w:tcW w:w="4786" w:type="dxa"/>
          </w:tcPr>
          <w:p w14:paraId="3E245752"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1336C30D"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0"/>
              <w:t>**</w:t>
            </w:r>
          </w:p>
        </w:tc>
      </w:tr>
    </w:tbl>
    <w:p w14:paraId="1FE67DD6" w14:textId="77777777" w:rsidR="003D2FE2" w:rsidRPr="00B138F3" w:rsidRDefault="003D2FE2" w:rsidP="003D2FE2">
      <w:pPr>
        <w:widowControl w:val="0"/>
        <w:spacing w:after="160"/>
        <w:rPr>
          <w:rFonts w:ascii="GHEA Grapalat" w:hAnsi="GHEA Grapalat" w:cs="GHEA Grapalat"/>
          <w:b/>
          <w:sz w:val="22"/>
          <w:szCs w:val="22"/>
        </w:rPr>
      </w:pPr>
    </w:p>
    <w:p w14:paraId="687638B5"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1A6A59EA"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7D081788"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3A7BBF15"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385E5A14"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6B275C1"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575C2156"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0477D13D"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03A2C158"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15DFF894" w14:textId="7777777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4C5014AA"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3735A1DD"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1F8F688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5BAA340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B9AA55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6C6E32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770577D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27D2FB5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4015E9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395EDB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49CC734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436FF5D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936FAA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0D3B497E"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367F124F"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120FF9">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43EE28A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229990B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7851895B"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tbl>
      <w:tblPr>
        <w:tblpPr w:leftFromText="180" w:rightFromText="180" w:vertAnchor="page" w:horzAnchor="margin" w:tblpXSpec="center" w:tblpY="2139"/>
        <w:tblW w:w="10980" w:type="dxa"/>
        <w:tblLook w:val="0000" w:firstRow="0" w:lastRow="0" w:firstColumn="0" w:lastColumn="0" w:noHBand="0" w:noVBand="0"/>
      </w:tblPr>
      <w:tblGrid>
        <w:gridCol w:w="5616"/>
        <w:gridCol w:w="5364"/>
      </w:tblGrid>
      <w:tr w:rsidR="00D671EF" w:rsidRPr="00B138F3" w14:paraId="45768E3F" w14:textId="77777777" w:rsidTr="00D671E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0F4FD5" w14:textId="77777777" w:rsidR="00D671EF" w:rsidRPr="00B138F3" w:rsidRDefault="00D671EF" w:rsidP="00D671EF">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D671EF" w:rsidRPr="00B138F3" w14:paraId="4542C491" w14:textId="77777777" w:rsidTr="00D671E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3BE811" w14:textId="77777777" w:rsidR="00D671EF" w:rsidRPr="00B138F3" w:rsidRDefault="00D671EF" w:rsidP="00D671EF">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D671EF" w:rsidRPr="00B138F3" w14:paraId="036EA31C" w14:textId="77777777" w:rsidTr="00D671E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7BDA33" w14:textId="77777777" w:rsidR="00D671EF" w:rsidRPr="00B138F3" w:rsidRDefault="00D671EF" w:rsidP="00D671EF">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D671EF" w:rsidRPr="00B138F3" w14:paraId="6D653607" w14:textId="77777777" w:rsidTr="00D671E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40EB6" w14:textId="77777777" w:rsidR="00D671EF" w:rsidRPr="00B138F3" w:rsidRDefault="00D671EF" w:rsidP="00D671EF">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D671EF" w:rsidRPr="00B138F3" w14:paraId="6C333533" w14:textId="77777777" w:rsidTr="00D671E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D6A98B" w14:textId="77777777" w:rsidR="00D671EF" w:rsidRPr="00B138F3" w:rsidRDefault="00D671EF" w:rsidP="00D671EF">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D671EF" w:rsidRPr="00B138F3" w14:paraId="4EB23020" w14:textId="77777777" w:rsidTr="00D671E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8CE176" w14:textId="77777777" w:rsidR="00D671EF" w:rsidRPr="00B138F3" w:rsidRDefault="00D671EF" w:rsidP="00D671EF">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D671EF" w:rsidRPr="00B138F3" w14:paraId="3917C87A" w14:textId="77777777" w:rsidTr="00D671E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ED27AC" w14:textId="77777777" w:rsidR="00D671EF" w:rsidRPr="00B138F3" w:rsidRDefault="00D671EF" w:rsidP="00D671EF">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D671EF" w:rsidRPr="00B138F3" w14:paraId="2E18C033" w14:textId="77777777" w:rsidTr="00D671E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72C5BD" w14:textId="77777777" w:rsidR="00D671EF" w:rsidRPr="00B138F3" w:rsidRDefault="00D671EF" w:rsidP="00D671EF">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671EF" w:rsidRPr="00B138F3" w14:paraId="2F8FBA70" w14:textId="77777777" w:rsidTr="00D671E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922485" w14:textId="77777777" w:rsidR="00D671EF" w:rsidRPr="00D671EF" w:rsidRDefault="00D671EF" w:rsidP="00D671EF">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D671EF">
              <w:rPr>
                <w:rFonts w:ascii="GHEA Grapalat" w:hAnsi="GHEA Grapalat"/>
              </w:rPr>
              <w:t xml:space="preserve"> </w:t>
            </w:r>
            <w:r w:rsidRPr="000E4214">
              <w:rPr>
                <w:rFonts w:ascii="GHEA Grapalat" w:hAnsi="GHEA Grapalat"/>
              </w:rPr>
              <w:t xml:space="preserve"> </w:t>
            </w:r>
            <w:r w:rsidRPr="00206493">
              <w:rPr>
                <w:rFonts w:ascii="GHEA Grapalat" w:hAnsi="GHEA Grapalat"/>
                <w:b/>
              </w:rPr>
              <w:t>Мерия г. Ереван</w:t>
            </w:r>
          </w:p>
        </w:tc>
      </w:tr>
      <w:tr w:rsidR="00D671EF" w:rsidRPr="00B138F3" w14:paraId="1563CD7C" w14:textId="77777777" w:rsidTr="00D671E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F03667" w14:textId="77777777" w:rsidR="00D671EF" w:rsidRPr="00B138F3" w:rsidRDefault="00D671EF" w:rsidP="00D671EF">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D671EF" w:rsidRPr="00B138F3" w14:paraId="08A08F4F" w14:textId="77777777" w:rsidTr="00D671E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CECD23" w14:textId="77777777" w:rsidR="00D671EF" w:rsidRPr="00D671EF" w:rsidRDefault="00D671EF" w:rsidP="00D671EF">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en-US"/>
              </w:rPr>
              <w:t xml:space="preserve"> </w:t>
            </w:r>
            <w:r w:rsidRPr="00051A43">
              <w:rPr>
                <w:rFonts w:ascii="GHEA Grapalat" w:hAnsi="GHEA Grapalat"/>
              </w:rPr>
              <w:t>02593108</w:t>
            </w:r>
          </w:p>
        </w:tc>
      </w:tr>
      <w:tr w:rsidR="00D671EF" w:rsidRPr="00B138F3" w14:paraId="1A0E42A6" w14:textId="77777777" w:rsidTr="00D671E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A68A24" w14:textId="77777777" w:rsidR="00D671EF" w:rsidRPr="00D671EF" w:rsidRDefault="00D671EF" w:rsidP="00D671EF">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D671EF">
              <w:rPr>
                <w:rFonts w:ascii="GHEA Grapalat" w:hAnsi="GHEA Grapalat"/>
              </w:rPr>
              <w:t xml:space="preserve"> </w:t>
            </w:r>
            <w:r>
              <w:rPr>
                <w:rFonts w:ascii="GHEA Grapalat" w:hAnsi="GHEA Grapalat"/>
              </w:rPr>
              <w:t xml:space="preserve"> </w:t>
            </w:r>
            <w:r w:rsidR="00206493" w:rsidRPr="008F00F5">
              <w:rPr>
                <w:rFonts w:ascii="GHEA Grapalat" w:hAnsi="GHEA Grapalat"/>
                <w:b/>
              </w:rPr>
              <w:t xml:space="preserve"> ОПЕРАТИВНОЕ УПРАВЛЕНИЕ МИНИСТЕРСТВА ФИНАНСОВ РА</w:t>
            </w:r>
          </w:p>
        </w:tc>
      </w:tr>
      <w:tr w:rsidR="00D671EF" w:rsidRPr="00B138F3" w14:paraId="47E2088F" w14:textId="77777777" w:rsidTr="00D671E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1F9D4B" w14:textId="77777777" w:rsidR="00D671EF" w:rsidRPr="00D671EF" w:rsidRDefault="00D671EF" w:rsidP="00D671EF">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lang w:val="en-US"/>
              </w:rPr>
              <w:t xml:space="preserve"> </w:t>
            </w:r>
            <w:r w:rsidRPr="00206493">
              <w:rPr>
                <w:rFonts w:ascii="GHEA Grapalat" w:hAnsi="GHEA Grapalat"/>
                <w:b/>
              </w:rPr>
              <w:t>900015211429</w:t>
            </w:r>
          </w:p>
        </w:tc>
      </w:tr>
      <w:tr w:rsidR="00D671EF" w:rsidRPr="00B138F3" w14:paraId="541C1A7A" w14:textId="77777777" w:rsidTr="00D671E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6F2646" w14:textId="77777777" w:rsidR="00D671EF" w:rsidRPr="00B138F3" w:rsidRDefault="00D671EF" w:rsidP="00D671EF">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D671EF" w:rsidRPr="00B138F3" w14:paraId="475130CB" w14:textId="77777777" w:rsidTr="00D671E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30AC5C" w14:textId="77777777" w:rsidR="00D671EF" w:rsidRPr="00B138F3" w:rsidRDefault="00D671EF" w:rsidP="00D671EF">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D671EF" w:rsidRPr="00B138F3" w14:paraId="26F459E5" w14:textId="77777777" w:rsidTr="00D671E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C9C0C1" w14:textId="77777777" w:rsidR="00D671EF" w:rsidRPr="00D671EF" w:rsidRDefault="00D671EF" w:rsidP="00D671EF">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r w:rsidRPr="00D671EF">
              <w:rPr>
                <w:rFonts w:ascii="GHEA Grapalat" w:hAnsi="GHEA Grapalat"/>
              </w:rPr>
              <w:t xml:space="preserve"> </w:t>
            </w:r>
            <w:r>
              <w:rPr>
                <w:rFonts w:ascii="GHEA Grapalat" w:hAnsi="GHEA Grapalat"/>
              </w:rPr>
              <w:t xml:space="preserve"> драм РА, AMD</w:t>
            </w:r>
          </w:p>
        </w:tc>
      </w:tr>
      <w:tr w:rsidR="00D671EF" w:rsidRPr="00B138F3" w14:paraId="5E07A5BE" w14:textId="77777777" w:rsidTr="00D671E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297F5C" w14:textId="77777777" w:rsidR="00D671EF" w:rsidRPr="00B138F3" w:rsidRDefault="00D671EF" w:rsidP="00D671EF">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Pr>
                <w:rFonts w:ascii="GHEA Grapalat" w:hAnsi="GHEA Grapalat"/>
              </w:rPr>
              <w:t>квалификации</w:t>
            </w:r>
            <w:r w:rsidRPr="00B138F3">
              <w:rPr>
                <w:rFonts w:ascii="GHEA Grapalat" w:hAnsi="GHEA Grapalat"/>
              </w:rPr>
              <w:t>)</w:t>
            </w:r>
          </w:p>
        </w:tc>
      </w:tr>
      <w:tr w:rsidR="00D671EF" w:rsidRPr="00B138F3" w14:paraId="35117AE9" w14:textId="77777777" w:rsidTr="00D671EF">
        <w:trPr>
          <w:trHeight w:val="848"/>
        </w:trPr>
        <w:tc>
          <w:tcPr>
            <w:tcW w:w="10980" w:type="dxa"/>
            <w:gridSpan w:val="2"/>
            <w:tcBorders>
              <w:top w:val="single" w:sz="4" w:space="0" w:color="auto"/>
              <w:left w:val="single" w:sz="4" w:space="0" w:color="auto"/>
              <w:right w:val="single" w:sz="4" w:space="0" w:color="000000"/>
            </w:tcBorders>
            <w:noWrap/>
            <w:vAlign w:val="bottom"/>
          </w:tcPr>
          <w:p w14:paraId="666E4223" w14:textId="4CFAC67B" w:rsidR="00D671EF" w:rsidRPr="00206493" w:rsidRDefault="00D671EF" w:rsidP="00D671EF">
            <w:pPr>
              <w:widowControl w:val="0"/>
              <w:tabs>
                <w:tab w:val="left" w:pos="855"/>
              </w:tabs>
              <w:ind w:left="360"/>
              <w:rPr>
                <w:rFonts w:ascii="GHEA Grapalat" w:hAnsi="GHEA Grapalat"/>
                <w:b/>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D671EF">
              <w:rPr>
                <w:rFonts w:ascii="GHEA Grapalat" w:hAnsi="GHEA Grapalat"/>
              </w:rPr>
              <w:t xml:space="preserve"> </w:t>
            </w:r>
            <w:r>
              <w:rPr>
                <w:rFonts w:ascii="GHEA Grapalat" w:hAnsi="GHEA Grapalat"/>
                <w:i/>
              </w:rPr>
              <w:t xml:space="preserve"> </w:t>
            </w:r>
            <w:r w:rsidR="00607964">
              <w:rPr>
                <w:rFonts w:ascii="GHEA Grapalat" w:hAnsi="GHEA Grapalat"/>
                <w:b/>
                <w:i/>
              </w:rPr>
              <w:t>ԵՔ-ԳՀԱՊՁԲ-2</w:t>
            </w:r>
            <w:r w:rsidR="004369BF">
              <w:rPr>
                <w:rFonts w:ascii="GHEA Grapalat" w:hAnsi="GHEA Grapalat"/>
                <w:b/>
                <w:i/>
              </w:rPr>
              <w:t>6</w:t>
            </w:r>
            <w:r w:rsidR="00607964">
              <w:rPr>
                <w:rFonts w:ascii="GHEA Grapalat" w:hAnsi="GHEA Grapalat"/>
                <w:b/>
                <w:i/>
              </w:rPr>
              <w:t>/</w:t>
            </w:r>
            <w:r w:rsidR="004369BF">
              <w:rPr>
                <w:rFonts w:ascii="GHEA Grapalat" w:hAnsi="GHEA Grapalat"/>
                <w:b/>
                <w:i/>
              </w:rPr>
              <w:t>3</w:t>
            </w:r>
          </w:p>
          <w:p w14:paraId="2EEC29EF" w14:textId="77777777" w:rsidR="00D671EF" w:rsidRPr="00D671EF" w:rsidRDefault="00D671EF" w:rsidP="00D671EF">
            <w:pPr>
              <w:widowControl w:val="0"/>
              <w:tabs>
                <w:tab w:val="left" w:pos="855"/>
              </w:tabs>
              <w:spacing w:after="160"/>
              <w:ind w:left="360"/>
              <w:rPr>
                <w:rFonts w:ascii="GHEA Grapalat" w:hAnsi="GHEA Grapalat"/>
              </w:rPr>
            </w:pPr>
          </w:p>
        </w:tc>
      </w:tr>
      <w:tr w:rsidR="00D671EF" w:rsidRPr="00B138F3" w14:paraId="275447A3" w14:textId="77777777" w:rsidTr="00D671E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A50240" w14:textId="77777777" w:rsidR="00D671EF" w:rsidRPr="00B138F3" w:rsidRDefault="00D671EF" w:rsidP="00D671EF">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D671EF" w:rsidRPr="00B138F3" w14:paraId="12AEF547" w14:textId="77777777" w:rsidTr="00D671E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4D11C1" w14:textId="77777777" w:rsidR="00D671EF" w:rsidRPr="00B138F3" w:rsidRDefault="00D671EF" w:rsidP="00D671EF">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D671EF" w:rsidRPr="00B138F3" w14:paraId="1260C483" w14:textId="77777777" w:rsidTr="00D671EF">
        <w:trPr>
          <w:trHeight w:val="2194"/>
        </w:trPr>
        <w:tc>
          <w:tcPr>
            <w:tcW w:w="5616" w:type="dxa"/>
            <w:tcBorders>
              <w:top w:val="nil"/>
              <w:left w:val="single" w:sz="4" w:space="0" w:color="auto"/>
              <w:bottom w:val="single" w:sz="4" w:space="0" w:color="auto"/>
              <w:right w:val="single" w:sz="4" w:space="0" w:color="auto"/>
            </w:tcBorders>
            <w:noWrap/>
            <w:vAlign w:val="bottom"/>
          </w:tcPr>
          <w:p w14:paraId="5D04684D" w14:textId="77777777" w:rsidR="00D671EF" w:rsidRPr="00B138F3" w:rsidRDefault="00D671EF" w:rsidP="00D671EF">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0D224511" w14:textId="77777777" w:rsidR="00D671EF" w:rsidRPr="00B138F3" w:rsidRDefault="00D671EF" w:rsidP="00D671EF">
            <w:pPr>
              <w:widowControl w:val="0"/>
              <w:spacing w:after="160"/>
              <w:rPr>
                <w:rFonts w:ascii="GHEA Grapalat" w:hAnsi="GHEA Grapalat" w:cs="Sylfaen"/>
              </w:rPr>
            </w:pPr>
          </w:p>
          <w:p w14:paraId="76C050A6" w14:textId="77777777" w:rsidR="00D671EF" w:rsidRPr="00B138F3" w:rsidRDefault="00D671EF" w:rsidP="00D671EF">
            <w:pPr>
              <w:widowControl w:val="0"/>
              <w:spacing w:after="160"/>
              <w:jc w:val="right"/>
              <w:rPr>
                <w:rFonts w:ascii="GHEA Grapalat" w:hAnsi="GHEA Grapalat" w:cs="Tahoma"/>
              </w:rPr>
            </w:pPr>
            <w:r w:rsidRPr="00B138F3">
              <w:rPr>
                <w:rFonts w:ascii="GHEA Grapalat" w:hAnsi="GHEA Grapalat"/>
              </w:rPr>
              <w:t>/____________________/</w:t>
            </w:r>
          </w:p>
          <w:p w14:paraId="4AE2E857" w14:textId="77777777" w:rsidR="00D671EF" w:rsidRPr="00B138F3" w:rsidRDefault="00D671EF" w:rsidP="00D671EF">
            <w:pPr>
              <w:widowControl w:val="0"/>
              <w:spacing w:after="160"/>
              <w:rPr>
                <w:rFonts w:ascii="GHEA Grapalat" w:hAnsi="GHEA Grapalat" w:cs="Sylfaen"/>
              </w:rPr>
            </w:pPr>
          </w:p>
          <w:p w14:paraId="7DF82B24" w14:textId="77777777" w:rsidR="00D671EF" w:rsidRPr="00B138F3" w:rsidRDefault="00D671EF" w:rsidP="00D671EF">
            <w:pPr>
              <w:widowControl w:val="0"/>
              <w:spacing w:after="160"/>
              <w:jc w:val="right"/>
              <w:rPr>
                <w:rFonts w:ascii="GHEA Grapalat" w:hAnsi="GHEA Grapalat" w:cs="Sylfaen"/>
              </w:rPr>
            </w:pPr>
            <w:r w:rsidRPr="00B138F3">
              <w:rPr>
                <w:rFonts w:ascii="GHEA Grapalat" w:hAnsi="GHEA Grapalat"/>
              </w:rPr>
              <w:t>/____________________/</w:t>
            </w:r>
          </w:p>
          <w:p w14:paraId="349C069B" w14:textId="77777777" w:rsidR="00D671EF" w:rsidRPr="00B138F3" w:rsidRDefault="00D671EF" w:rsidP="00D671EF">
            <w:pPr>
              <w:widowControl w:val="0"/>
              <w:spacing w:after="160"/>
              <w:rPr>
                <w:rFonts w:ascii="GHEA Grapalat" w:hAnsi="GHEA Grapalat" w:cs="Sylfaen"/>
              </w:rPr>
            </w:pPr>
          </w:p>
          <w:p w14:paraId="60B62BF8" w14:textId="77777777" w:rsidR="00D671EF" w:rsidRPr="00B138F3" w:rsidRDefault="00D671EF" w:rsidP="00D671EF">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47C1A3C2" w14:textId="77777777" w:rsidR="00D671EF" w:rsidRPr="00B138F3" w:rsidRDefault="00D671EF" w:rsidP="00D671EF">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AB41B12" w14:textId="77777777" w:rsidR="00D671EF" w:rsidRPr="00B138F3" w:rsidRDefault="00D671EF" w:rsidP="00D671EF">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1A7F7A53" w14:textId="77777777" w:rsidR="00D671EF" w:rsidRPr="00B138F3" w:rsidRDefault="00D671EF" w:rsidP="00D671EF">
            <w:pPr>
              <w:widowControl w:val="0"/>
              <w:spacing w:after="160"/>
              <w:rPr>
                <w:rFonts w:ascii="GHEA Grapalat" w:hAnsi="GHEA Grapalat" w:cs="Sylfaen"/>
              </w:rPr>
            </w:pPr>
          </w:p>
          <w:p w14:paraId="27849480" w14:textId="77777777" w:rsidR="00D671EF" w:rsidRPr="00B138F3" w:rsidRDefault="00D671EF" w:rsidP="00D671EF">
            <w:pPr>
              <w:widowControl w:val="0"/>
              <w:spacing w:after="160"/>
              <w:jc w:val="right"/>
              <w:rPr>
                <w:rFonts w:ascii="GHEA Grapalat" w:hAnsi="GHEA Grapalat" w:cs="Sylfaen"/>
              </w:rPr>
            </w:pPr>
            <w:r w:rsidRPr="00B138F3">
              <w:rPr>
                <w:rFonts w:ascii="GHEA Grapalat" w:hAnsi="GHEA Grapalat"/>
              </w:rPr>
              <w:t>/____________________/</w:t>
            </w:r>
          </w:p>
          <w:p w14:paraId="2441BDE1" w14:textId="77777777" w:rsidR="00D671EF" w:rsidRPr="00B138F3" w:rsidRDefault="00D671EF" w:rsidP="00D671EF">
            <w:pPr>
              <w:widowControl w:val="0"/>
              <w:spacing w:after="160"/>
              <w:jc w:val="right"/>
              <w:rPr>
                <w:rFonts w:ascii="GHEA Grapalat" w:hAnsi="GHEA Grapalat" w:cs="Tahoma"/>
              </w:rPr>
            </w:pPr>
          </w:p>
          <w:p w14:paraId="091E303E" w14:textId="77777777" w:rsidR="00D671EF" w:rsidRPr="00B138F3" w:rsidRDefault="00D671EF" w:rsidP="00D671EF">
            <w:pPr>
              <w:widowControl w:val="0"/>
              <w:spacing w:after="160"/>
              <w:jc w:val="right"/>
              <w:rPr>
                <w:rFonts w:ascii="GHEA Grapalat" w:hAnsi="GHEA Grapalat" w:cs="Sylfaen"/>
              </w:rPr>
            </w:pPr>
            <w:r w:rsidRPr="00B138F3">
              <w:rPr>
                <w:rFonts w:ascii="GHEA Grapalat" w:hAnsi="GHEA Grapalat"/>
              </w:rPr>
              <w:t>/____________________/</w:t>
            </w:r>
          </w:p>
          <w:p w14:paraId="662D6348" w14:textId="77777777" w:rsidR="00D671EF" w:rsidRPr="00B138F3" w:rsidRDefault="00D671EF" w:rsidP="00D671EF">
            <w:pPr>
              <w:widowControl w:val="0"/>
              <w:spacing w:after="160"/>
              <w:rPr>
                <w:rFonts w:ascii="GHEA Grapalat" w:hAnsi="GHEA Grapalat" w:cs="Sylfaen"/>
              </w:rPr>
            </w:pPr>
          </w:p>
          <w:p w14:paraId="7646BA2A" w14:textId="77777777" w:rsidR="00D671EF" w:rsidRPr="00B138F3" w:rsidRDefault="00D671EF" w:rsidP="00D671EF">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D671EF" w:rsidRPr="00B138F3" w14:paraId="354BBB3E" w14:textId="77777777" w:rsidTr="00D671EF">
        <w:trPr>
          <w:trHeight w:val="2194"/>
        </w:trPr>
        <w:tc>
          <w:tcPr>
            <w:tcW w:w="5616" w:type="dxa"/>
            <w:tcBorders>
              <w:top w:val="single" w:sz="4" w:space="0" w:color="auto"/>
              <w:left w:val="single" w:sz="4" w:space="0" w:color="auto"/>
              <w:right w:val="single" w:sz="4" w:space="0" w:color="auto"/>
            </w:tcBorders>
            <w:noWrap/>
            <w:vAlign w:val="bottom"/>
          </w:tcPr>
          <w:p w14:paraId="255F94C2" w14:textId="77777777" w:rsidR="00D671EF" w:rsidRPr="00B138F3" w:rsidRDefault="00D671EF" w:rsidP="00D671EF">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5EDA8EAC" w14:textId="77777777" w:rsidR="00D671EF" w:rsidRPr="00B138F3" w:rsidRDefault="00D671EF" w:rsidP="00D671EF">
            <w:pPr>
              <w:widowControl w:val="0"/>
              <w:spacing w:after="160"/>
              <w:rPr>
                <w:rFonts w:ascii="GHEA Grapalat" w:hAnsi="GHEA Grapalat"/>
              </w:rPr>
            </w:pPr>
          </w:p>
          <w:p w14:paraId="01A03F2B" w14:textId="77777777" w:rsidR="00D671EF" w:rsidRPr="00B138F3" w:rsidRDefault="00D671EF" w:rsidP="00D671EF">
            <w:pPr>
              <w:widowControl w:val="0"/>
              <w:jc w:val="right"/>
              <w:rPr>
                <w:rFonts w:ascii="GHEA Grapalat" w:hAnsi="GHEA Grapalat" w:cs="Tahoma"/>
              </w:rPr>
            </w:pPr>
            <w:r w:rsidRPr="00B138F3">
              <w:rPr>
                <w:rFonts w:ascii="GHEA Grapalat" w:hAnsi="GHEA Grapalat"/>
              </w:rPr>
              <w:t>/____________________/</w:t>
            </w:r>
          </w:p>
          <w:p w14:paraId="7BA4108F" w14:textId="77777777" w:rsidR="00D671EF" w:rsidRPr="00B138F3" w:rsidRDefault="00D671EF" w:rsidP="00D671EF">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601C4A24" w14:textId="77777777" w:rsidR="00D671EF" w:rsidRPr="00B138F3" w:rsidRDefault="00D671EF" w:rsidP="00D671EF">
            <w:pPr>
              <w:widowControl w:val="0"/>
              <w:spacing w:after="160"/>
              <w:rPr>
                <w:rFonts w:ascii="GHEA Grapalat" w:hAnsi="GHEA Grapalat" w:cs="Tahoma"/>
              </w:rPr>
            </w:pPr>
          </w:p>
          <w:p w14:paraId="385526C3" w14:textId="77777777" w:rsidR="00D671EF" w:rsidRPr="00B138F3" w:rsidRDefault="00D671EF" w:rsidP="00D671EF">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35BCDEF5" w14:textId="77777777" w:rsidR="00D671EF" w:rsidRPr="00B138F3" w:rsidRDefault="00D671EF" w:rsidP="00D671EF">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29C227DC" w14:textId="77777777" w:rsidR="00D671EF" w:rsidRPr="00B138F3" w:rsidRDefault="00D671EF" w:rsidP="00D671EF">
            <w:pPr>
              <w:widowControl w:val="0"/>
              <w:spacing w:after="160"/>
              <w:rPr>
                <w:rFonts w:ascii="GHEA Grapalat" w:hAnsi="GHEA Grapalat" w:cs="Tahoma"/>
              </w:rPr>
            </w:pPr>
          </w:p>
          <w:p w14:paraId="187FE802" w14:textId="77777777" w:rsidR="00D671EF" w:rsidRPr="00B138F3" w:rsidRDefault="00D671EF" w:rsidP="00D671EF">
            <w:pPr>
              <w:widowControl w:val="0"/>
              <w:jc w:val="right"/>
              <w:rPr>
                <w:rFonts w:ascii="GHEA Grapalat" w:hAnsi="GHEA Grapalat" w:cs="Tahoma"/>
              </w:rPr>
            </w:pPr>
            <w:r w:rsidRPr="00B138F3">
              <w:rPr>
                <w:rFonts w:ascii="GHEA Grapalat" w:hAnsi="GHEA Grapalat"/>
              </w:rPr>
              <w:t>/____________________/</w:t>
            </w:r>
          </w:p>
          <w:p w14:paraId="7DF45A55" w14:textId="77777777" w:rsidR="00D671EF" w:rsidRPr="00B138F3" w:rsidRDefault="00D671EF" w:rsidP="00D671EF">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223A6545" w14:textId="77777777" w:rsidR="00D671EF" w:rsidRPr="00B138F3" w:rsidRDefault="00D671EF" w:rsidP="00D671EF">
            <w:pPr>
              <w:widowControl w:val="0"/>
              <w:spacing w:after="160"/>
              <w:rPr>
                <w:rFonts w:ascii="GHEA Grapalat" w:hAnsi="GHEA Grapalat" w:cs="Arial"/>
              </w:rPr>
            </w:pPr>
          </w:p>
        </w:tc>
      </w:tr>
      <w:tr w:rsidR="00D671EF" w:rsidRPr="00B138F3" w14:paraId="32B8BD8D" w14:textId="77777777" w:rsidTr="00D671EF">
        <w:trPr>
          <w:trHeight w:val="2194"/>
        </w:trPr>
        <w:tc>
          <w:tcPr>
            <w:tcW w:w="5616" w:type="dxa"/>
            <w:tcBorders>
              <w:top w:val="nil"/>
              <w:left w:val="single" w:sz="4" w:space="0" w:color="auto"/>
              <w:bottom w:val="single" w:sz="4" w:space="0" w:color="auto"/>
              <w:right w:val="single" w:sz="4" w:space="0" w:color="auto"/>
            </w:tcBorders>
            <w:noWrap/>
            <w:vAlign w:val="bottom"/>
          </w:tcPr>
          <w:p w14:paraId="355B15B0" w14:textId="77777777" w:rsidR="00D671EF" w:rsidRPr="00B138F3" w:rsidRDefault="00D671EF" w:rsidP="00D671EF">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025BC474" w14:textId="77777777" w:rsidR="00D671EF" w:rsidRPr="00B138F3" w:rsidRDefault="00D671EF" w:rsidP="00D671EF">
            <w:pPr>
              <w:widowControl w:val="0"/>
              <w:spacing w:after="160"/>
              <w:rPr>
                <w:rFonts w:ascii="GHEA Grapalat" w:hAnsi="GHEA Grapalat" w:cs="Sylfaen"/>
              </w:rPr>
            </w:pPr>
          </w:p>
          <w:p w14:paraId="158C3C82" w14:textId="77777777" w:rsidR="00D671EF" w:rsidRPr="00B138F3" w:rsidRDefault="00D671EF" w:rsidP="00D671EF">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3FF9FAB4" w14:textId="77777777" w:rsidR="00D671EF" w:rsidRPr="00B138F3" w:rsidRDefault="00D671EF" w:rsidP="00D671EF">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7413B410" w14:textId="77777777" w:rsidR="00D671EF" w:rsidRPr="00B138F3" w:rsidRDefault="00D671EF" w:rsidP="00D671EF">
            <w:pPr>
              <w:widowControl w:val="0"/>
              <w:spacing w:after="160"/>
              <w:rPr>
                <w:rFonts w:ascii="GHEA Grapalat" w:hAnsi="GHEA Grapalat"/>
              </w:rPr>
            </w:pPr>
          </w:p>
          <w:p w14:paraId="32EFC080" w14:textId="77777777" w:rsidR="00D671EF" w:rsidRPr="00B138F3" w:rsidRDefault="00D671EF" w:rsidP="00D671EF">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744C95E6"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91F83ED"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0915002E"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05B49977"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7C7018E8"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737882B3"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713B0822"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00B3EAFB"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114A3E95" w14:textId="77777777" w:rsidR="006A0193" w:rsidRPr="00B138F3" w:rsidRDefault="006A0193" w:rsidP="006A0193">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84F91BA" w14:textId="77777777" w:rsidR="006A0193" w:rsidRPr="00B138F3" w:rsidRDefault="00E81610" w:rsidP="006A0193">
      <w:pPr>
        <w:widowControl w:val="0"/>
        <w:spacing w:after="160"/>
        <w:ind w:right="4250"/>
        <w:jc w:val="center"/>
        <w:rPr>
          <w:rFonts w:ascii="GHEA Grapalat" w:hAnsi="GHEA Grapalat"/>
          <w:sz w:val="22"/>
          <w:szCs w:val="22"/>
          <w:vertAlign w:val="superscript"/>
        </w:rPr>
      </w:pPr>
      <w:r>
        <w:rPr>
          <w:rFonts w:ascii="GHEA Grapalat" w:hAnsi="GHEA Grapalat"/>
          <w:sz w:val="22"/>
          <w:szCs w:val="22"/>
          <w:vertAlign w:val="superscript"/>
        </w:rPr>
        <w:t>банковский счет компании</w:t>
      </w:r>
    </w:p>
    <w:p w14:paraId="4F96695E" w14:textId="77777777" w:rsidR="006A0193" w:rsidRDefault="006A0193" w:rsidP="006A0193">
      <w:pPr>
        <w:widowControl w:val="0"/>
        <w:jc w:val="both"/>
        <w:rPr>
          <w:rFonts w:ascii="GHEA Grapalat" w:hAnsi="GHEA Grapalat"/>
          <w:sz w:val="22"/>
          <w:szCs w:val="22"/>
        </w:rPr>
      </w:pPr>
    </w:p>
    <w:p w14:paraId="585526BF" w14:textId="77777777" w:rsidR="006A0193" w:rsidRPr="00B138F3" w:rsidRDefault="006A0193" w:rsidP="006A0193">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55BC40EE" w14:textId="77777777" w:rsidR="006A0193" w:rsidRPr="00B138F3" w:rsidRDefault="00575DE3" w:rsidP="006A0193">
      <w:pPr>
        <w:widowControl w:val="0"/>
        <w:spacing w:after="160"/>
        <w:ind w:right="4250"/>
        <w:jc w:val="center"/>
        <w:rPr>
          <w:rFonts w:ascii="GHEA Grapalat" w:hAnsi="GHEA Grapalat"/>
          <w:sz w:val="22"/>
          <w:szCs w:val="22"/>
          <w:vertAlign w:val="superscript"/>
        </w:rPr>
      </w:pPr>
      <w:r>
        <w:rPr>
          <w:rFonts w:ascii="GHEA Grapalat" w:hAnsi="GHEA Grapalat"/>
          <w:sz w:val="22"/>
          <w:szCs w:val="22"/>
          <w:vertAlign w:val="superscript"/>
        </w:rPr>
        <w:t>учетный номер налогоплательщика</w:t>
      </w:r>
      <w:r w:rsidR="004504D6">
        <w:rPr>
          <w:rFonts w:ascii="GHEA Grapalat" w:hAnsi="GHEA Grapalat"/>
          <w:sz w:val="22"/>
          <w:szCs w:val="22"/>
          <w:vertAlign w:val="superscript"/>
        </w:rPr>
        <w:t xml:space="preserve"> компании</w:t>
      </w:r>
    </w:p>
    <w:p w14:paraId="3213D89B" w14:textId="77777777" w:rsidR="006A0193" w:rsidRPr="00B138F3" w:rsidRDefault="006A0193" w:rsidP="006A0193">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3E698C99" w14:textId="77777777" w:rsidR="004504D6" w:rsidRPr="00B138F3" w:rsidRDefault="004504D6" w:rsidP="004504D6">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72439EB3" w14:textId="77777777" w:rsidR="003D2FE2" w:rsidRPr="00B138F3" w:rsidRDefault="003D2FE2" w:rsidP="0005779D">
      <w:pPr>
        <w:widowControl w:val="0"/>
        <w:spacing w:after="160"/>
        <w:rPr>
          <w:rFonts w:ascii="GHEA Grapalat" w:hAnsi="GHEA Grapalat"/>
          <w:sz w:val="22"/>
          <w:szCs w:val="22"/>
        </w:rPr>
      </w:pPr>
    </w:p>
    <w:p w14:paraId="272C200E"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62D689A2"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5B6AEFCE" w14:textId="77777777" w:rsidR="003D2FE2" w:rsidRPr="00B138F3" w:rsidRDefault="003D2FE2" w:rsidP="003D2FE2">
      <w:pPr>
        <w:widowControl w:val="0"/>
        <w:spacing w:after="160"/>
        <w:jc w:val="both"/>
        <w:rPr>
          <w:rFonts w:ascii="GHEA Grapalat" w:hAnsi="GHEA Grapalat"/>
          <w:sz w:val="22"/>
          <w:szCs w:val="22"/>
        </w:rPr>
      </w:pPr>
    </w:p>
    <w:p w14:paraId="307E9784" w14:textId="77777777" w:rsidR="003D2FE2" w:rsidRPr="00B138F3" w:rsidRDefault="003D2FE2" w:rsidP="003D2FE2">
      <w:pPr>
        <w:widowControl w:val="0"/>
        <w:spacing w:after="160"/>
        <w:jc w:val="both"/>
        <w:rPr>
          <w:rFonts w:ascii="GHEA Grapalat" w:hAnsi="GHEA Grapalat"/>
          <w:sz w:val="22"/>
          <w:szCs w:val="22"/>
        </w:rPr>
      </w:pPr>
    </w:p>
    <w:p w14:paraId="03876917" w14:textId="77777777" w:rsidR="001005B0" w:rsidRPr="00B138F3" w:rsidRDefault="001005B0" w:rsidP="00B46D58">
      <w:pPr>
        <w:widowControl w:val="0"/>
        <w:spacing w:after="160"/>
        <w:ind w:left="567" w:right="565"/>
        <w:jc w:val="center"/>
        <w:rPr>
          <w:rFonts w:ascii="GHEA Grapalat" w:hAnsi="GHEA Grapalat"/>
          <w:b/>
          <w:sz w:val="22"/>
          <w:szCs w:val="22"/>
        </w:rPr>
      </w:pPr>
    </w:p>
    <w:p w14:paraId="7CD74B6D" w14:textId="77777777" w:rsidR="001005B0" w:rsidRPr="00B138F3" w:rsidRDefault="001005B0" w:rsidP="00B46D58">
      <w:pPr>
        <w:widowControl w:val="0"/>
        <w:spacing w:after="160"/>
        <w:ind w:left="567" w:right="565"/>
        <w:jc w:val="center"/>
        <w:rPr>
          <w:rFonts w:ascii="GHEA Grapalat" w:hAnsi="GHEA Grapalat"/>
          <w:b/>
          <w:sz w:val="22"/>
          <w:szCs w:val="22"/>
        </w:rPr>
      </w:pPr>
    </w:p>
    <w:p w14:paraId="6A759E04" w14:textId="77777777" w:rsidR="001005B0" w:rsidRPr="00B138F3" w:rsidRDefault="001005B0" w:rsidP="00B46D58">
      <w:pPr>
        <w:widowControl w:val="0"/>
        <w:spacing w:after="160"/>
        <w:ind w:left="567" w:right="565"/>
        <w:jc w:val="center"/>
        <w:rPr>
          <w:rFonts w:ascii="GHEA Grapalat" w:hAnsi="GHEA Grapalat"/>
          <w:b/>
          <w:sz w:val="22"/>
          <w:szCs w:val="22"/>
        </w:rPr>
      </w:pPr>
    </w:p>
    <w:p w14:paraId="3D3BDE63" w14:textId="77777777" w:rsidR="001005B0" w:rsidRPr="00B138F3" w:rsidRDefault="001005B0" w:rsidP="00B46D58">
      <w:pPr>
        <w:widowControl w:val="0"/>
        <w:spacing w:after="160"/>
        <w:ind w:left="567" w:right="565"/>
        <w:jc w:val="center"/>
        <w:rPr>
          <w:rFonts w:ascii="GHEA Grapalat" w:hAnsi="GHEA Grapalat"/>
          <w:b/>
        </w:rPr>
      </w:pPr>
    </w:p>
    <w:p w14:paraId="3CCF5B20" w14:textId="77777777" w:rsidR="001005B0" w:rsidRPr="00B138F3" w:rsidRDefault="001005B0" w:rsidP="00B46D58">
      <w:pPr>
        <w:widowControl w:val="0"/>
        <w:spacing w:after="160"/>
        <w:ind w:left="567" w:right="565"/>
        <w:jc w:val="center"/>
        <w:rPr>
          <w:rFonts w:ascii="GHEA Grapalat" w:hAnsi="GHEA Grapalat"/>
          <w:b/>
        </w:rPr>
      </w:pPr>
    </w:p>
    <w:p w14:paraId="79E7A853" w14:textId="77777777" w:rsidR="001005B0" w:rsidRPr="00B138F3" w:rsidRDefault="001005B0" w:rsidP="00B46D58">
      <w:pPr>
        <w:widowControl w:val="0"/>
        <w:spacing w:after="160"/>
        <w:ind w:left="567" w:right="565"/>
        <w:jc w:val="center"/>
        <w:rPr>
          <w:rFonts w:ascii="GHEA Grapalat" w:hAnsi="GHEA Grapalat"/>
          <w:b/>
        </w:rPr>
      </w:pPr>
    </w:p>
    <w:p w14:paraId="47315FDA" w14:textId="77777777" w:rsidR="001005B0" w:rsidRPr="00B138F3" w:rsidRDefault="001005B0" w:rsidP="00B46D58">
      <w:pPr>
        <w:widowControl w:val="0"/>
        <w:spacing w:after="160"/>
        <w:ind w:left="567" w:right="565"/>
        <w:jc w:val="center"/>
        <w:rPr>
          <w:rFonts w:ascii="GHEA Grapalat" w:hAnsi="GHEA Grapalat"/>
          <w:b/>
        </w:rPr>
      </w:pPr>
    </w:p>
    <w:p w14:paraId="4C371705" w14:textId="77777777" w:rsidR="001005B0" w:rsidRPr="00B138F3" w:rsidRDefault="001005B0" w:rsidP="00B46D58">
      <w:pPr>
        <w:widowControl w:val="0"/>
        <w:spacing w:after="160"/>
        <w:ind w:left="567" w:right="565"/>
        <w:jc w:val="center"/>
        <w:rPr>
          <w:rFonts w:ascii="GHEA Grapalat" w:hAnsi="GHEA Grapalat"/>
          <w:b/>
        </w:rPr>
      </w:pPr>
    </w:p>
    <w:p w14:paraId="787AF913" w14:textId="77777777" w:rsidR="001005B0" w:rsidRPr="00B138F3" w:rsidRDefault="001005B0" w:rsidP="00B46D58">
      <w:pPr>
        <w:widowControl w:val="0"/>
        <w:spacing w:after="160"/>
        <w:ind w:left="567" w:right="565"/>
        <w:jc w:val="center"/>
        <w:rPr>
          <w:rFonts w:ascii="GHEA Grapalat" w:hAnsi="GHEA Grapalat"/>
          <w:b/>
        </w:rPr>
      </w:pPr>
    </w:p>
    <w:p w14:paraId="20B23B13" w14:textId="77777777" w:rsidR="001005B0" w:rsidRPr="00B138F3" w:rsidRDefault="001005B0" w:rsidP="00B46D58">
      <w:pPr>
        <w:widowControl w:val="0"/>
        <w:spacing w:after="160"/>
        <w:ind w:left="567" w:right="565"/>
        <w:jc w:val="center"/>
        <w:rPr>
          <w:rFonts w:ascii="GHEA Grapalat" w:hAnsi="GHEA Grapalat"/>
          <w:b/>
        </w:rPr>
      </w:pPr>
    </w:p>
    <w:p w14:paraId="70911467" w14:textId="77777777" w:rsidR="00C3421C" w:rsidRPr="00B138F3" w:rsidRDefault="00C3421C" w:rsidP="00C3421C">
      <w:pPr>
        <w:widowControl w:val="0"/>
        <w:spacing w:after="160"/>
        <w:jc w:val="center"/>
        <w:rPr>
          <w:rFonts w:ascii="GHEA Grapalat" w:hAnsi="GHEA Grapalat" w:cs="Sylfaen"/>
        </w:rPr>
      </w:pPr>
    </w:p>
    <w:p w14:paraId="08C89EB8"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37DB085"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57E99038"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2916E262" w14:textId="77777777" w:rsidTr="0079744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4E8D22"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E89348E" w14:textId="77777777" w:rsidR="00C3421C" w:rsidRPr="00B138F3" w:rsidRDefault="00C3421C" w:rsidP="0079744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0B2184E" w14:textId="77777777" w:rsidR="00C3421C" w:rsidRPr="00B138F3" w:rsidRDefault="00C3421C" w:rsidP="0079744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7B5B57C0" w14:textId="77777777" w:rsidR="00C3421C" w:rsidRPr="00B138F3" w:rsidRDefault="00C3421C" w:rsidP="0079744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A4264D8" w14:textId="77777777" w:rsidR="00C3421C" w:rsidRPr="00B138F3" w:rsidRDefault="00C3421C" w:rsidP="0079744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6023BBA9" w14:textId="77777777" w:rsidR="00C3421C" w:rsidRPr="00B138F3" w:rsidRDefault="00C3421C" w:rsidP="0079744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5E332B6" w14:textId="77777777" w:rsidR="00C3421C" w:rsidRPr="00B138F3" w:rsidRDefault="00C3421C" w:rsidP="0079744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081D54AD" w14:textId="77777777" w:rsidR="00C3421C" w:rsidRPr="00B138F3" w:rsidRDefault="00C3421C" w:rsidP="00797449">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68461B2E" w14:textId="77777777" w:rsidR="00C3421C" w:rsidRPr="00B138F3" w:rsidRDefault="00C3421C" w:rsidP="0079744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648DA59A" w14:textId="77777777" w:rsidR="00C3421C" w:rsidRPr="00B138F3" w:rsidRDefault="00C3421C" w:rsidP="0079744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45AF717E" w14:textId="77777777" w:rsidTr="0079744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F7907B" w14:textId="77777777" w:rsidR="00C3421C" w:rsidRPr="00B138F3" w:rsidRDefault="00C3421C" w:rsidP="0079744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D6EB871" w14:textId="77777777" w:rsidR="00C3421C" w:rsidRPr="00B138F3" w:rsidRDefault="00C3421C" w:rsidP="0079744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BA6A756" w14:textId="77777777" w:rsidR="00C3421C" w:rsidRPr="00B138F3" w:rsidRDefault="00C3421C" w:rsidP="0079744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36E5161" w14:textId="77777777" w:rsidR="00C3421C" w:rsidRPr="00B138F3" w:rsidRDefault="00C3421C" w:rsidP="0079744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A34C67D" w14:textId="77777777" w:rsidR="00C3421C" w:rsidRPr="00B138F3" w:rsidRDefault="00C3421C" w:rsidP="0079744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52AAB4A1"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A1BE92"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618D20A"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13E8BCB"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85D380"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40F8694"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0F85F274"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E06EA9"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20231FF" w14:textId="77777777" w:rsidR="00C3421C" w:rsidRPr="00B138F3" w:rsidRDefault="00C3421C" w:rsidP="0079744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944CCFF"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78FF71"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FEC83B7"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697C1F72"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B2FFFE"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0E13816D" w14:textId="77777777" w:rsidR="00C3421C" w:rsidRPr="00B138F3" w:rsidRDefault="00C3421C" w:rsidP="0079744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D58F762"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173AB2"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B33C58A" w14:textId="77777777" w:rsidR="00C3421C" w:rsidRPr="00B138F3" w:rsidRDefault="00C3421C" w:rsidP="0079744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C2DF0CF"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1F12CBC8"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CF47FB"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00953C9" w14:textId="77777777" w:rsidR="00C3421C" w:rsidRPr="00B138F3" w:rsidRDefault="00C3421C" w:rsidP="0079744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0DFF335"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81D9AD"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288836D"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A26D6FF"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AE34C9A"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2074A6"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B27D89A"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2AD4CB0"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63AD05"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13F14B52"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97383CA"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FE722E"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86F3E6D"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EBAD534"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92249A"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92F353"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D8D86A7"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709A6F8"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93D564"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56E44A7"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4CA704"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B010F5"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A874BF1"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3791439"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2750581"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57773E"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E868F17"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B2C5214"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559240"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3D85195"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CBE7AAD"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3F1D6EE6"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610AB7"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1BE4FB0E"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A800334"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07C7CB"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18891C9"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F4D9A18"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E54C586"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3441C6"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ACC2910"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550265F"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DD095D"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0BD227C"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2E09F87"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728702A7"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2A8A75"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5C0E901B"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5BB4156"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C65ECD"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42FC127"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711D78D"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3E39F2C"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7DB6FB"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1E18DD5"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50AE545"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0A4714"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B55C140"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3FEB0EB"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5E3C9D"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04846DF"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FD3D22C"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32B0D0"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FB5D257"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D52FE9D"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D87817A"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D5DFB7"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3F4601A"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1177926"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8F6705"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46FF7D8"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683E8D2"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1D8A7911"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F0036"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D37D7C1"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25CF388"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F7A23D"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117E57D"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CCBB278"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60AADCF4"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5341FD"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9176551"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196CF88"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A47EF4"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EA73BB8"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14C6F0A"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EB780D"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569446C"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2729177"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435ED7" w14:textId="77777777" w:rsidR="00C3421C" w:rsidRPr="00B138F3" w:rsidRDefault="00C3421C" w:rsidP="00C85017">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sidR="00C85017">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39A4B6D"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0969EFD"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4C8F53"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002341F1"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3A56568"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304316"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58A9854"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102B997"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B034675"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5E0E2E" w14:textId="77777777" w:rsidR="00C3421C" w:rsidRPr="00B138F3" w:rsidDel="0010680B"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C52AC04"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A9DDCDC"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2EC1BC" w14:textId="77777777" w:rsidR="00C3421C" w:rsidRPr="00B138F3" w:rsidRDefault="00C3421C" w:rsidP="0079744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0DCB0CA9" w14:textId="77777777" w:rsidR="00C3421C" w:rsidRPr="00B138F3" w:rsidRDefault="00C3421C" w:rsidP="0079744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41B16E2F"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EDCE328"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6BF0053A"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B2B093"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D2CC87A"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A13B853"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933758"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7BF1A16"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958A625"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EA9F59"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CF3CBEA"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05717C"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5DFA625"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FF5BC45"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449350"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ED41B70"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A2D5414"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37FF6C8A"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7DF69EA7"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E2AB6C"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5D718CB"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7DECCF5"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69A919"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588F29B"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01D00BF0" w14:textId="77777777" w:rsidR="00C3421C" w:rsidRPr="00B138F3" w:rsidRDefault="00C3421C" w:rsidP="0079744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566B1AF"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14:paraId="6FBB4297"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1B4F95E1"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3159FC"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5561958"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3174E77"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29EAB2"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31D82BC"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E2D4F7F"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760F2B39"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358AF0"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C200DDA"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4C036EB"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079D3A"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8279B54"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27EB683"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322CA6FE"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7F8B7BB6"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FA1874"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1B88DF9A"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CF6D908"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F0E9B0"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941E06D"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F4B871F" w14:textId="77777777" w:rsidR="00C3421C" w:rsidRPr="00B138F3" w:rsidRDefault="00C3421C" w:rsidP="00797449">
            <w:pPr>
              <w:widowControl w:val="0"/>
              <w:spacing w:after="120"/>
              <w:jc w:val="center"/>
              <w:rPr>
                <w:rFonts w:ascii="GHEA Grapalat" w:hAnsi="GHEA Grapalat"/>
                <w:sz w:val="18"/>
                <w:szCs w:val="18"/>
              </w:rPr>
            </w:pPr>
          </w:p>
        </w:tc>
      </w:tr>
      <w:tr w:rsidR="00B138F3" w:rsidRPr="00B138F3" w14:paraId="5C0B5C1D"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15F1F3"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5EFC26E"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A02D6EA"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FBD0DD"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C885972"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5DC35DE" w14:textId="77777777" w:rsidR="00C3421C" w:rsidRPr="00B138F3" w:rsidRDefault="00C3421C" w:rsidP="00797449">
            <w:pPr>
              <w:widowControl w:val="0"/>
              <w:spacing w:after="120"/>
              <w:jc w:val="center"/>
              <w:rPr>
                <w:rFonts w:ascii="GHEA Grapalat" w:hAnsi="GHEA Grapalat"/>
                <w:sz w:val="18"/>
                <w:szCs w:val="18"/>
              </w:rPr>
            </w:pPr>
          </w:p>
        </w:tc>
      </w:tr>
      <w:tr w:rsidR="00B138F3" w:rsidRPr="00B138F3" w14:paraId="7CCE6C3A"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D9B5E7"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D2431F0"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09CA7EC"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E2B326"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7FF64F0"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BD03000" w14:textId="77777777" w:rsidR="00C3421C" w:rsidRPr="00B138F3" w:rsidRDefault="00C3421C" w:rsidP="00797449">
            <w:pPr>
              <w:widowControl w:val="0"/>
              <w:spacing w:after="120"/>
              <w:jc w:val="center"/>
              <w:rPr>
                <w:rFonts w:ascii="GHEA Grapalat" w:hAnsi="GHEA Grapalat"/>
                <w:sz w:val="18"/>
                <w:szCs w:val="18"/>
              </w:rPr>
            </w:pPr>
          </w:p>
        </w:tc>
      </w:tr>
      <w:tr w:rsidR="00B138F3" w:rsidRPr="00B138F3" w14:paraId="6DD063F6"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1AF392"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2FEDD51"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67D2586"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1548E4"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D9A2A0C"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E4BD251" w14:textId="77777777" w:rsidR="00C3421C" w:rsidRPr="00B138F3" w:rsidRDefault="00C3421C" w:rsidP="00797449">
            <w:pPr>
              <w:widowControl w:val="0"/>
              <w:spacing w:after="120"/>
              <w:jc w:val="center"/>
              <w:rPr>
                <w:rFonts w:ascii="GHEA Grapalat" w:hAnsi="GHEA Grapalat"/>
                <w:sz w:val="18"/>
                <w:szCs w:val="18"/>
              </w:rPr>
            </w:pPr>
          </w:p>
        </w:tc>
      </w:tr>
      <w:tr w:rsidR="00B138F3" w:rsidRPr="00B138F3" w14:paraId="1635260D"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97BBFE"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4E13E134"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BB37150"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0EF9B4"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F8E611A"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430262C" w14:textId="77777777" w:rsidR="00C3421C" w:rsidRPr="00B138F3" w:rsidRDefault="00C3421C" w:rsidP="00797449">
            <w:pPr>
              <w:widowControl w:val="0"/>
              <w:spacing w:after="120"/>
              <w:jc w:val="center"/>
              <w:rPr>
                <w:rFonts w:ascii="GHEA Grapalat" w:hAnsi="GHEA Grapalat"/>
                <w:sz w:val="18"/>
                <w:szCs w:val="18"/>
              </w:rPr>
            </w:pPr>
          </w:p>
        </w:tc>
      </w:tr>
      <w:tr w:rsidR="00FF3DE9" w:rsidRPr="00B138F3" w14:paraId="60B972ED"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017FD1"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24912628"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F718CF8"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239E806"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287179B" w14:textId="77777777" w:rsidR="00C3421C" w:rsidRPr="00B138F3" w:rsidRDefault="00C3421C"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3A15EAB" w14:textId="77777777" w:rsidR="00C3421C" w:rsidRPr="00B138F3" w:rsidRDefault="00C3421C" w:rsidP="00797449">
            <w:pPr>
              <w:widowControl w:val="0"/>
              <w:spacing w:after="120"/>
              <w:jc w:val="center"/>
              <w:rPr>
                <w:rFonts w:ascii="GHEA Grapalat" w:hAnsi="GHEA Grapalat"/>
                <w:sz w:val="18"/>
                <w:szCs w:val="18"/>
              </w:rPr>
            </w:pPr>
          </w:p>
        </w:tc>
      </w:tr>
    </w:tbl>
    <w:p w14:paraId="457ADFC4" w14:textId="77777777" w:rsidR="001005B0" w:rsidRPr="00B138F3" w:rsidRDefault="001005B0" w:rsidP="00B46D58">
      <w:pPr>
        <w:widowControl w:val="0"/>
        <w:spacing w:after="160"/>
        <w:ind w:left="567" w:right="565"/>
        <w:jc w:val="center"/>
        <w:rPr>
          <w:rFonts w:ascii="GHEA Grapalat" w:hAnsi="GHEA Grapalat"/>
          <w:b/>
        </w:rPr>
      </w:pPr>
    </w:p>
    <w:p w14:paraId="15E72ABD" w14:textId="77777777" w:rsidR="001005B0" w:rsidRPr="00B138F3" w:rsidRDefault="001005B0" w:rsidP="00B46D58">
      <w:pPr>
        <w:widowControl w:val="0"/>
        <w:spacing w:after="160"/>
        <w:ind w:left="567" w:right="565"/>
        <w:jc w:val="center"/>
        <w:rPr>
          <w:rFonts w:ascii="GHEA Grapalat" w:hAnsi="GHEA Grapalat"/>
          <w:b/>
        </w:rPr>
      </w:pPr>
    </w:p>
    <w:p w14:paraId="605F418A" w14:textId="77777777" w:rsidR="001005B0" w:rsidRPr="00B138F3" w:rsidRDefault="001005B0" w:rsidP="00B46D58">
      <w:pPr>
        <w:widowControl w:val="0"/>
        <w:spacing w:after="160"/>
        <w:ind w:left="567" w:right="565"/>
        <w:jc w:val="center"/>
        <w:rPr>
          <w:rFonts w:ascii="GHEA Grapalat" w:hAnsi="GHEA Grapalat"/>
          <w:b/>
        </w:rPr>
      </w:pPr>
    </w:p>
    <w:p w14:paraId="416243C5" w14:textId="77777777" w:rsidR="001005B0" w:rsidRPr="00B138F3" w:rsidRDefault="001005B0" w:rsidP="00B46D58">
      <w:pPr>
        <w:widowControl w:val="0"/>
        <w:spacing w:after="160"/>
        <w:ind w:left="567" w:right="565"/>
        <w:jc w:val="center"/>
        <w:rPr>
          <w:rFonts w:ascii="GHEA Grapalat" w:hAnsi="GHEA Grapalat"/>
          <w:b/>
        </w:rPr>
      </w:pPr>
    </w:p>
    <w:p w14:paraId="71CEA0F9" w14:textId="77777777" w:rsidR="001005B0" w:rsidRPr="00B138F3" w:rsidRDefault="001005B0" w:rsidP="00B46D58">
      <w:pPr>
        <w:widowControl w:val="0"/>
        <w:spacing w:after="160"/>
        <w:ind w:left="567" w:right="565"/>
        <w:jc w:val="center"/>
        <w:rPr>
          <w:rFonts w:ascii="GHEA Grapalat" w:hAnsi="GHEA Grapalat"/>
          <w:b/>
        </w:rPr>
      </w:pPr>
    </w:p>
    <w:p w14:paraId="1F026A71" w14:textId="77777777" w:rsidR="001005B0" w:rsidRPr="00B138F3" w:rsidRDefault="001005B0" w:rsidP="00B46D58">
      <w:pPr>
        <w:widowControl w:val="0"/>
        <w:spacing w:after="160"/>
        <w:ind w:left="567" w:right="565"/>
        <w:jc w:val="center"/>
        <w:rPr>
          <w:rFonts w:ascii="GHEA Grapalat" w:hAnsi="GHEA Grapalat"/>
          <w:b/>
        </w:rPr>
      </w:pPr>
    </w:p>
    <w:p w14:paraId="3ABA3FCD" w14:textId="77777777" w:rsidR="001005B0" w:rsidRPr="00B138F3" w:rsidRDefault="001005B0" w:rsidP="00B46D58">
      <w:pPr>
        <w:widowControl w:val="0"/>
        <w:spacing w:after="160"/>
        <w:ind w:left="567" w:right="565"/>
        <w:jc w:val="center"/>
        <w:rPr>
          <w:rFonts w:ascii="GHEA Grapalat" w:hAnsi="GHEA Grapalat"/>
          <w:b/>
        </w:rPr>
      </w:pPr>
    </w:p>
    <w:p w14:paraId="162E71A5" w14:textId="77777777" w:rsidR="001005B0" w:rsidRPr="00B138F3" w:rsidRDefault="001005B0" w:rsidP="00B46D58">
      <w:pPr>
        <w:widowControl w:val="0"/>
        <w:spacing w:after="160"/>
        <w:ind w:left="567" w:right="565"/>
        <w:jc w:val="center"/>
        <w:rPr>
          <w:rFonts w:ascii="GHEA Grapalat" w:hAnsi="GHEA Grapalat"/>
          <w:b/>
        </w:rPr>
      </w:pPr>
    </w:p>
    <w:p w14:paraId="0ECA7613" w14:textId="77777777" w:rsidR="001005B0" w:rsidRPr="00B138F3" w:rsidRDefault="001005B0" w:rsidP="00B46D58">
      <w:pPr>
        <w:widowControl w:val="0"/>
        <w:spacing w:after="160"/>
        <w:ind w:left="567" w:right="565"/>
        <w:jc w:val="center"/>
        <w:rPr>
          <w:rFonts w:ascii="GHEA Grapalat" w:hAnsi="GHEA Grapalat"/>
          <w:b/>
        </w:rPr>
      </w:pPr>
    </w:p>
    <w:p w14:paraId="0820740C" w14:textId="77777777" w:rsidR="001005B0" w:rsidRPr="00B138F3" w:rsidRDefault="001005B0" w:rsidP="00B46D58">
      <w:pPr>
        <w:widowControl w:val="0"/>
        <w:spacing w:after="160"/>
        <w:ind w:left="567" w:right="565"/>
        <w:jc w:val="center"/>
        <w:rPr>
          <w:rFonts w:ascii="GHEA Grapalat" w:hAnsi="GHEA Grapalat"/>
          <w:b/>
        </w:rPr>
      </w:pPr>
    </w:p>
    <w:p w14:paraId="6010AC3A" w14:textId="77777777" w:rsidR="001005B0" w:rsidRPr="00B138F3" w:rsidRDefault="001005B0" w:rsidP="00B46D58">
      <w:pPr>
        <w:widowControl w:val="0"/>
        <w:spacing w:after="160"/>
        <w:ind w:left="567" w:right="565"/>
        <w:jc w:val="center"/>
        <w:rPr>
          <w:rFonts w:ascii="GHEA Grapalat" w:hAnsi="GHEA Grapalat"/>
          <w:b/>
        </w:rPr>
      </w:pPr>
    </w:p>
    <w:p w14:paraId="7AAC0BED" w14:textId="77777777" w:rsidR="001005B0" w:rsidRPr="00B138F3" w:rsidRDefault="001005B0" w:rsidP="00B46D58">
      <w:pPr>
        <w:widowControl w:val="0"/>
        <w:spacing w:after="160"/>
        <w:ind w:left="567" w:right="565"/>
        <w:jc w:val="center"/>
        <w:rPr>
          <w:rFonts w:ascii="GHEA Grapalat" w:hAnsi="GHEA Grapalat"/>
          <w:b/>
        </w:rPr>
      </w:pPr>
    </w:p>
    <w:p w14:paraId="355281A7" w14:textId="77777777" w:rsidR="001005B0" w:rsidRPr="00B138F3" w:rsidRDefault="001005B0" w:rsidP="00B46D58">
      <w:pPr>
        <w:widowControl w:val="0"/>
        <w:spacing w:after="160"/>
        <w:ind w:left="567" w:right="565"/>
        <w:jc w:val="center"/>
        <w:rPr>
          <w:rFonts w:ascii="GHEA Grapalat" w:hAnsi="GHEA Grapalat"/>
          <w:b/>
        </w:rPr>
      </w:pPr>
    </w:p>
    <w:p w14:paraId="3944B591" w14:textId="77777777" w:rsidR="001005B0" w:rsidRPr="00B138F3" w:rsidRDefault="001005B0" w:rsidP="00B46D58">
      <w:pPr>
        <w:widowControl w:val="0"/>
        <w:spacing w:after="160"/>
        <w:ind w:left="567" w:right="565"/>
        <w:jc w:val="center"/>
        <w:rPr>
          <w:rFonts w:ascii="GHEA Grapalat" w:hAnsi="GHEA Grapalat"/>
          <w:b/>
        </w:rPr>
      </w:pPr>
    </w:p>
    <w:p w14:paraId="1BF6439C" w14:textId="77777777" w:rsidR="001005B0" w:rsidRPr="00B138F3" w:rsidRDefault="001005B0" w:rsidP="00B46D58">
      <w:pPr>
        <w:widowControl w:val="0"/>
        <w:spacing w:after="160"/>
        <w:ind w:left="567" w:right="565"/>
        <w:jc w:val="center"/>
        <w:rPr>
          <w:rFonts w:ascii="GHEA Grapalat" w:hAnsi="GHEA Grapalat"/>
          <w:b/>
        </w:rPr>
      </w:pPr>
    </w:p>
    <w:p w14:paraId="518C7988" w14:textId="77777777" w:rsidR="001005B0" w:rsidRPr="00B138F3" w:rsidRDefault="001005B0" w:rsidP="00B46D58">
      <w:pPr>
        <w:widowControl w:val="0"/>
        <w:spacing w:after="160"/>
        <w:ind w:left="567" w:right="565"/>
        <w:jc w:val="center"/>
        <w:rPr>
          <w:rFonts w:ascii="GHEA Grapalat" w:hAnsi="GHEA Grapalat"/>
          <w:b/>
        </w:rPr>
      </w:pPr>
    </w:p>
    <w:p w14:paraId="151F49A6" w14:textId="77777777" w:rsidR="001005B0" w:rsidRPr="00B138F3" w:rsidRDefault="001005B0" w:rsidP="00B46D58">
      <w:pPr>
        <w:widowControl w:val="0"/>
        <w:spacing w:after="160"/>
        <w:ind w:left="567" w:right="565"/>
        <w:jc w:val="center"/>
        <w:rPr>
          <w:rFonts w:ascii="GHEA Grapalat" w:hAnsi="GHEA Grapalat"/>
          <w:b/>
        </w:rPr>
      </w:pPr>
    </w:p>
    <w:p w14:paraId="6C5926B7" w14:textId="77777777" w:rsidR="00E15678" w:rsidRDefault="00E15678" w:rsidP="000A214C">
      <w:pPr>
        <w:widowControl w:val="0"/>
        <w:spacing w:after="160"/>
        <w:jc w:val="right"/>
        <w:rPr>
          <w:rFonts w:ascii="GHEA Grapalat" w:hAnsi="GHEA Grapalat"/>
          <w:i/>
        </w:rPr>
      </w:pPr>
    </w:p>
    <w:p w14:paraId="332F2A46" w14:textId="77777777" w:rsidR="00E15678" w:rsidRDefault="00E15678" w:rsidP="000A214C">
      <w:pPr>
        <w:widowControl w:val="0"/>
        <w:spacing w:after="160"/>
        <w:jc w:val="right"/>
        <w:rPr>
          <w:rFonts w:ascii="GHEA Grapalat" w:hAnsi="GHEA Grapalat"/>
          <w:i/>
        </w:rPr>
      </w:pPr>
    </w:p>
    <w:p w14:paraId="33759992" w14:textId="77777777" w:rsidR="00E15678" w:rsidRDefault="00E15678" w:rsidP="000A214C">
      <w:pPr>
        <w:widowControl w:val="0"/>
        <w:spacing w:after="160"/>
        <w:jc w:val="right"/>
        <w:rPr>
          <w:rFonts w:ascii="GHEA Grapalat" w:hAnsi="GHEA Grapalat"/>
          <w:i/>
        </w:rPr>
      </w:pPr>
    </w:p>
    <w:p w14:paraId="41913D39" w14:textId="77777777" w:rsidR="00E15678" w:rsidRDefault="00E15678" w:rsidP="000A214C">
      <w:pPr>
        <w:widowControl w:val="0"/>
        <w:spacing w:after="160"/>
        <w:jc w:val="right"/>
        <w:rPr>
          <w:rFonts w:ascii="GHEA Grapalat" w:hAnsi="GHEA Grapalat"/>
          <w:i/>
        </w:rPr>
      </w:pPr>
    </w:p>
    <w:p w14:paraId="7BE67C9C" w14:textId="77777777" w:rsidR="00E15678" w:rsidRDefault="00E15678" w:rsidP="000A214C">
      <w:pPr>
        <w:widowControl w:val="0"/>
        <w:spacing w:after="160"/>
        <w:jc w:val="right"/>
        <w:rPr>
          <w:rFonts w:ascii="GHEA Grapalat" w:hAnsi="GHEA Grapalat"/>
          <w:i/>
        </w:rPr>
      </w:pPr>
    </w:p>
    <w:p w14:paraId="544762C2" w14:textId="77777777" w:rsidR="00E15678" w:rsidRDefault="00E15678" w:rsidP="000A214C">
      <w:pPr>
        <w:widowControl w:val="0"/>
        <w:spacing w:after="160"/>
        <w:jc w:val="right"/>
        <w:rPr>
          <w:rFonts w:ascii="GHEA Grapalat" w:hAnsi="GHEA Grapalat"/>
          <w:i/>
        </w:rPr>
      </w:pPr>
    </w:p>
    <w:p w14:paraId="51A49081" w14:textId="77777777" w:rsidR="00E15678" w:rsidRDefault="00E15678" w:rsidP="000A214C">
      <w:pPr>
        <w:widowControl w:val="0"/>
        <w:spacing w:after="160"/>
        <w:jc w:val="right"/>
        <w:rPr>
          <w:rFonts w:ascii="GHEA Grapalat" w:hAnsi="GHEA Grapalat"/>
          <w:i/>
        </w:rPr>
      </w:pPr>
    </w:p>
    <w:p w14:paraId="31489183"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14:paraId="4803109A" w14:textId="463FAB2F" w:rsidR="00D671EF" w:rsidRPr="005F0617" w:rsidRDefault="00D671EF" w:rsidP="00D671EF">
      <w:pPr>
        <w:widowControl w:val="0"/>
        <w:jc w:val="right"/>
        <w:rPr>
          <w:rFonts w:ascii="GHEA Grapalat" w:hAnsi="GHEA Grapalat" w:cs="GHEA Grapalat"/>
          <w:i/>
        </w:rPr>
      </w:pPr>
      <w:r>
        <w:rPr>
          <w:rFonts w:ascii="GHEA Grapalat" w:hAnsi="GHEA Grapalat"/>
          <w:i/>
        </w:rPr>
        <w:t xml:space="preserve">к Приглашению </w:t>
      </w:r>
      <w:r w:rsidR="000A214C" w:rsidRPr="00B138F3">
        <w:rPr>
          <w:rFonts w:ascii="GHEA Grapalat" w:hAnsi="GHEA Grapalat"/>
          <w:i/>
        </w:rPr>
        <w:t xml:space="preserve"> </w:t>
      </w:r>
      <w:r w:rsidRPr="005F0617">
        <w:rPr>
          <w:rFonts w:ascii="GHEA Grapalat" w:hAnsi="GHEA Grapalat"/>
          <w:i/>
        </w:rPr>
        <w:t xml:space="preserve">на </w:t>
      </w:r>
      <w:r w:rsidR="00DE3292">
        <w:rPr>
          <w:rFonts w:ascii="GHEA Grapalat" w:hAnsi="GHEA Grapalat"/>
          <w:i/>
        </w:rPr>
        <w:t>запрос котировок</w:t>
      </w:r>
      <w:r>
        <w:rPr>
          <w:rFonts w:ascii="GHEA Grapalat" w:hAnsi="GHEA Grapalat"/>
          <w:i/>
        </w:rPr>
        <w:t xml:space="preserve"> </w:t>
      </w:r>
      <w:r w:rsidRPr="005F0617">
        <w:rPr>
          <w:rFonts w:ascii="GHEA Grapalat" w:hAnsi="GHEA Grapalat"/>
          <w:i/>
        </w:rPr>
        <w:br/>
        <w:t xml:space="preserve">под кодом </w:t>
      </w:r>
      <w:r w:rsidR="00607964">
        <w:rPr>
          <w:rFonts w:ascii="GHEA Grapalat" w:hAnsi="GHEA Grapalat"/>
          <w:i/>
        </w:rPr>
        <w:t>ԵՔ-ԳՀԱՊՁԲ-2</w:t>
      </w:r>
      <w:r w:rsidR="004369BF">
        <w:rPr>
          <w:rFonts w:ascii="GHEA Grapalat" w:hAnsi="GHEA Grapalat"/>
          <w:i/>
        </w:rPr>
        <w:t>6</w:t>
      </w:r>
      <w:r w:rsidR="00607964">
        <w:rPr>
          <w:rFonts w:ascii="GHEA Grapalat" w:hAnsi="GHEA Grapalat"/>
          <w:i/>
        </w:rPr>
        <w:t>/</w:t>
      </w:r>
      <w:r w:rsidR="004369BF">
        <w:rPr>
          <w:rFonts w:ascii="GHEA Grapalat" w:hAnsi="GHEA Grapalat"/>
          <w:i/>
        </w:rPr>
        <w:t>3</w:t>
      </w:r>
      <w:r w:rsidRPr="005F0617">
        <w:rPr>
          <w:rStyle w:val="FootnoteReference"/>
          <w:rFonts w:ascii="GHEA Grapalat" w:hAnsi="GHEA Grapalat"/>
          <w:i/>
        </w:rPr>
        <w:footnoteReference w:customMarkFollows="1" w:id="11"/>
        <w:t>*</w:t>
      </w:r>
    </w:p>
    <w:p w14:paraId="38A0BEC2" w14:textId="77777777" w:rsidR="000A214C" w:rsidRPr="00B138F3" w:rsidRDefault="000A214C" w:rsidP="000A214C">
      <w:pPr>
        <w:widowControl w:val="0"/>
        <w:spacing w:after="160"/>
        <w:jc w:val="right"/>
        <w:rPr>
          <w:rFonts w:ascii="GHEA Grapalat" w:hAnsi="GHEA Grapalat" w:cs="GHEA Grapalat"/>
          <w:i/>
        </w:rPr>
      </w:pPr>
    </w:p>
    <w:p w14:paraId="09C2F804" w14:textId="77777777" w:rsidR="00AF4211" w:rsidRPr="00B138F3" w:rsidRDefault="00AF4211" w:rsidP="000A214C">
      <w:pPr>
        <w:widowControl w:val="0"/>
        <w:spacing w:after="160"/>
        <w:jc w:val="center"/>
        <w:rPr>
          <w:rFonts w:ascii="GHEA Grapalat" w:hAnsi="GHEA Grapalat"/>
          <w:b/>
        </w:rPr>
      </w:pPr>
    </w:p>
    <w:p w14:paraId="17B15546"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09210B2A"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5333A2E2" w14:textId="77777777" w:rsidTr="00797449">
        <w:tc>
          <w:tcPr>
            <w:tcW w:w="4786" w:type="dxa"/>
          </w:tcPr>
          <w:p w14:paraId="53B60E97" w14:textId="77777777" w:rsidR="000A214C" w:rsidRPr="00B138F3" w:rsidRDefault="000A214C" w:rsidP="00797449">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0A5AA9E0" w14:textId="77777777" w:rsidR="000A214C" w:rsidRPr="00B138F3" w:rsidRDefault="000A214C" w:rsidP="00797449">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2"/>
              <w:t>**</w:t>
            </w:r>
          </w:p>
        </w:tc>
      </w:tr>
    </w:tbl>
    <w:p w14:paraId="7EFC8DE4" w14:textId="77777777" w:rsidR="000A214C" w:rsidRPr="00B138F3" w:rsidRDefault="000A214C" w:rsidP="000A214C">
      <w:pPr>
        <w:widowControl w:val="0"/>
        <w:spacing w:after="160"/>
        <w:rPr>
          <w:rFonts w:ascii="GHEA Grapalat" w:hAnsi="GHEA Grapalat" w:cs="GHEA Grapalat"/>
          <w:b/>
        </w:rPr>
      </w:pPr>
    </w:p>
    <w:p w14:paraId="39DC6335"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56D6BA00"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06AA725D"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53F1FD86"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0597F02D"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0E59071"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71E30B53"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2E366BE9"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78D68DC0"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5A090339"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26CD80F1" w14:textId="77777777" w:rsidR="000A214C" w:rsidRPr="00B138F3" w:rsidRDefault="000A214C" w:rsidP="000A214C">
      <w:pPr>
        <w:rPr>
          <w:rFonts w:ascii="GHEA Grapalat" w:hAnsi="GHEA Grapalat"/>
        </w:rPr>
      </w:pPr>
      <w:r w:rsidRPr="00B138F3">
        <w:rPr>
          <w:rFonts w:ascii="GHEA Grapalat" w:hAnsi="GHEA Grapalat"/>
        </w:rPr>
        <w:br w:type="page"/>
      </w:r>
    </w:p>
    <w:p w14:paraId="34D8723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6EA2B1E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729093E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F88129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23CF6F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7DAC3E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2E9A903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A9C891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24521A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14:paraId="112826A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4C60D17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9502CB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53D0B063"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080BB77C" w14:textId="77777777" w:rsidR="003F798D" w:rsidRPr="00B253E1" w:rsidRDefault="000A214C" w:rsidP="003F798D">
      <w:pPr>
        <w:widowControl w:val="0"/>
        <w:tabs>
          <w:tab w:val="left" w:pos="1134"/>
        </w:tabs>
        <w:spacing w:after="160"/>
        <w:ind w:firstLine="567"/>
        <w:jc w:val="both"/>
        <w:rPr>
          <w:rFonts w:ascii="GHEA Grapalat" w:hAnsi="GHEA Grapalat"/>
        </w:rPr>
      </w:pPr>
      <w:r w:rsidRPr="00CF4C91">
        <w:rPr>
          <w:rFonts w:ascii="GHEA Grapalat" w:hAnsi="GHEA Grapalat"/>
        </w:rPr>
        <w:t>2.1.</w:t>
      </w:r>
      <w:r w:rsidRPr="00CF4C91">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w:t>
      </w:r>
      <w:r w:rsidR="003F798D" w:rsidRPr="00CF4C91">
        <w:rPr>
          <w:rFonts w:ascii="GHEA Grapalat" w:hAnsi="GHEA Grapalat"/>
        </w:rPr>
        <w:t xml:space="preserve">до двадцатого рабочего дня, следующего за последним днем </w:t>
      </w:r>
      <w:r w:rsidR="0013346B" w:rsidRPr="00CF4C91">
        <w:rPr>
          <w:rFonts w:ascii="GHEA Grapalat" w:hAnsi="GHEA Grapalat"/>
        </w:rPr>
        <w:t xml:space="preserve">полного </w:t>
      </w:r>
      <w:r w:rsidR="003F798D" w:rsidRPr="00CF4C91">
        <w:rPr>
          <w:rFonts w:ascii="GHEA Grapalat" w:hAnsi="GHEA Grapalat"/>
        </w:rPr>
        <w:t xml:space="preserve">выполнения </w:t>
      </w:r>
      <w:r w:rsidR="00337EB5" w:rsidRPr="00CF4C91">
        <w:rPr>
          <w:rFonts w:ascii="GHEA Grapalat" w:hAnsi="GHEA Grapalat"/>
        </w:rPr>
        <w:t>взятых</w:t>
      </w:r>
      <w:r w:rsidR="003F798D" w:rsidRPr="00CF4C91">
        <w:rPr>
          <w:rFonts w:ascii="GHEA Grapalat" w:hAnsi="GHEA Grapalat"/>
        </w:rPr>
        <w:t xml:space="preserve"> </w:t>
      </w:r>
      <w:r w:rsidR="001C7176" w:rsidRPr="009B3889">
        <w:rPr>
          <w:rFonts w:ascii="GHEA Grapalat" w:hAnsi="GHEA Grapalat"/>
        </w:rPr>
        <w:t>К</w:t>
      </w:r>
      <w:r w:rsidR="00340D69" w:rsidRPr="00CF4C91">
        <w:rPr>
          <w:rFonts w:ascii="GHEA Grapalat" w:hAnsi="GHEA Grapalat"/>
        </w:rPr>
        <w:t xml:space="preserve">омпанией </w:t>
      </w:r>
      <w:r w:rsidR="003F798D" w:rsidRPr="00CF4C91">
        <w:rPr>
          <w:rFonts w:ascii="GHEA Grapalat" w:hAnsi="GHEA Grapalat"/>
        </w:rPr>
        <w:t>по заключаемому договору обязательств, включительно.</w:t>
      </w:r>
    </w:p>
    <w:p w14:paraId="448ACAA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1B8CD111"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043D4AB4"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E67807B"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3B8C527"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0270342D"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58E4F02"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5F79BD18"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C58297E"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3D3CB691"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D34B2D0"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49BCC31B"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995D213"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33A918FE"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93085F0"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558F34D5"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1EAB7E7"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549E01AB"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0391712E" w14:textId="77777777"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B2D490" w14:textId="77777777" w:rsidR="00BE2572" w:rsidRPr="00B138F3" w:rsidRDefault="00BE2572" w:rsidP="00797449">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58D397EA" w14:textId="77777777"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AFB585" w14:textId="77777777" w:rsidR="00BE2572" w:rsidRPr="00B138F3" w:rsidRDefault="00BE2572" w:rsidP="00797449">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14:paraId="393541BE" w14:textId="77777777" w:rsidTr="0079744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7DBBA" w14:textId="77777777" w:rsidR="00BE2572" w:rsidRPr="00B138F3" w:rsidRDefault="00BE2572" w:rsidP="0079744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53FC1C0C" w14:textId="77777777" w:rsidTr="0079744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E153" w14:textId="77777777" w:rsidR="00BE2572" w:rsidRPr="00B138F3" w:rsidRDefault="00BE2572" w:rsidP="0079744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10ABCB95" w14:textId="77777777" w:rsidTr="0079744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CCCB9C" w14:textId="77777777" w:rsidR="00BE2572" w:rsidRPr="00B138F3" w:rsidRDefault="00BE2572" w:rsidP="0079744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0D329CC2" w14:textId="77777777" w:rsidTr="0079744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ADD78A" w14:textId="77777777" w:rsidR="00BE2572" w:rsidRPr="00B138F3" w:rsidRDefault="00BE2572" w:rsidP="0079744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48DB0274" w14:textId="77777777"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B466DC" w14:textId="77777777" w:rsidR="00BE2572" w:rsidRPr="00B138F3" w:rsidRDefault="00BE2572" w:rsidP="0079744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53B7B75B" w14:textId="77777777"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F9F1A3" w14:textId="77777777" w:rsidR="00BE2572" w:rsidRPr="00B138F3" w:rsidRDefault="00BE2572" w:rsidP="0079744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49D1F5BE" w14:textId="77777777"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02004A" w14:textId="77777777" w:rsidR="00BE2572" w:rsidRPr="00D671EF" w:rsidRDefault="00BE2572" w:rsidP="00797449">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D671EF" w:rsidRPr="00D671EF">
              <w:rPr>
                <w:rFonts w:ascii="GHEA Grapalat" w:hAnsi="GHEA Grapalat"/>
              </w:rPr>
              <w:t xml:space="preserve"> </w:t>
            </w:r>
            <w:r w:rsidR="00D671EF" w:rsidRPr="000E4214">
              <w:rPr>
                <w:rFonts w:ascii="GHEA Grapalat" w:hAnsi="GHEA Grapalat"/>
              </w:rPr>
              <w:t xml:space="preserve"> </w:t>
            </w:r>
            <w:r w:rsidR="00D671EF" w:rsidRPr="00206493">
              <w:rPr>
                <w:rFonts w:ascii="GHEA Grapalat" w:hAnsi="GHEA Grapalat"/>
                <w:b/>
              </w:rPr>
              <w:t>Мерия г. Ереван</w:t>
            </w:r>
          </w:p>
        </w:tc>
      </w:tr>
      <w:tr w:rsidR="00B138F3" w:rsidRPr="00B138F3" w14:paraId="5DD7D9CD" w14:textId="77777777"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CD5238" w14:textId="77777777" w:rsidR="00BE2572" w:rsidRPr="00B138F3" w:rsidRDefault="00BE2572" w:rsidP="0079744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644CA274" w14:textId="77777777" w:rsidTr="0079744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CB74CD" w14:textId="77777777" w:rsidR="00BE2572" w:rsidRPr="00D671EF" w:rsidRDefault="00BE2572" w:rsidP="00797449">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sidR="00D671EF">
              <w:rPr>
                <w:rFonts w:ascii="GHEA Grapalat" w:hAnsi="GHEA Grapalat"/>
                <w:lang w:val="en-US"/>
              </w:rPr>
              <w:t xml:space="preserve"> </w:t>
            </w:r>
            <w:r w:rsidR="00D671EF" w:rsidRPr="00051A43">
              <w:rPr>
                <w:rFonts w:ascii="GHEA Grapalat" w:hAnsi="GHEA Grapalat"/>
              </w:rPr>
              <w:t>02593108</w:t>
            </w:r>
          </w:p>
        </w:tc>
      </w:tr>
      <w:tr w:rsidR="00B138F3" w:rsidRPr="00B138F3" w14:paraId="277524AA" w14:textId="77777777" w:rsidTr="0079744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012F01" w14:textId="77777777" w:rsidR="00BE2572" w:rsidRPr="00D671EF" w:rsidRDefault="00BE2572" w:rsidP="00797449">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D671EF" w:rsidRPr="00D671EF">
              <w:rPr>
                <w:rFonts w:ascii="GHEA Grapalat" w:hAnsi="GHEA Grapalat"/>
              </w:rPr>
              <w:t xml:space="preserve"> </w:t>
            </w:r>
            <w:r w:rsidR="00D671EF">
              <w:rPr>
                <w:rFonts w:ascii="GHEA Grapalat" w:hAnsi="GHEA Grapalat"/>
              </w:rPr>
              <w:t xml:space="preserve"> </w:t>
            </w:r>
            <w:r w:rsidR="00206493" w:rsidRPr="008F00F5">
              <w:rPr>
                <w:rFonts w:ascii="GHEA Grapalat" w:hAnsi="GHEA Grapalat"/>
                <w:b/>
              </w:rPr>
              <w:t xml:space="preserve"> ОПЕРАТИВНОЕ УПРАВЛЕНИЕ МИНИСТЕРСТВА ФИНАНСОВ РА</w:t>
            </w:r>
          </w:p>
        </w:tc>
      </w:tr>
      <w:tr w:rsidR="00B138F3" w:rsidRPr="00B138F3" w14:paraId="75D06539" w14:textId="77777777" w:rsidTr="0079744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0C456E" w14:textId="77777777" w:rsidR="00BE2572" w:rsidRPr="002D62BE" w:rsidRDefault="00BE2572" w:rsidP="002D62BE">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(сч.№)</w:t>
            </w:r>
            <w:r w:rsidR="002D62BE">
              <w:rPr>
                <w:rFonts w:ascii="GHEA Grapalat" w:hAnsi="GHEA Grapalat"/>
                <w:lang w:val="en-US"/>
              </w:rPr>
              <w:t xml:space="preserve"> </w:t>
            </w:r>
            <w:r w:rsidR="002D62BE" w:rsidRPr="00206493">
              <w:rPr>
                <w:rFonts w:ascii="GHEA Grapalat" w:hAnsi="GHEA Grapalat" w:cs="Arial"/>
                <w:b/>
                <w:sz w:val="20"/>
                <w:szCs w:val="20"/>
                <w:lang w:val="hy-AM"/>
              </w:rPr>
              <w:t>900015211429</w:t>
            </w:r>
          </w:p>
        </w:tc>
      </w:tr>
      <w:tr w:rsidR="00B138F3" w:rsidRPr="00B138F3" w14:paraId="5A86ED33" w14:textId="77777777"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C83ADC" w14:textId="77777777" w:rsidR="00BE2572" w:rsidRPr="00B138F3" w:rsidRDefault="00BE2572" w:rsidP="0079744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04097635" w14:textId="77777777"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46B138" w14:textId="77777777" w:rsidR="00BE2572" w:rsidRPr="00B138F3" w:rsidRDefault="00BE2572" w:rsidP="0079744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3321B664" w14:textId="77777777"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087FF4" w14:textId="77777777" w:rsidR="00BE2572" w:rsidRPr="00D671EF" w:rsidRDefault="00BE2572" w:rsidP="0079744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r w:rsidR="00D671EF" w:rsidRPr="00D671EF">
              <w:rPr>
                <w:rFonts w:ascii="GHEA Grapalat" w:hAnsi="GHEA Grapalat"/>
              </w:rPr>
              <w:t xml:space="preserve"> </w:t>
            </w:r>
            <w:r w:rsidR="00D671EF">
              <w:rPr>
                <w:rFonts w:ascii="GHEA Grapalat" w:hAnsi="GHEA Grapalat"/>
              </w:rPr>
              <w:t xml:space="preserve"> РА, AMD</w:t>
            </w:r>
          </w:p>
        </w:tc>
      </w:tr>
      <w:tr w:rsidR="00B138F3" w:rsidRPr="00B138F3" w14:paraId="6896299E" w14:textId="77777777"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5EF2D2" w14:textId="77777777" w:rsidR="00BE2572" w:rsidRPr="00B138F3" w:rsidRDefault="00BE2572" w:rsidP="00797449">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w:t>
            </w:r>
            <w:r w:rsidRPr="00BB14B1">
              <w:rPr>
                <w:rFonts w:ascii="GHEA Grapalat" w:hAnsi="GHEA Grapalat"/>
              </w:rPr>
              <w:t>уплаты): (для обеспечения исполнения договора)</w:t>
            </w:r>
          </w:p>
        </w:tc>
      </w:tr>
      <w:tr w:rsidR="00B138F3" w:rsidRPr="00B138F3" w14:paraId="79DCF4C9" w14:textId="77777777" w:rsidTr="00797449">
        <w:trPr>
          <w:trHeight w:val="424"/>
        </w:trPr>
        <w:tc>
          <w:tcPr>
            <w:tcW w:w="10980" w:type="dxa"/>
            <w:gridSpan w:val="2"/>
            <w:tcBorders>
              <w:top w:val="single" w:sz="4" w:space="0" w:color="auto"/>
              <w:left w:val="single" w:sz="4" w:space="0" w:color="auto"/>
              <w:right w:val="single" w:sz="4" w:space="0" w:color="000000"/>
            </w:tcBorders>
            <w:noWrap/>
            <w:vAlign w:val="bottom"/>
          </w:tcPr>
          <w:p w14:paraId="63C78F9A" w14:textId="298442DC" w:rsidR="00BE2572" w:rsidRPr="00D671EF" w:rsidRDefault="00BE2572" w:rsidP="00797449">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D671EF" w:rsidRPr="00D671EF">
              <w:rPr>
                <w:rFonts w:ascii="GHEA Grapalat" w:hAnsi="GHEA Grapalat"/>
              </w:rPr>
              <w:t xml:space="preserve"> </w:t>
            </w:r>
            <w:r w:rsidR="00D671EF">
              <w:rPr>
                <w:rFonts w:ascii="GHEA Grapalat" w:hAnsi="GHEA Grapalat"/>
                <w:i/>
              </w:rPr>
              <w:t xml:space="preserve"> </w:t>
            </w:r>
            <w:r w:rsidR="00607964">
              <w:rPr>
                <w:rFonts w:ascii="GHEA Grapalat" w:hAnsi="GHEA Grapalat"/>
                <w:b/>
                <w:i/>
              </w:rPr>
              <w:t>ԵՔ-ԳՀԱՊՁԲ-2</w:t>
            </w:r>
            <w:r w:rsidR="004369BF">
              <w:rPr>
                <w:rFonts w:ascii="GHEA Grapalat" w:hAnsi="GHEA Grapalat"/>
                <w:b/>
                <w:i/>
              </w:rPr>
              <w:t>6</w:t>
            </w:r>
            <w:r w:rsidR="00607964">
              <w:rPr>
                <w:rFonts w:ascii="GHEA Grapalat" w:hAnsi="GHEA Grapalat"/>
                <w:b/>
                <w:i/>
              </w:rPr>
              <w:t>/</w:t>
            </w:r>
            <w:r w:rsidR="004369BF">
              <w:rPr>
                <w:rFonts w:ascii="GHEA Grapalat" w:hAnsi="GHEA Grapalat"/>
                <w:b/>
                <w:i/>
              </w:rPr>
              <w:t>3</w:t>
            </w:r>
          </w:p>
        </w:tc>
      </w:tr>
      <w:tr w:rsidR="00B138F3" w:rsidRPr="00B138F3" w14:paraId="3C9CE093" w14:textId="77777777" w:rsidTr="0079744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A7CE2A" w14:textId="77777777" w:rsidR="00BE2572" w:rsidRPr="00B138F3" w:rsidRDefault="00BE2572" w:rsidP="00797449">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29BFBB36" w14:textId="77777777" w:rsidTr="0079744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602D88" w14:textId="77777777" w:rsidR="00BE2572" w:rsidRPr="00B138F3" w:rsidRDefault="00BE2572" w:rsidP="0079744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33466340" w14:textId="77777777" w:rsidTr="00797449">
        <w:trPr>
          <w:trHeight w:val="2194"/>
        </w:trPr>
        <w:tc>
          <w:tcPr>
            <w:tcW w:w="5616" w:type="dxa"/>
            <w:tcBorders>
              <w:top w:val="nil"/>
              <w:left w:val="single" w:sz="4" w:space="0" w:color="auto"/>
              <w:bottom w:val="single" w:sz="4" w:space="0" w:color="auto"/>
              <w:right w:val="single" w:sz="4" w:space="0" w:color="auto"/>
            </w:tcBorders>
            <w:noWrap/>
            <w:vAlign w:val="bottom"/>
          </w:tcPr>
          <w:p w14:paraId="3B7DC34F" w14:textId="77777777" w:rsidR="00BE2572" w:rsidRPr="00B138F3" w:rsidRDefault="00BE2572" w:rsidP="0079744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62BA8C7B" w14:textId="77777777" w:rsidR="00BE2572" w:rsidRPr="00B138F3" w:rsidRDefault="00BE2572" w:rsidP="00797449">
            <w:pPr>
              <w:widowControl w:val="0"/>
              <w:spacing w:after="160"/>
              <w:rPr>
                <w:rFonts w:ascii="GHEA Grapalat" w:hAnsi="GHEA Grapalat" w:cs="Sylfaen"/>
              </w:rPr>
            </w:pPr>
          </w:p>
          <w:p w14:paraId="29AC4245" w14:textId="77777777" w:rsidR="00BE2572" w:rsidRPr="00B138F3" w:rsidRDefault="00BE2572" w:rsidP="00797449">
            <w:pPr>
              <w:widowControl w:val="0"/>
              <w:spacing w:after="160"/>
              <w:jc w:val="right"/>
              <w:rPr>
                <w:rFonts w:ascii="GHEA Grapalat" w:hAnsi="GHEA Grapalat" w:cs="Tahoma"/>
              </w:rPr>
            </w:pPr>
            <w:r w:rsidRPr="00B138F3">
              <w:rPr>
                <w:rFonts w:ascii="GHEA Grapalat" w:hAnsi="GHEA Grapalat"/>
              </w:rPr>
              <w:t>/____________________/</w:t>
            </w:r>
          </w:p>
          <w:p w14:paraId="50772702" w14:textId="77777777" w:rsidR="00BE2572" w:rsidRPr="00B138F3" w:rsidRDefault="00BE2572" w:rsidP="00797449">
            <w:pPr>
              <w:widowControl w:val="0"/>
              <w:spacing w:after="160"/>
              <w:rPr>
                <w:rFonts w:ascii="GHEA Grapalat" w:hAnsi="GHEA Grapalat" w:cs="Sylfaen"/>
              </w:rPr>
            </w:pPr>
          </w:p>
          <w:p w14:paraId="06205EAF" w14:textId="77777777" w:rsidR="00BE2572" w:rsidRPr="00B138F3" w:rsidRDefault="00BE2572" w:rsidP="00797449">
            <w:pPr>
              <w:widowControl w:val="0"/>
              <w:spacing w:after="160"/>
              <w:jc w:val="right"/>
              <w:rPr>
                <w:rFonts w:ascii="GHEA Grapalat" w:hAnsi="GHEA Grapalat" w:cs="Sylfaen"/>
              </w:rPr>
            </w:pPr>
            <w:r w:rsidRPr="00B138F3">
              <w:rPr>
                <w:rFonts w:ascii="GHEA Grapalat" w:hAnsi="GHEA Grapalat"/>
              </w:rPr>
              <w:t>/____________________/</w:t>
            </w:r>
          </w:p>
          <w:p w14:paraId="22DD02B8" w14:textId="77777777" w:rsidR="00BE2572" w:rsidRPr="00B138F3" w:rsidRDefault="00BE2572" w:rsidP="00797449">
            <w:pPr>
              <w:widowControl w:val="0"/>
              <w:spacing w:after="160"/>
              <w:rPr>
                <w:rFonts w:ascii="GHEA Grapalat" w:hAnsi="GHEA Grapalat" w:cs="Sylfaen"/>
              </w:rPr>
            </w:pPr>
          </w:p>
          <w:p w14:paraId="13BE0797" w14:textId="77777777" w:rsidR="00BE2572" w:rsidRPr="00B138F3" w:rsidRDefault="00BE2572" w:rsidP="0079744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7C35EEEA" w14:textId="77777777" w:rsidR="00BE2572" w:rsidRPr="00B138F3" w:rsidRDefault="00BE2572" w:rsidP="0079744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3C1B76A7" w14:textId="77777777" w:rsidR="00BE2572" w:rsidRPr="00B138F3" w:rsidRDefault="00BE2572" w:rsidP="00797449">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4A3B106" w14:textId="77777777" w:rsidR="00BE2572" w:rsidRPr="00B138F3" w:rsidRDefault="00BE2572" w:rsidP="00797449">
            <w:pPr>
              <w:widowControl w:val="0"/>
              <w:spacing w:after="160"/>
              <w:rPr>
                <w:rFonts w:ascii="GHEA Grapalat" w:hAnsi="GHEA Grapalat" w:cs="Sylfaen"/>
              </w:rPr>
            </w:pPr>
          </w:p>
          <w:p w14:paraId="16CAEA2E" w14:textId="77777777" w:rsidR="00BE2572" w:rsidRPr="00B138F3" w:rsidRDefault="00BE2572" w:rsidP="00797449">
            <w:pPr>
              <w:widowControl w:val="0"/>
              <w:spacing w:after="160"/>
              <w:jc w:val="right"/>
              <w:rPr>
                <w:rFonts w:ascii="GHEA Grapalat" w:hAnsi="GHEA Grapalat" w:cs="Sylfaen"/>
              </w:rPr>
            </w:pPr>
            <w:r w:rsidRPr="00B138F3">
              <w:rPr>
                <w:rFonts w:ascii="GHEA Grapalat" w:hAnsi="GHEA Grapalat"/>
              </w:rPr>
              <w:t>/____________________/</w:t>
            </w:r>
          </w:p>
          <w:p w14:paraId="0186A6A1" w14:textId="77777777" w:rsidR="00BE2572" w:rsidRPr="00B138F3" w:rsidRDefault="00BE2572" w:rsidP="00797449">
            <w:pPr>
              <w:widowControl w:val="0"/>
              <w:spacing w:after="160"/>
              <w:jc w:val="right"/>
              <w:rPr>
                <w:rFonts w:ascii="GHEA Grapalat" w:hAnsi="GHEA Grapalat" w:cs="Tahoma"/>
              </w:rPr>
            </w:pPr>
          </w:p>
          <w:p w14:paraId="25B31FA5" w14:textId="77777777" w:rsidR="00BE2572" w:rsidRPr="00B138F3" w:rsidRDefault="00BE2572" w:rsidP="00797449">
            <w:pPr>
              <w:widowControl w:val="0"/>
              <w:spacing w:after="160"/>
              <w:jc w:val="right"/>
              <w:rPr>
                <w:rFonts w:ascii="GHEA Grapalat" w:hAnsi="GHEA Grapalat" w:cs="Sylfaen"/>
              </w:rPr>
            </w:pPr>
            <w:r w:rsidRPr="00B138F3">
              <w:rPr>
                <w:rFonts w:ascii="GHEA Grapalat" w:hAnsi="GHEA Grapalat"/>
              </w:rPr>
              <w:t>/____________________/</w:t>
            </w:r>
          </w:p>
          <w:p w14:paraId="63D1B669" w14:textId="77777777" w:rsidR="00BE2572" w:rsidRPr="00B138F3" w:rsidRDefault="00BE2572" w:rsidP="00797449">
            <w:pPr>
              <w:widowControl w:val="0"/>
              <w:spacing w:after="160"/>
              <w:rPr>
                <w:rFonts w:ascii="GHEA Grapalat" w:hAnsi="GHEA Grapalat" w:cs="Sylfaen"/>
              </w:rPr>
            </w:pPr>
          </w:p>
          <w:p w14:paraId="7F4FCBB2" w14:textId="77777777" w:rsidR="00BE2572" w:rsidRPr="00B138F3" w:rsidRDefault="00BE2572" w:rsidP="0079744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6EC09F2D" w14:textId="77777777" w:rsidTr="00797449">
        <w:trPr>
          <w:trHeight w:val="2194"/>
        </w:trPr>
        <w:tc>
          <w:tcPr>
            <w:tcW w:w="5616" w:type="dxa"/>
            <w:tcBorders>
              <w:top w:val="single" w:sz="4" w:space="0" w:color="auto"/>
              <w:left w:val="single" w:sz="4" w:space="0" w:color="auto"/>
              <w:right w:val="single" w:sz="4" w:space="0" w:color="auto"/>
            </w:tcBorders>
            <w:noWrap/>
            <w:vAlign w:val="bottom"/>
          </w:tcPr>
          <w:p w14:paraId="2E5A6432" w14:textId="77777777" w:rsidR="00BE2572" w:rsidRPr="00B138F3" w:rsidRDefault="00BE2572" w:rsidP="00797449">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5CC292C0" w14:textId="77777777" w:rsidR="00BE2572" w:rsidRPr="00B138F3" w:rsidRDefault="00BE2572" w:rsidP="00797449">
            <w:pPr>
              <w:widowControl w:val="0"/>
              <w:spacing w:after="160"/>
              <w:rPr>
                <w:rFonts w:ascii="GHEA Grapalat" w:hAnsi="GHEA Grapalat"/>
              </w:rPr>
            </w:pPr>
          </w:p>
          <w:p w14:paraId="2F84BF9F" w14:textId="77777777" w:rsidR="00BE2572" w:rsidRPr="00B138F3" w:rsidRDefault="00BE2572" w:rsidP="00797449">
            <w:pPr>
              <w:widowControl w:val="0"/>
              <w:jc w:val="right"/>
              <w:rPr>
                <w:rFonts w:ascii="GHEA Grapalat" w:hAnsi="GHEA Grapalat" w:cs="Tahoma"/>
              </w:rPr>
            </w:pPr>
            <w:r w:rsidRPr="00B138F3">
              <w:rPr>
                <w:rFonts w:ascii="GHEA Grapalat" w:hAnsi="GHEA Grapalat"/>
              </w:rPr>
              <w:t>/____________________/</w:t>
            </w:r>
          </w:p>
          <w:p w14:paraId="12B7F182" w14:textId="77777777" w:rsidR="00BE2572" w:rsidRPr="00B138F3" w:rsidRDefault="00BE2572" w:rsidP="00797449">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5B8CB4A" w14:textId="77777777" w:rsidR="00BE2572" w:rsidRPr="00B138F3" w:rsidRDefault="00BE2572" w:rsidP="00797449">
            <w:pPr>
              <w:widowControl w:val="0"/>
              <w:spacing w:after="160"/>
              <w:rPr>
                <w:rFonts w:ascii="GHEA Grapalat" w:hAnsi="GHEA Grapalat" w:cs="Tahoma"/>
              </w:rPr>
            </w:pPr>
          </w:p>
          <w:p w14:paraId="0D5B9F2B" w14:textId="77777777" w:rsidR="00BE2572" w:rsidRPr="00B138F3" w:rsidRDefault="00BE2572" w:rsidP="0079744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0EF5DA77" w14:textId="77777777" w:rsidR="00BE2572" w:rsidRPr="00B138F3" w:rsidRDefault="00BE2572" w:rsidP="0079744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8CAB04B" w14:textId="77777777" w:rsidR="00BE2572" w:rsidRPr="00B138F3" w:rsidRDefault="00BE2572" w:rsidP="00797449">
            <w:pPr>
              <w:widowControl w:val="0"/>
              <w:spacing w:after="160"/>
              <w:rPr>
                <w:rFonts w:ascii="GHEA Grapalat" w:hAnsi="GHEA Grapalat" w:cs="Tahoma"/>
              </w:rPr>
            </w:pPr>
          </w:p>
          <w:p w14:paraId="62D9F566" w14:textId="77777777" w:rsidR="00BE2572" w:rsidRPr="00B138F3" w:rsidRDefault="00BE2572" w:rsidP="00797449">
            <w:pPr>
              <w:widowControl w:val="0"/>
              <w:jc w:val="right"/>
              <w:rPr>
                <w:rFonts w:ascii="GHEA Grapalat" w:hAnsi="GHEA Grapalat" w:cs="Tahoma"/>
              </w:rPr>
            </w:pPr>
            <w:r w:rsidRPr="00B138F3">
              <w:rPr>
                <w:rFonts w:ascii="GHEA Grapalat" w:hAnsi="GHEA Grapalat"/>
              </w:rPr>
              <w:t>/____________________/</w:t>
            </w:r>
          </w:p>
          <w:p w14:paraId="5EA8472F" w14:textId="77777777" w:rsidR="00BE2572" w:rsidRPr="00B138F3" w:rsidRDefault="00BE2572" w:rsidP="0079744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78BFBCF3" w14:textId="77777777" w:rsidR="00BE2572" w:rsidRPr="00B138F3" w:rsidRDefault="00BE2572" w:rsidP="00797449">
            <w:pPr>
              <w:widowControl w:val="0"/>
              <w:spacing w:after="160"/>
              <w:rPr>
                <w:rFonts w:ascii="GHEA Grapalat" w:hAnsi="GHEA Grapalat" w:cs="Arial"/>
              </w:rPr>
            </w:pPr>
          </w:p>
        </w:tc>
      </w:tr>
      <w:tr w:rsidR="00B138F3" w:rsidRPr="00B138F3" w14:paraId="778B21AF" w14:textId="77777777" w:rsidTr="00797449">
        <w:trPr>
          <w:trHeight w:val="2194"/>
        </w:trPr>
        <w:tc>
          <w:tcPr>
            <w:tcW w:w="5616" w:type="dxa"/>
            <w:tcBorders>
              <w:top w:val="nil"/>
              <w:left w:val="single" w:sz="4" w:space="0" w:color="auto"/>
              <w:bottom w:val="single" w:sz="4" w:space="0" w:color="auto"/>
              <w:right w:val="single" w:sz="4" w:space="0" w:color="auto"/>
            </w:tcBorders>
            <w:noWrap/>
            <w:vAlign w:val="bottom"/>
          </w:tcPr>
          <w:p w14:paraId="6EA76693" w14:textId="77777777" w:rsidR="00BE2572" w:rsidRPr="00B138F3" w:rsidRDefault="00BE2572" w:rsidP="0079744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2716FE87" w14:textId="77777777" w:rsidR="00BE2572" w:rsidRPr="00B138F3" w:rsidRDefault="00BE2572" w:rsidP="00797449">
            <w:pPr>
              <w:widowControl w:val="0"/>
              <w:spacing w:after="160"/>
              <w:rPr>
                <w:rFonts w:ascii="GHEA Grapalat" w:hAnsi="GHEA Grapalat" w:cs="Sylfaen"/>
              </w:rPr>
            </w:pPr>
          </w:p>
          <w:p w14:paraId="382F54E3" w14:textId="77777777" w:rsidR="00BE2572" w:rsidRPr="00B138F3" w:rsidRDefault="00BE2572" w:rsidP="0079744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AD86C1F" w14:textId="77777777" w:rsidR="00BE2572" w:rsidRPr="00B138F3" w:rsidRDefault="00BE2572" w:rsidP="0079744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2BB8AB11" w14:textId="77777777" w:rsidR="00BE2572" w:rsidRPr="00B138F3" w:rsidRDefault="00BE2572" w:rsidP="00797449">
            <w:pPr>
              <w:widowControl w:val="0"/>
              <w:spacing w:after="160"/>
              <w:rPr>
                <w:rFonts w:ascii="GHEA Grapalat" w:hAnsi="GHEA Grapalat"/>
              </w:rPr>
            </w:pPr>
          </w:p>
          <w:p w14:paraId="668781CA" w14:textId="77777777" w:rsidR="00BE2572" w:rsidRPr="00B138F3" w:rsidRDefault="00BE2572" w:rsidP="00797449">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2F9827B8" w14:textId="77777777" w:rsidR="00BE2572" w:rsidRPr="00B138F3" w:rsidRDefault="00BE2572" w:rsidP="00BE2572">
      <w:pPr>
        <w:widowControl w:val="0"/>
        <w:spacing w:after="160"/>
        <w:jc w:val="center"/>
        <w:rPr>
          <w:rFonts w:ascii="GHEA Grapalat" w:hAnsi="GHEA Grapalat" w:cs="Sylfaen"/>
        </w:rPr>
      </w:pPr>
    </w:p>
    <w:p w14:paraId="7B387C1B"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0FE15D7"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6E98A0A9"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395F46E1" w14:textId="77777777" w:rsidTr="0079744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585F24"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946C9B7" w14:textId="77777777" w:rsidR="00BE2572" w:rsidRPr="00B138F3" w:rsidRDefault="00BE2572" w:rsidP="0079744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BB518AA" w14:textId="77777777" w:rsidR="00BE2572" w:rsidRPr="00B138F3" w:rsidRDefault="00BE2572" w:rsidP="0079744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6D8031E2" w14:textId="77777777" w:rsidR="00BE2572" w:rsidRPr="00B138F3" w:rsidRDefault="00BE2572" w:rsidP="0079744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A069C51" w14:textId="77777777" w:rsidR="00BE2572" w:rsidRPr="00B138F3" w:rsidRDefault="00BE2572" w:rsidP="0079744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1AA7BAF3" w14:textId="77777777" w:rsidR="00BE2572" w:rsidRPr="00B138F3" w:rsidRDefault="00BE2572" w:rsidP="0079744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FBBC8DB" w14:textId="77777777" w:rsidR="00BE2572" w:rsidRPr="00B138F3" w:rsidRDefault="00BE2572" w:rsidP="0079744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52154576" w14:textId="77777777" w:rsidR="00BE2572" w:rsidRPr="00B138F3" w:rsidRDefault="00BE2572" w:rsidP="00797449">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51699C9" w14:textId="77777777" w:rsidR="00BE2572" w:rsidRPr="00B138F3" w:rsidRDefault="00BE2572" w:rsidP="0079744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F16664C" w14:textId="77777777" w:rsidR="00BE2572" w:rsidRPr="00B138F3" w:rsidRDefault="00BE2572" w:rsidP="0079744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248276F2" w14:textId="77777777" w:rsidTr="0079744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2EF457" w14:textId="77777777" w:rsidR="00BE2572" w:rsidRPr="00B138F3" w:rsidRDefault="00BE2572" w:rsidP="0079744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F6075D5" w14:textId="77777777" w:rsidR="00BE2572" w:rsidRPr="00B138F3" w:rsidRDefault="00BE2572" w:rsidP="0079744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295707B" w14:textId="77777777" w:rsidR="00BE2572" w:rsidRPr="00B138F3" w:rsidRDefault="00BE2572" w:rsidP="0079744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A08DB27" w14:textId="77777777" w:rsidR="00BE2572" w:rsidRPr="00B138F3" w:rsidRDefault="00BE2572" w:rsidP="0079744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0CC310C" w14:textId="77777777" w:rsidR="00BE2572" w:rsidRPr="00B138F3" w:rsidRDefault="00BE2572" w:rsidP="0079744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41B91FE5"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19F6BC"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B1B5573"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2A9FDBB"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77F0C8"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A5D209D"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6AD52E57"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096D81"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62BADB7B" w14:textId="77777777" w:rsidR="00BE2572" w:rsidRPr="00B138F3" w:rsidRDefault="00BE2572" w:rsidP="0079744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582F3FF"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D75034"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E2CE18A"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3EB9AE0E"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5FBD30"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66E99E65" w14:textId="77777777" w:rsidR="00BE2572" w:rsidRPr="00B138F3" w:rsidRDefault="00BE2572" w:rsidP="0079744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B6E7F3B"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13BB8C"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50EBDC8" w14:textId="77777777" w:rsidR="00BE2572" w:rsidRPr="00B138F3" w:rsidRDefault="00BE2572" w:rsidP="0079744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19365EA"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370E4092"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57263A"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4E62626D" w14:textId="77777777" w:rsidR="00BE2572" w:rsidRPr="00B138F3" w:rsidRDefault="00BE2572" w:rsidP="0079744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F66C40B"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7BA8AC"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7029DAE"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A681C30"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3103CCD"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CFE06E"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9E1A911"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11FA122"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5526B"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0E7AE22"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30D2F42"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F92E0F"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1268C807"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8CE5F1A"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2348E2"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4AFB0CF"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31EE392"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006BE4B"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DABAEF"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142595D"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96B060C"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D3DC37"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FB40C5D"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94B1238"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CAFF06A"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BF15D1"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6B4D336"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21781C0"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D9995D"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8DD4CDE"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CDAB072"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28C83C21"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A6D4AC"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F398CDF"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DDE1E4D"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3D6143"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6C939C2"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0B988F7"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91ED412"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B79402"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31B5D849"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8372DE8"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E8D866"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AC2A6F4"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88BE00B"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38EE8709"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BA9AB7"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7CE5911"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23B9AF3"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B4117B"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E0F4DCF"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C28EBE5"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631DCB8"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BF2BC1"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DFE4988"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F57A5A5"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7A9079"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9052A3A"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DB04A2A"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ED5D08"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A16BBBF"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52D5EEF"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9FDAC7"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798E9F9"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054BBAB"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8A4F410"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1A0C31"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55292F6"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BDCB512"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1B34E0"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7C85E34"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CD2A8DC"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5F1D1FEC"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33D245"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E166D57"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D6D9F5D"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8776E5"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4E90D4D"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BB02234"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625AED0A"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5E8476"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740C9A00"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27CEB03"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50930E"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7264613"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E1E9018"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4483EE"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0861F7F"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4732366"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21FF36"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3487789"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976A3EC"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8AE253"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6C1982DC"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9BE23BD"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6DE033"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83EFCDC"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3777957"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FA9D3EB"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7B59BE" w14:textId="77777777" w:rsidR="00BE2572" w:rsidRPr="00B138F3" w:rsidDel="0010680B"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22EB307"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496E7AF"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43241B" w14:textId="77777777" w:rsidR="00BE2572" w:rsidRPr="00B138F3" w:rsidRDefault="00BE2572" w:rsidP="0079744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06CCD922" w14:textId="77777777" w:rsidR="00BE2572" w:rsidRPr="00B138F3" w:rsidRDefault="00BE2572" w:rsidP="0079744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7BB29F1A"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E8E99AA"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3A511BE7"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33AAF4"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631F82E"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60AD6A1"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D89C3A"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8EE50B0"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99A2DD4"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ADCF933"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24AC32A"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A848DB"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6FFCE87"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EA2EA22"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CF311"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505AF6A"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6273FFD"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7ACE9583"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6D8BF82C"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2E16C5"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282C6EB7"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BA03294"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C13846"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E98AD79"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243BED7" w14:textId="77777777" w:rsidR="00BE2572" w:rsidRPr="00B138F3" w:rsidRDefault="00BE2572" w:rsidP="0079744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BFD2DAC"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14:paraId="1ACE0B16"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6D9ADD85"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BC9E21"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380B326D"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09A62A8"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C77F73"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971565D"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C0B03BB"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26E41904"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31272F"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1DB91742"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0BE0901"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6C56E2"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84E0F0A"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5A3E50C"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3B96E536"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7711FFB0"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A08479"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406DD84"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66CD657"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6782B9"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60ED91C"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2ABE235" w14:textId="77777777" w:rsidR="00BE2572" w:rsidRPr="00B138F3" w:rsidRDefault="00BE2572" w:rsidP="00797449">
            <w:pPr>
              <w:widowControl w:val="0"/>
              <w:spacing w:after="120"/>
              <w:jc w:val="center"/>
              <w:rPr>
                <w:rFonts w:ascii="GHEA Grapalat" w:hAnsi="GHEA Grapalat"/>
                <w:sz w:val="18"/>
                <w:szCs w:val="18"/>
              </w:rPr>
            </w:pPr>
          </w:p>
        </w:tc>
      </w:tr>
      <w:tr w:rsidR="00B138F3" w:rsidRPr="00B138F3" w14:paraId="673D6F0E"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8B0D7C"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990FBFA"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2A1F8CEC"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6E112E"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495C436"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09535CB" w14:textId="77777777" w:rsidR="00BE2572" w:rsidRPr="00B138F3" w:rsidRDefault="00BE2572" w:rsidP="00797449">
            <w:pPr>
              <w:widowControl w:val="0"/>
              <w:spacing w:after="120"/>
              <w:jc w:val="center"/>
              <w:rPr>
                <w:rFonts w:ascii="GHEA Grapalat" w:hAnsi="GHEA Grapalat"/>
                <w:sz w:val="18"/>
                <w:szCs w:val="18"/>
              </w:rPr>
            </w:pPr>
          </w:p>
        </w:tc>
      </w:tr>
      <w:tr w:rsidR="00B138F3" w:rsidRPr="00B138F3" w14:paraId="0E4A67DC"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DA62C6"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70C14FA"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58DACDC"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2D5F4C"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2ADA53F"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AA95C65" w14:textId="77777777" w:rsidR="00BE2572" w:rsidRPr="00B138F3" w:rsidRDefault="00BE2572" w:rsidP="00797449">
            <w:pPr>
              <w:widowControl w:val="0"/>
              <w:spacing w:after="120"/>
              <w:jc w:val="center"/>
              <w:rPr>
                <w:rFonts w:ascii="GHEA Grapalat" w:hAnsi="GHEA Grapalat"/>
                <w:sz w:val="18"/>
                <w:szCs w:val="18"/>
              </w:rPr>
            </w:pPr>
          </w:p>
        </w:tc>
      </w:tr>
      <w:tr w:rsidR="00B138F3" w:rsidRPr="00B138F3" w14:paraId="64BFA441"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7F1C3E"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26B4EA4"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9B4B46F"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7ACB69"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5DA40C1"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0F2FC23" w14:textId="77777777" w:rsidR="00BE2572" w:rsidRPr="00B138F3" w:rsidRDefault="00BE2572" w:rsidP="00797449">
            <w:pPr>
              <w:widowControl w:val="0"/>
              <w:spacing w:after="120"/>
              <w:jc w:val="center"/>
              <w:rPr>
                <w:rFonts w:ascii="GHEA Grapalat" w:hAnsi="GHEA Grapalat"/>
                <w:sz w:val="18"/>
                <w:szCs w:val="18"/>
              </w:rPr>
            </w:pPr>
          </w:p>
        </w:tc>
      </w:tr>
      <w:tr w:rsidR="00B138F3" w:rsidRPr="00B138F3" w14:paraId="1A31CB5D"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0D2DC7"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FA1EECE"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2532190"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3B6B28"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48A88D8"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1B0797E" w14:textId="77777777" w:rsidR="00BE2572" w:rsidRPr="00B138F3" w:rsidRDefault="00BE2572" w:rsidP="00797449">
            <w:pPr>
              <w:widowControl w:val="0"/>
              <w:spacing w:after="120"/>
              <w:jc w:val="center"/>
              <w:rPr>
                <w:rFonts w:ascii="GHEA Grapalat" w:hAnsi="GHEA Grapalat"/>
                <w:sz w:val="18"/>
                <w:szCs w:val="18"/>
              </w:rPr>
            </w:pPr>
          </w:p>
        </w:tc>
      </w:tr>
      <w:tr w:rsidR="00FF3DE9" w:rsidRPr="00B138F3" w14:paraId="6A647128" w14:textId="77777777"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537A8B"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3490CC1C"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1F32F0F"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961179B"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CD3883F" w14:textId="77777777" w:rsidR="00BE2572" w:rsidRPr="00B138F3" w:rsidRDefault="00BE2572" w:rsidP="0079744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A1ECB27" w14:textId="77777777" w:rsidR="00BE2572" w:rsidRPr="00B138F3" w:rsidRDefault="00BE2572" w:rsidP="00797449">
            <w:pPr>
              <w:widowControl w:val="0"/>
              <w:spacing w:after="120"/>
              <w:jc w:val="center"/>
              <w:rPr>
                <w:rFonts w:ascii="GHEA Grapalat" w:hAnsi="GHEA Grapalat"/>
                <w:sz w:val="18"/>
                <w:szCs w:val="18"/>
              </w:rPr>
            </w:pPr>
          </w:p>
        </w:tc>
      </w:tr>
    </w:tbl>
    <w:p w14:paraId="2A55EB24" w14:textId="77777777" w:rsidR="00BE2572" w:rsidRPr="00B138F3" w:rsidRDefault="00BE2572" w:rsidP="00BE2572">
      <w:pPr>
        <w:widowControl w:val="0"/>
        <w:spacing w:after="160"/>
        <w:ind w:left="567" w:right="565"/>
        <w:jc w:val="center"/>
        <w:rPr>
          <w:rFonts w:ascii="GHEA Grapalat" w:hAnsi="GHEA Grapalat"/>
          <w:b/>
        </w:rPr>
      </w:pPr>
    </w:p>
    <w:p w14:paraId="3D2A953A" w14:textId="77777777" w:rsidR="00BE2572" w:rsidRPr="00B138F3" w:rsidRDefault="00BE2572" w:rsidP="00BE2572">
      <w:pPr>
        <w:widowControl w:val="0"/>
        <w:spacing w:after="160"/>
        <w:ind w:left="567" w:right="565"/>
        <w:jc w:val="center"/>
        <w:rPr>
          <w:rFonts w:ascii="GHEA Grapalat" w:hAnsi="GHEA Grapalat"/>
          <w:b/>
        </w:rPr>
      </w:pPr>
    </w:p>
    <w:p w14:paraId="25ABA10C" w14:textId="77777777" w:rsidR="00BE2572" w:rsidRPr="00B138F3" w:rsidRDefault="00BE2572" w:rsidP="00BE2572">
      <w:pPr>
        <w:widowControl w:val="0"/>
        <w:spacing w:after="160"/>
        <w:ind w:left="567" w:right="565"/>
        <w:jc w:val="center"/>
        <w:rPr>
          <w:rFonts w:ascii="GHEA Grapalat" w:hAnsi="GHEA Grapalat"/>
          <w:b/>
        </w:rPr>
      </w:pPr>
    </w:p>
    <w:p w14:paraId="444E0E12" w14:textId="77777777" w:rsidR="00BE2572" w:rsidRPr="00B138F3" w:rsidRDefault="00BE2572" w:rsidP="00BE2572">
      <w:pPr>
        <w:widowControl w:val="0"/>
        <w:spacing w:after="160"/>
        <w:ind w:left="567" w:right="565"/>
        <w:jc w:val="center"/>
        <w:rPr>
          <w:rFonts w:ascii="GHEA Grapalat" w:hAnsi="GHEA Grapalat"/>
          <w:b/>
        </w:rPr>
      </w:pPr>
    </w:p>
    <w:p w14:paraId="017E91AC" w14:textId="77777777" w:rsidR="00BE2572" w:rsidRPr="00B138F3" w:rsidRDefault="00BE2572" w:rsidP="00BE2572">
      <w:pPr>
        <w:widowControl w:val="0"/>
        <w:spacing w:after="160"/>
        <w:ind w:left="567" w:right="565"/>
        <w:jc w:val="center"/>
        <w:rPr>
          <w:rFonts w:ascii="GHEA Grapalat" w:hAnsi="GHEA Grapalat"/>
          <w:b/>
        </w:rPr>
      </w:pPr>
    </w:p>
    <w:p w14:paraId="6FA731BF" w14:textId="77777777" w:rsidR="00BE2572" w:rsidRPr="00B138F3" w:rsidRDefault="00BE2572" w:rsidP="00BE2572">
      <w:pPr>
        <w:widowControl w:val="0"/>
        <w:spacing w:after="160"/>
        <w:ind w:left="567" w:right="565"/>
        <w:jc w:val="center"/>
        <w:rPr>
          <w:rFonts w:ascii="GHEA Grapalat" w:hAnsi="GHEA Grapalat"/>
          <w:b/>
        </w:rPr>
      </w:pPr>
    </w:p>
    <w:p w14:paraId="7C2C6A6A" w14:textId="77777777" w:rsidR="00BE2572" w:rsidRPr="00B138F3" w:rsidRDefault="00BE2572" w:rsidP="00BE2572">
      <w:pPr>
        <w:widowControl w:val="0"/>
        <w:spacing w:after="160"/>
        <w:ind w:left="567" w:right="565"/>
        <w:jc w:val="center"/>
        <w:rPr>
          <w:rFonts w:ascii="GHEA Grapalat" w:hAnsi="GHEA Grapalat"/>
          <w:b/>
        </w:rPr>
      </w:pPr>
    </w:p>
    <w:p w14:paraId="4EFB5DD1" w14:textId="77777777" w:rsidR="00BE2572" w:rsidRPr="00B138F3" w:rsidRDefault="00BE2572" w:rsidP="00BE2572">
      <w:pPr>
        <w:widowControl w:val="0"/>
        <w:spacing w:after="160"/>
        <w:ind w:left="567" w:right="565"/>
        <w:jc w:val="center"/>
        <w:rPr>
          <w:rFonts w:ascii="GHEA Grapalat" w:hAnsi="GHEA Grapalat"/>
          <w:b/>
        </w:rPr>
      </w:pPr>
    </w:p>
    <w:p w14:paraId="1C4AF7C4" w14:textId="77777777" w:rsidR="00BE2572" w:rsidRPr="00B138F3" w:rsidRDefault="00BE2572" w:rsidP="00BE2572">
      <w:pPr>
        <w:widowControl w:val="0"/>
        <w:spacing w:after="160"/>
        <w:ind w:left="567" w:right="565"/>
        <w:jc w:val="center"/>
        <w:rPr>
          <w:rFonts w:ascii="GHEA Grapalat" w:hAnsi="GHEA Grapalat"/>
          <w:b/>
        </w:rPr>
      </w:pPr>
    </w:p>
    <w:p w14:paraId="030FCFB5" w14:textId="77777777" w:rsidR="00BE2572" w:rsidRPr="00B138F3" w:rsidRDefault="00BE2572" w:rsidP="00BE2572">
      <w:pPr>
        <w:widowControl w:val="0"/>
        <w:spacing w:after="160"/>
        <w:ind w:left="567" w:right="565"/>
        <w:jc w:val="center"/>
        <w:rPr>
          <w:rFonts w:ascii="GHEA Grapalat" w:hAnsi="GHEA Grapalat"/>
          <w:b/>
        </w:rPr>
      </w:pPr>
    </w:p>
    <w:p w14:paraId="109FFA65"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6455AB8A" w14:textId="77777777" w:rsidR="00F71E31" w:rsidRDefault="00F71E31">
      <w:pPr>
        <w:rPr>
          <w:rFonts w:ascii="GHEA Grapalat" w:hAnsi="GHEA Grapalat"/>
          <w:b/>
        </w:rPr>
      </w:pPr>
    </w:p>
    <w:p w14:paraId="45A2BC7A" w14:textId="77777777" w:rsidR="00D671EF" w:rsidRPr="00B138F3" w:rsidRDefault="00D671EF" w:rsidP="00D671EF">
      <w:pPr>
        <w:pStyle w:val="BodyTextIndent3"/>
        <w:widowControl w:val="0"/>
        <w:spacing w:line="240" w:lineRule="auto"/>
        <w:jc w:val="right"/>
        <w:rPr>
          <w:rFonts w:ascii="GHEA Grapalat" w:hAnsi="GHEA Grapalat" w:cs="Sylfaen"/>
          <w:b/>
          <w:sz w:val="24"/>
          <w:szCs w:val="24"/>
        </w:rPr>
      </w:pPr>
      <w:r w:rsidRPr="00B138F3">
        <w:rPr>
          <w:rFonts w:ascii="GHEA Grapalat" w:hAnsi="GHEA Grapalat"/>
          <w:b/>
          <w:sz w:val="24"/>
          <w:szCs w:val="24"/>
        </w:rPr>
        <w:t>Приложение № 6</w:t>
      </w:r>
    </w:p>
    <w:p w14:paraId="0F256B04" w14:textId="1E357A18" w:rsidR="00D671EF" w:rsidRPr="00B138F3" w:rsidRDefault="00D671EF" w:rsidP="00D671EF">
      <w:pPr>
        <w:pStyle w:val="BodyTextIndent3"/>
        <w:widowControl w:val="0"/>
        <w:spacing w:line="240" w:lineRule="auto"/>
        <w:jc w:val="right"/>
        <w:rPr>
          <w:rFonts w:ascii="GHEA Grapalat" w:hAnsi="GHEA Grapalat" w:cs="Sylfaen"/>
          <w:b/>
          <w:sz w:val="24"/>
          <w:szCs w:val="24"/>
        </w:rPr>
      </w:pPr>
      <w:r w:rsidRPr="00B138F3">
        <w:rPr>
          <w:rFonts w:ascii="GHEA Grapalat" w:hAnsi="GHEA Grapalat"/>
          <w:b/>
          <w:sz w:val="24"/>
          <w:szCs w:val="24"/>
        </w:rPr>
        <w:t xml:space="preserve">к Приглашению на </w:t>
      </w:r>
      <w:r w:rsidR="00DE3292">
        <w:rPr>
          <w:rFonts w:ascii="GHEA Grapalat" w:hAnsi="GHEA Grapalat"/>
          <w:b/>
        </w:rPr>
        <w:t>запрос котировок</w:t>
      </w:r>
      <w:r w:rsidR="00FF05FF">
        <w:rPr>
          <w:rFonts w:ascii="GHEA Grapalat" w:hAnsi="GHEA Grapalat"/>
          <w:b/>
        </w:rPr>
        <w:t xml:space="preserve">  </w:t>
      </w:r>
      <w:r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07964">
        <w:rPr>
          <w:rFonts w:ascii="GHEA Grapalat" w:hAnsi="GHEA Grapalat"/>
          <w:b/>
          <w:sz w:val="24"/>
          <w:szCs w:val="24"/>
        </w:rPr>
        <w:t>ԵՔ-ԳՀԱՊՁԲ-2</w:t>
      </w:r>
      <w:r w:rsidR="0016460D">
        <w:rPr>
          <w:rFonts w:ascii="GHEA Grapalat" w:hAnsi="GHEA Grapalat"/>
          <w:b/>
          <w:sz w:val="24"/>
          <w:szCs w:val="24"/>
        </w:rPr>
        <w:t>6</w:t>
      </w:r>
      <w:r w:rsidR="00607964">
        <w:rPr>
          <w:rFonts w:ascii="GHEA Grapalat" w:hAnsi="GHEA Grapalat"/>
          <w:b/>
          <w:sz w:val="24"/>
          <w:szCs w:val="24"/>
        </w:rPr>
        <w:t>/</w:t>
      </w:r>
      <w:r w:rsidR="0016460D">
        <w:rPr>
          <w:rFonts w:ascii="GHEA Grapalat" w:hAnsi="GHEA Grapalat"/>
          <w:b/>
          <w:sz w:val="24"/>
          <w:szCs w:val="24"/>
        </w:rPr>
        <w:t>3</w:t>
      </w:r>
      <w:r w:rsidRPr="00B138F3">
        <w:rPr>
          <w:rStyle w:val="FootnoteReference"/>
          <w:rFonts w:ascii="GHEA Grapalat" w:hAnsi="GHEA Grapalat"/>
          <w:b/>
          <w:sz w:val="24"/>
          <w:szCs w:val="24"/>
        </w:rPr>
        <w:footnoteReference w:customMarkFollows="1" w:id="13"/>
        <w:t>*</w:t>
      </w:r>
    </w:p>
    <w:p w14:paraId="29873200" w14:textId="77777777" w:rsidR="008D352C" w:rsidRPr="00B138F3" w:rsidRDefault="008D352C" w:rsidP="00B46D58">
      <w:pPr>
        <w:widowControl w:val="0"/>
        <w:spacing w:after="160"/>
        <w:ind w:left="-142" w:firstLine="142"/>
        <w:jc w:val="center"/>
        <w:rPr>
          <w:rFonts w:ascii="GHEA Grapalat" w:hAnsi="GHEA Grapalat"/>
          <w:i/>
        </w:rPr>
      </w:pPr>
    </w:p>
    <w:p w14:paraId="4295F0A8" w14:textId="77777777"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14:paraId="0D3E41E3" w14:textId="77777777"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 xml:space="preserve">И ТОВАРА </w:t>
      </w:r>
    </w:p>
    <w:p w14:paraId="287267AD" w14:textId="77777777"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14:paraId="480012E4" w14:textId="77777777"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4D8AF0B3" w14:textId="77777777" w:rsidTr="00F15CED">
        <w:tc>
          <w:tcPr>
            <w:tcW w:w="4643" w:type="dxa"/>
          </w:tcPr>
          <w:p w14:paraId="45E193C3" w14:textId="77777777"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14:paraId="79EE7EFF" w14:textId="77777777"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6640EACD" w14:textId="77777777"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14:paraId="637CAA44" w14:textId="77777777"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409CCCD8" w14:textId="77777777" w:rsidR="00071D1C" w:rsidRPr="00B138F3" w:rsidRDefault="00071D1C" w:rsidP="00B46D58">
      <w:pPr>
        <w:widowControl w:val="0"/>
        <w:spacing w:after="160"/>
        <w:ind w:firstLine="709"/>
        <w:jc w:val="both"/>
        <w:rPr>
          <w:rFonts w:ascii="GHEA Grapalat" w:hAnsi="GHEA Grapalat"/>
          <w:b/>
        </w:rPr>
      </w:pPr>
    </w:p>
    <w:p w14:paraId="5A6B41A6"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5FC26C92"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40CC1320" w14:textId="77777777" w:rsidR="00071D1C" w:rsidRPr="00B138F3" w:rsidRDefault="00071D1C" w:rsidP="00B46D58">
      <w:pPr>
        <w:widowControl w:val="0"/>
        <w:spacing w:after="160"/>
        <w:ind w:firstLine="709"/>
        <w:jc w:val="both"/>
        <w:rPr>
          <w:rFonts w:ascii="GHEA Grapalat" w:hAnsi="GHEA Grapalat" w:cs="Times Armenian"/>
        </w:rPr>
      </w:pPr>
    </w:p>
    <w:p w14:paraId="700696A7"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47CE7150"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55DDF29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w:t>
      </w:r>
      <w:r w:rsidR="00AD5980">
        <w:rPr>
          <w:rFonts w:ascii="GHEA Grapalat" w:hAnsi="GHEA Grapalat"/>
          <w:lang w:val="hy-AM"/>
        </w:rPr>
        <w:t xml:space="preserve"> </w:t>
      </w:r>
      <w:r w:rsidR="00D671EF">
        <w:rPr>
          <w:rFonts w:ascii="GHEA Grapalat" w:hAnsi="GHEA Grapalat"/>
        </w:rPr>
        <w:t>5</w:t>
      </w:r>
      <w:r w:rsidR="00AD5980">
        <w:rPr>
          <w:rFonts w:ascii="GHEA Grapalat" w:hAnsi="GHEA Grapalat"/>
          <w:lang w:val="hy-AM"/>
        </w:rPr>
        <w:t xml:space="preserve"> </w:t>
      </w:r>
      <w:r w:rsidRPr="00B138F3">
        <w:rPr>
          <w:rFonts w:ascii="GHEA Grapalat" w:hAnsi="GHEA Grapalat"/>
        </w:rPr>
        <w:t>дней.</w:t>
      </w:r>
    </w:p>
    <w:p w14:paraId="3EB04D3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0C901AD2"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0F618EDB"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w:t>
      </w:r>
      <w:r w:rsidRPr="00B138F3">
        <w:rPr>
          <w:rFonts w:ascii="GHEA Grapalat" w:hAnsi="GHEA Grapalat"/>
        </w:rPr>
        <w:lastRenderedPageBreak/>
        <w:t xml:space="preserve">предусмотренного пунктом 6.3 договора; </w:t>
      </w:r>
    </w:p>
    <w:p w14:paraId="2CB2339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4B72CF8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0E90181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14:paraId="48F88D4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0250F11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763D51A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29722EC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1C79D1E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08774313" w14:textId="77777777"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6254D87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6C0024C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5C904CF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26E6B6F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7C0603E2"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AD5980">
        <w:rPr>
          <w:rFonts w:ascii="GHEA Grapalat" w:hAnsi="GHEA Grapalat"/>
          <w:lang w:val="hy-AM"/>
        </w:rPr>
        <w:t xml:space="preserve"> </w:t>
      </w:r>
      <w:r w:rsidR="00D671EF">
        <w:rPr>
          <w:rFonts w:ascii="GHEA Grapalat" w:hAnsi="GHEA Grapalat"/>
        </w:rPr>
        <w:t>5</w:t>
      </w:r>
      <w:r w:rsidRPr="00B138F3">
        <w:rPr>
          <w:rFonts w:ascii="GHEA Grapalat" w:hAnsi="GHEA Grapalat"/>
        </w:rPr>
        <w:t xml:space="preserve"> дней;</w:t>
      </w:r>
    </w:p>
    <w:p w14:paraId="0DCFF35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7DB7C671"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0E44DBD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02B23AB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0A8465F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1449620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5E4232BF" w14:textId="77777777"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2CA1AB48" w14:textId="77777777"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5134BBE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6F186E9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17579E7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17677F78" w14:textId="77777777"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7891ED9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1153BEC0"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54C994F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5464403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250137B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3AC2E28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C86F3D" w:rsidRPr="0016192A">
        <w:rPr>
          <w:rFonts w:ascii="GHEA Grapalat" w:hAnsi="GHEA Grapalat"/>
        </w:rPr>
        <w:t>4</w:t>
      </w:r>
      <w:r w:rsidR="003A734A" w:rsidRPr="00B138F3">
        <w:rPr>
          <w:rFonts w:ascii="GHEA Grapalat" w:hAnsi="GHEA Grapalat"/>
        </w:rPr>
        <w:t>.</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61797C0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C86F3D" w:rsidRPr="0016192A">
        <w:rPr>
          <w:rFonts w:ascii="GHEA Grapalat" w:hAnsi="GHEA Grapalat"/>
        </w:rPr>
        <w:t>5.</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0C99209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C86F3D" w:rsidRPr="0016192A">
        <w:rPr>
          <w:rFonts w:ascii="GHEA Grapalat" w:hAnsi="GHEA Grapalat"/>
        </w:rPr>
        <w:t>6</w:t>
      </w:r>
      <w:r w:rsidR="00AC30D5" w:rsidRPr="00B138F3">
        <w:rPr>
          <w:rFonts w:ascii="GHEA Grapalat" w:hAnsi="GHEA Grapalat"/>
        </w:rPr>
        <w:t>.</w:t>
      </w:r>
      <w:r w:rsidR="00AC30D5" w:rsidRPr="00B138F3">
        <w:rPr>
          <w:rFonts w:ascii="GHEA Grapalat" w:hAnsi="GHEA Grapalat"/>
        </w:rPr>
        <w:tab/>
      </w:r>
      <w:r w:rsidRPr="00B138F3">
        <w:rPr>
          <w:rFonts w:ascii="GHEA Grapalat" w:hAnsi="GHEA Grapalat"/>
        </w:rPr>
        <w:t xml:space="preserve">Забирать обратно товар, принятый Покупателем в соответствии с пунктом 2.2.2 договора на ответственное хранение, или в разумный срок </w:t>
      </w:r>
      <w:r w:rsidRPr="00B138F3">
        <w:rPr>
          <w:rFonts w:ascii="GHEA Grapalat" w:hAnsi="GHEA Grapalat"/>
        </w:rPr>
        <w:lastRenderedPageBreak/>
        <w:t>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698341B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C86F3D" w:rsidRPr="0016192A">
        <w:rPr>
          <w:rFonts w:ascii="GHEA Grapalat" w:hAnsi="GHEA Grapalat"/>
        </w:rPr>
        <w:t>7</w:t>
      </w:r>
      <w:r w:rsidR="006E15CD" w:rsidRPr="00B138F3">
        <w:rPr>
          <w:rFonts w:ascii="GHEA Grapalat" w:hAnsi="GHEA Grapalat"/>
        </w:rPr>
        <w:t>.</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6B7C66D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C86F3D" w:rsidRPr="0016192A">
        <w:rPr>
          <w:rFonts w:ascii="GHEA Grapalat" w:hAnsi="GHEA Grapalat"/>
        </w:rPr>
        <w:t>8</w:t>
      </w:r>
      <w:r w:rsidR="006E15CD" w:rsidRPr="00B138F3">
        <w:rPr>
          <w:rFonts w:ascii="GHEA Grapalat" w:hAnsi="GHEA Grapalat"/>
        </w:rPr>
        <w:t>.</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1E83094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C86F3D" w:rsidRPr="0016192A">
        <w:rPr>
          <w:rFonts w:ascii="GHEA Grapalat" w:hAnsi="GHEA Grapalat"/>
        </w:rPr>
        <w:t>9</w:t>
      </w:r>
      <w:r w:rsidR="006E15CD" w:rsidRPr="00B138F3">
        <w:rPr>
          <w:rFonts w:ascii="GHEA Grapalat" w:hAnsi="GHEA Grapalat"/>
        </w:rPr>
        <w:t>.</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240785F1" w14:textId="77777777" w:rsidR="00C45B20"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w:t>
      </w:r>
      <w:r w:rsidR="00C86F3D" w:rsidRPr="0016192A">
        <w:rPr>
          <w:rFonts w:ascii="GHEA Grapalat" w:hAnsi="GHEA Grapalat"/>
        </w:rPr>
        <w:t>10</w:t>
      </w:r>
      <w:r w:rsidR="009D71F8" w:rsidRPr="00B138F3">
        <w:rPr>
          <w:rFonts w:ascii="GHEA Grapalat" w:hAnsi="GHEA Grapalat"/>
        </w:rPr>
        <w:t>.</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4FAA3B47" w14:textId="77777777" w:rsidR="006D7D79" w:rsidRDefault="006D7D79" w:rsidP="006D7D79">
      <w:pPr>
        <w:widowControl w:val="0"/>
        <w:tabs>
          <w:tab w:val="left" w:pos="1418"/>
        </w:tabs>
        <w:spacing w:after="160"/>
        <w:ind w:firstLine="567"/>
        <w:jc w:val="both"/>
        <w:rPr>
          <w:rFonts w:ascii="GHEA Grapalat" w:hAnsi="GHEA Grapalat"/>
          <w:b/>
        </w:rPr>
      </w:pPr>
      <w:r>
        <w:rPr>
          <w:rFonts w:ascii="GHEA Grapalat" w:hAnsi="GHEA Grapalat"/>
          <w:b/>
        </w:rPr>
        <w:t xml:space="preserve">                   </w:t>
      </w:r>
    </w:p>
    <w:p w14:paraId="50B0ECA2" w14:textId="77777777" w:rsidR="00071D1C" w:rsidRPr="00B138F3" w:rsidRDefault="006D7D79" w:rsidP="006D7D79">
      <w:pPr>
        <w:widowControl w:val="0"/>
        <w:tabs>
          <w:tab w:val="left" w:pos="1418"/>
        </w:tabs>
        <w:spacing w:after="160"/>
        <w:ind w:firstLine="567"/>
        <w:jc w:val="both"/>
        <w:rPr>
          <w:rFonts w:ascii="GHEA Grapalat" w:hAnsi="GHEA Grapalat"/>
          <w:b/>
        </w:rPr>
      </w:pPr>
      <w:r>
        <w:rPr>
          <w:rFonts w:ascii="GHEA Grapalat" w:hAnsi="GHEA Grapalat"/>
          <w:b/>
        </w:rPr>
        <w:t xml:space="preserve">                        </w:t>
      </w:r>
      <w:r w:rsidR="00071D1C" w:rsidRPr="00B138F3">
        <w:rPr>
          <w:rFonts w:ascii="GHEA Grapalat" w:hAnsi="GHEA Grapalat"/>
          <w:b/>
        </w:rPr>
        <w:t>3. ЦЕНА ДОГОВОРА И ПОРЯДОК ОПЛАТЫ</w:t>
      </w:r>
    </w:p>
    <w:p w14:paraId="2E72D48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390D3C">
        <w:rPr>
          <w:rStyle w:val="FootnoteReference"/>
          <w:rFonts w:ascii="GHEA Grapalat" w:hAnsi="GHEA Grapalat"/>
        </w:rPr>
        <w:footnoteReference w:customMarkFollows="1" w:id="14"/>
        <w:t>18</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064FF213"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1E64AEB6" w14:textId="77777777" w:rsidR="009E1AA7" w:rsidRPr="009E1AA7" w:rsidRDefault="00940B59" w:rsidP="00940B59">
      <w:pPr>
        <w:widowControl w:val="0"/>
        <w:tabs>
          <w:tab w:val="left" w:pos="1134"/>
        </w:tabs>
        <w:spacing w:after="160"/>
        <w:ind w:firstLine="567"/>
        <w:jc w:val="both"/>
        <w:rPr>
          <w:rFonts w:ascii="GHEA Grapalat" w:hAnsi="GHEA Grapalat"/>
          <w:b/>
        </w:rPr>
      </w:pPr>
      <w:r w:rsidRPr="00B138F3">
        <w:rPr>
          <w:rFonts w:ascii="GHEA Grapalat" w:hAnsi="GHEA Grapalat"/>
        </w:rPr>
        <w:t>3.3.</w:t>
      </w:r>
      <w:r w:rsidRPr="00B138F3">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sidRPr="00B138F3">
        <w:rPr>
          <w:rFonts w:ascii="Courier New" w:hAnsi="Courier New" w:cs="Courier New"/>
          <w:lang w:val="en-US"/>
        </w:rPr>
        <w:t> </w:t>
      </w:r>
      <w:r w:rsidRPr="00B138F3">
        <w:rPr>
          <w:rFonts w:ascii="GHEA Grapalat" w:hAnsi="GHEA Grapalat"/>
        </w:rPr>
        <w:t>расчетный счет Продавца</w:t>
      </w:r>
      <w:r w:rsidRPr="009E1AA7">
        <w:rPr>
          <w:rFonts w:ascii="GHEA Grapalat" w:hAnsi="GHEA Grapalat"/>
          <w:b/>
        </w:rPr>
        <w:t xml:space="preserve">. </w:t>
      </w:r>
      <w:r w:rsidR="009E1AA7" w:rsidRPr="009E1AA7">
        <w:rPr>
          <w:rFonts w:ascii="GHEA Grapalat" w:hAnsi="GHEA Grapalat"/>
          <w:b/>
        </w:rPr>
        <w:t xml:space="preserve">Перечисление денежных средств производится на основании акта сдачи-приемки в размерах и в месяцы, предусмотренные графиком оплаты договора (соглашения).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25 декабря данного года. </w:t>
      </w:r>
    </w:p>
    <w:p w14:paraId="453AACF5" w14:textId="178F3930" w:rsidR="00071D1C" w:rsidRDefault="00940B59" w:rsidP="00940B59">
      <w:pPr>
        <w:widowControl w:val="0"/>
        <w:tabs>
          <w:tab w:val="left" w:pos="1134"/>
        </w:tabs>
        <w:spacing w:after="160"/>
        <w:ind w:firstLine="567"/>
        <w:jc w:val="both"/>
        <w:rPr>
          <w:rFonts w:ascii="GHEA Grapalat" w:hAnsi="GHEA Grapalat"/>
          <w:lang w:val="hy-AM"/>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B852B7">
        <w:rPr>
          <w:rFonts w:ascii="GHEA Grapalat" w:hAnsi="GHEA Grapalat"/>
          <w:vertAlign w:val="superscript"/>
        </w:rPr>
        <w:t>19,1</w:t>
      </w:r>
      <w:r>
        <w:rPr>
          <w:rFonts w:ascii="GHEA Grapalat" w:hAnsi="GHEA Grapalat"/>
        </w:rPr>
        <w:t>.</w:t>
      </w:r>
      <w:r w:rsidRPr="003F3CF4">
        <w:rPr>
          <w:rFonts w:ascii="GHEA Grapalat" w:hAnsi="GHEA Grapalat"/>
          <w:lang w:val="hy-AM"/>
        </w:rPr>
        <w:t xml:space="preserve"> </w:t>
      </w:r>
      <w:r w:rsidRPr="00B138F3">
        <w:rPr>
          <w:rFonts w:ascii="GHEA Grapalat" w:hAnsi="GHEA Grapalat"/>
        </w:rPr>
        <w:t xml:space="preserve"> </w:t>
      </w:r>
      <w:r w:rsidR="008B65C6" w:rsidRPr="003F3CF4">
        <w:rPr>
          <w:rFonts w:ascii="GHEA Grapalat" w:hAnsi="GHEA Grapalat"/>
          <w:lang w:val="hy-AM"/>
        </w:rPr>
        <w:t xml:space="preserve"> </w:t>
      </w:r>
      <w:r w:rsidR="00071D1C" w:rsidRPr="00B138F3">
        <w:rPr>
          <w:rFonts w:ascii="GHEA Grapalat" w:hAnsi="GHEA Grapalat"/>
        </w:rPr>
        <w:t xml:space="preserve"> </w:t>
      </w:r>
    </w:p>
    <w:p w14:paraId="7709FEFA"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5587C411" w14:textId="77777777" w:rsidR="00071D1C"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574D262D" w14:textId="77777777" w:rsidR="009D6C44" w:rsidRDefault="009D6C44" w:rsidP="00B46D58">
      <w:pPr>
        <w:widowControl w:val="0"/>
        <w:tabs>
          <w:tab w:val="left" w:pos="1134"/>
        </w:tabs>
        <w:spacing w:after="160"/>
        <w:ind w:firstLine="567"/>
        <w:jc w:val="both"/>
        <w:rPr>
          <w:rFonts w:ascii="GHEA Grapalat" w:hAnsi="GHEA Grapalat"/>
        </w:rPr>
      </w:pPr>
    </w:p>
    <w:p w14:paraId="45BE79AB" w14:textId="77777777" w:rsidR="00046B2C" w:rsidRPr="00B138F3" w:rsidRDefault="00046B2C" w:rsidP="00046B2C">
      <w:pPr>
        <w:widowControl w:val="0"/>
        <w:spacing w:after="160"/>
        <w:jc w:val="center"/>
        <w:rPr>
          <w:rFonts w:ascii="GHEA Grapalat" w:hAnsi="GHEA Grapalat"/>
          <w:b/>
        </w:rPr>
      </w:pPr>
      <w:r w:rsidRPr="00B138F3">
        <w:rPr>
          <w:rFonts w:ascii="GHEA Grapalat" w:hAnsi="GHEA Grapalat"/>
          <w:b/>
        </w:rPr>
        <w:t>5. ПЕРЕДАЧА И ПРИЕМ ТОВАРА</w:t>
      </w:r>
    </w:p>
    <w:p w14:paraId="374E6F7C" w14:textId="77777777" w:rsidR="00046B2C" w:rsidRPr="00B138F3" w:rsidRDefault="00046B2C" w:rsidP="00046B2C">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14:paraId="5717C422" w14:textId="77777777" w:rsidR="00046B2C" w:rsidRPr="00B138F3" w:rsidRDefault="00046B2C" w:rsidP="00046B2C">
      <w:pPr>
        <w:widowControl w:val="0"/>
        <w:spacing w:after="160"/>
        <w:ind w:firstLine="567"/>
        <w:jc w:val="both"/>
        <w:rPr>
          <w:rFonts w:ascii="GHEA Grapalat" w:hAnsi="GHEA Grapalat" w:cs="Sylfaen"/>
        </w:rPr>
      </w:pPr>
      <w:r w:rsidRPr="00B138F3">
        <w:rPr>
          <w:rFonts w:ascii="GHEA Grapalat" w:hAnsi="GHEA Grapalat"/>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armeps (пособие по осуществлению действия размещено в разделе "Электронные закупки" интернет сайта, действующего по адресу www.procurement.am) — также акт приема-передачи (Приложение № 3). При</w:t>
      </w:r>
      <w:r w:rsidRPr="00B138F3">
        <w:rPr>
          <w:rFonts w:ascii="Courier New" w:hAnsi="Courier New" w:cs="Courier New"/>
          <w:lang w:val="en-US"/>
        </w:rPr>
        <w:t> </w:t>
      </w:r>
      <w:r w:rsidRPr="00B138F3">
        <w:rPr>
          <w:rFonts w:ascii="GHEA Grapalat" w:hAnsi="GHEA Grapalat"/>
        </w:rPr>
        <w:t>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p>
    <w:p w14:paraId="45CC2F42" w14:textId="686903F7" w:rsidR="00046B2C" w:rsidRPr="00B138F3" w:rsidRDefault="00046B2C" w:rsidP="00046B2C">
      <w:pPr>
        <w:widowControl w:val="0"/>
        <w:tabs>
          <w:tab w:val="left" w:pos="1134"/>
        </w:tabs>
        <w:spacing w:after="160"/>
        <w:ind w:firstLine="567"/>
        <w:jc w:val="both"/>
        <w:rPr>
          <w:rFonts w:ascii="GHEA Grapalat" w:hAnsi="GHEA Grapalat"/>
        </w:rPr>
      </w:pPr>
      <w:r w:rsidRPr="00B138F3">
        <w:rPr>
          <w:rFonts w:ascii="GHEA Grapalat" w:hAnsi="GHEA Grapalat"/>
        </w:rPr>
        <w:t>5.2.</w:t>
      </w:r>
      <w:r w:rsidRPr="00B138F3">
        <w:rPr>
          <w:rFonts w:ascii="GHEA Grapalat" w:hAnsi="GHEA Grapalat"/>
        </w:rPr>
        <w:tab/>
        <w:t xml:space="preserve">Если поставленный товар соответствует условиям </w:t>
      </w:r>
      <w:r>
        <w:rPr>
          <w:rFonts w:ascii="GHEA Grapalat" w:hAnsi="GHEA Grapalat"/>
        </w:rPr>
        <w:t xml:space="preserve">договора, Покупатель в течение </w:t>
      </w:r>
      <w:r w:rsidR="00607964">
        <w:rPr>
          <w:rFonts w:ascii="GHEA Grapalat" w:hAnsi="GHEA Grapalat"/>
          <w:lang w:val="hy-AM"/>
        </w:rPr>
        <w:t>30</w:t>
      </w:r>
      <w:r w:rsidRPr="00B138F3">
        <w:rPr>
          <w:rFonts w:ascii="GHEA Grapalat" w:hAnsi="GHEA Grapalat"/>
        </w:rPr>
        <w:t xml:space="preserve"> рабочих дней с рабочего дня, следующего за днем получения документов, указанных в пункте 3.1.</w:t>
      </w:r>
      <w:r w:rsidRPr="00B138F3">
        <w:rPr>
          <w:rFonts w:ascii="GHEA Grapalat" w:hAnsi="GHEA Grapalat"/>
        </w:rPr>
        <w:tab/>
        <w:t xml:space="preserve">договора, подписывает и посредством системы электронных закупок ARMEPS предоставляет Продавцу подписанный им акт приема-передачи, а также положительное заключение, послужившее основанием для его подписания. </w:t>
      </w:r>
    </w:p>
    <w:p w14:paraId="453DC7D3" w14:textId="77777777" w:rsidR="00046B2C" w:rsidRPr="00B138F3" w:rsidRDefault="00046B2C" w:rsidP="00046B2C">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t>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ARMEPS,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14:paraId="6E27C31D" w14:textId="77777777" w:rsidR="00046B2C" w:rsidRPr="00B138F3" w:rsidRDefault="00046B2C" w:rsidP="00046B2C">
      <w:pPr>
        <w:widowControl w:val="0"/>
        <w:tabs>
          <w:tab w:val="left" w:pos="1134"/>
        </w:tabs>
        <w:spacing w:after="160"/>
        <w:ind w:firstLine="567"/>
        <w:jc w:val="both"/>
        <w:rPr>
          <w:rFonts w:ascii="GHEA Grapalat" w:hAnsi="GHEA Grapalat"/>
        </w:rPr>
      </w:pPr>
      <w:r w:rsidRPr="00B138F3">
        <w:rPr>
          <w:rFonts w:ascii="GHEA Grapalat" w:hAnsi="GHEA Grapalat"/>
        </w:rPr>
        <w:t>5.4.</w:t>
      </w:r>
      <w:r w:rsidRPr="00B138F3">
        <w:rPr>
          <w:rFonts w:ascii="GHEA Grapalat" w:hAnsi="GHEA Grapalat"/>
        </w:rPr>
        <w:tab/>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14:paraId="06752B19" w14:textId="77777777" w:rsidR="00046B2C" w:rsidRPr="00B138F3" w:rsidRDefault="00046B2C" w:rsidP="00046B2C">
      <w:pPr>
        <w:widowControl w:val="0"/>
        <w:spacing w:after="160"/>
        <w:jc w:val="center"/>
        <w:rPr>
          <w:rFonts w:ascii="GHEA Grapalat" w:hAnsi="GHEA Grapalat"/>
          <w:b/>
        </w:rPr>
      </w:pPr>
      <w:r w:rsidRPr="00B138F3">
        <w:rPr>
          <w:rFonts w:ascii="GHEA Grapalat" w:hAnsi="GHEA Grapalat"/>
          <w:b/>
        </w:rPr>
        <w:t>6. ОТВЕТСТВЕННОСТЬ СТОРОН</w:t>
      </w:r>
    </w:p>
    <w:p w14:paraId="5802FF6D" w14:textId="77777777" w:rsidR="00046B2C" w:rsidRPr="00B138F3" w:rsidRDefault="00046B2C" w:rsidP="00046B2C">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14:paraId="060DCBEC" w14:textId="642E7CAE" w:rsidR="00046B2C" w:rsidRPr="00B138F3" w:rsidRDefault="00046B2C" w:rsidP="00046B2C">
      <w:pPr>
        <w:widowControl w:val="0"/>
        <w:tabs>
          <w:tab w:val="left" w:pos="1134"/>
        </w:tabs>
        <w:spacing w:after="160"/>
        <w:ind w:firstLine="567"/>
        <w:jc w:val="both"/>
        <w:rPr>
          <w:rFonts w:ascii="GHEA Grapalat" w:hAnsi="GHEA Grapalat"/>
        </w:rPr>
      </w:pPr>
      <w:r w:rsidRPr="00B138F3">
        <w:rPr>
          <w:rFonts w:ascii="GHEA Grapalat" w:hAnsi="GHEA Grapalat"/>
        </w:rPr>
        <w:lastRenderedPageBreak/>
        <w:t>6.2.</w:t>
      </w:r>
      <w:r w:rsidRPr="00B138F3">
        <w:rPr>
          <w:rFonts w:ascii="GHEA Grapalat" w:hAnsi="GHEA Grapalat"/>
        </w:rPr>
        <w:tab/>
        <w:t xml:space="preserve">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w:t>
      </w:r>
      <w:r w:rsidR="00607964">
        <w:rPr>
          <w:rFonts w:ascii="GHEA Grapalat" w:hAnsi="GHEA Grapalat"/>
          <w:lang w:val="hy-AM"/>
        </w:rPr>
        <w:t>0.18</w:t>
      </w:r>
      <w:r w:rsidR="00414EAB">
        <w:rPr>
          <w:rFonts w:ascii="GHEA Grapalat" w:hAnsi="GHEA Grapalat"/>
          <w:lang w:val="hy-AM"/>
        </w:rPr>
        <w:t xml:space="preserve"> </w:t>
      </w:r>
      <w:r w:rsidRPr="00B138F3">
        <w:rPr>
          <w:rFonts w:ascii="GHEA Grapalat" w:hAnsi="GHEA Grapalat"/>
        </w:rPr>
        <w:t>процента от цены подлежащего поставке, но не поставленного товара.</w:t>
      </w:r>
    </w:p>
    <w:p w14:paraId="5A54CF9C" w14:textId="382E8F3D" w:rsidR="00046B2C" w:rsidRPr="00B138F3" w:rsidRDefault="00046B2C" w:rsidP="00046B2C">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 xml:space="preserve">договора технической характеристике, с Продавца взимается штраф в размере </w:t>
      </w:r>
      <w:r w:rsidR="00607964">
        <w:rPr>
          <w:rFonts w:ascii="GHEA Grapalat" w:hAnsi="GHEA Grapalat"/>
          <w:lang w:val="hy-AM"/>
        </w:rPr>
        <w:t xml:space="preserve">3  </w:t>
      </w:r>
      <w:r w:rsidRPr="00B138F3">
        <w:rPr>
          <w:rFonts w:ascii="GHEA Grapalat" w:hAnsi="GHEA Grapalat"/>
        </w:rPr>
        <w:t>роцента от цены договора</w:t>
      </w:r>
      <w:r>
        <w:rPr>
          <w:rStyle w:val="FootnoteReference"/>
          <w:rFonts w:ascii="GHEA Grapalat" w:hAnsi="GHEA Grapalat"/>
        </w:rPr>
        <w:footnoteReference w:customMarkFollows="1" w:id="15"/>
        <w:t>21</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02AD7A54" w14:textId="77777777" w:rsidR="00046B2C" w:rsidRPr="00B138F3" w:rsidRDefault="00046B2C" w:rsidP="00046B2C">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14:paraId="543A9625" w14:textId="77777777" w:rsidR="00046B2C" w:rsidRPr="00B138F3" w:rsidRDefault="00046B2C" w:rsidP="00046B2C">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669EFB08" w14:textId="77777777" w:rsidR="00046B2C" w:rsidRPr="00B138F3" w:rsidRDefault="00046B2C" w:rsidP="00046B2C">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1160D5" w14:textId="77777777" w:rsidR="00046B2C" w:rsidRPr="00B138F3" w:rsidRDefault="00046B2C" w:rsidP="00046B2C">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14:paraId="41BCC00B" w14:textId="77777777" w:rsidR="00D52566" w:rsidRPr="00046B2C" w:rsidRDefault="00D52566" w:rsidP="00B46D58">
      <w:pPr>
        <w:rPr>
          <w:rFonts w:ascii="GHEA Grapalat" w:hAnsi="GHEA Grapalat"/>
        </w:rPr>
      </w:pPr>
    </w:p>
    <w:p w14:paraId="012038CC" w14:textId="77777777"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4C2F9292" w14:textId="77777777"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816C82D" w14:textId="77777777" w:rsidR="0094684E" w:rsidRPr="00B138F3" w:rsidRDefault="0094684E" w:rsidP="00B46D58">
      <w:pPr>
        <w:widowControl w:val="0"/>
        <w:spacing w:after="160"/>
        <w:jc w:val="center"/>
        <w:rPr>
          <w:rFonts w:ascii="GHEA Grapalat" w:hAnsi="GHEA Grapalat"/>
          <w:lang w:val="hy-AM"/>
        </w:rPr>
      </w:pPr>
    </w:p>
    <w:p w14:paraId="7D0A432E"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0DC03DF1"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lastRenderedPageBreak/>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2314EE57"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75084463"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5934806D"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4E2FB62E"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176CE1B9" w14:textId="77777777"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471C35F9"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04F5B0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1F64505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666B254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 xml:space="preserve">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w:t>
      </w:r>
      <w:r w:rsidRPr="00B138F3">
        <w:rPr>
          <w:rFonts w:ascii="GHEA Grapalat" w:hAnsi="GHEA Grapalat"/>
        </w:rPr>
        <w:lastRenderedPageBreak/>
        <w:t>со дня внесения изменения</w:t>
      </w:r>
      <w:r w:rsidR="00517E0B">
        <w:rPr>
          <w:rStyle w:val="FootnoteReference"/>
          <w:rFonts w:ascii="GHEA Grapalat" w:hAnsi="GHEA Grapalat"/>
        </w:rPr>
        <w:footnoteReference w:customMarkFollows="1" w:id="16"/>
        <w:t>23</w:t>
      </w:r>
      <w:r w:rsidRPr="00B138F3">
        <w:rPr>
          <w:rFonts w:ascii="GHEA Grapalat" w:hAnsi="GHEA Grapalat"/>
        </w:rPr>
        <w:t>.</w:t>
      </w:r>
    </w:p>
    <w:p w14:paraId="3781B81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517E0B">
        <w:rPr>
          <w:rStyle w:val="FootnoteReference"/>
          <w:rFonts w:ascii="GHEA Grapalat" w:hAnsi="GHEA Grapalat"/>
        </w:rPr>
        <w:footnoteReference w:customMarkFollows="1" w:id="17"/>
        <w:t>24</w:t>
      </w:r>
      <w:r w:rsidRPr="00B138F3">
        <w:rPr>
          <w:rFonts w:ascii="GHEA Grapalat" w:hAnsi="GHEA Grapalat"/>
        </w:rPr>
        <w:t>.</w:t>
      </w:r>
    </w:p>
    <w:p w14:paraId="067FECA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 xml:space="preserve">,а предложение продавца было представлено не позднее </w:t>
      </w:r>
      <w:r w:rsidR="00B04BFD" w:rsidRPr="00B04BFD">
        <w:rPr>
          <w:rFonts w:ascii="GHEA Grapalat" w:hAnsi="GHEA Grapalat"/>
        </w:rPr>
        <w:t>семь</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74A763A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54A7612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14:paraId="3446DA54" w14:textId="77777777" w:rsidR="00071D1C"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образом уведомленным относительно </w:t>
      </w:r>
      <w:r w:rsidRPr="00B138F3">
        <w:rPr>
          <w:rFonts w:ascii="GHEA Grapalat" w:hAnsi="GHEA Grapalat"/>
          <w:spacing w:val="-6"/>
        </w:rPr>
        <w:lastRenderedPageBreak/>
        <w:t>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14:paraId="1D329518" w14:textId="77777777" w:rsidR="00071D1C" w:rsidRPr="009E0B6F"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 xml:space="preserve">_ страницах, заключается в двух экземплярах, имеющих равную юридическую силу, каждой стороне </w:t>
      </w:r>
      <w:r w:rsidRPr="009E0B6F">
        <w:rPr>
          <w:rFonts w:ascii="GHEA Grapalat" w:hAnsi="GHEA Grapalat"/>
        </w:rPr>
        <w:t>предоставляется по одному экземпляру. Приложения № 1, № 2, № 3 и № 3.</w:t>
      </w:r>
      <w:r w:rsidR="009D71F8" w:rsidRPr="009E0B6F">
        <w:rPr>
          <w:rFonts w:ascii="GHEA Grapalat" w:hAnsi="GHEA Grapalat"/>
        </w:rPr>
        <w:t>1.</w:t>
      </w:r>
      <w:r w:rsidR="00E95CE6" w:rsidRPr="009E0B6F">
        <w:rPr>
          <w:rFonts w:ascii="GHEA Grapalat" w:hAnsi="GHEA Grapalat"/>
        </w:rPr>
        <w:t xml:space="preserve"> </w:t>
      </w:r>
      <w:r w:rsidRPr="009E0B6F">
        <w:rPr>
          <w:rFonts w:ascii="GHEA Grapalat" w:hAnsi="GHEA Grapalat"/>
        </w:rPr>
        <w:t>к</w:t>
      </w:r>
      <w:r w:rsidR="00E95CE6" w:rsidRPr="009E0B6F">
        <w:rPr>
          <w:rFonts w:ascii="Courier New" w:hAnsi="Courier New" w:cs="Courier New"/>
          <w:lang w:val="en-US"/>
        </w:rPr>
        <w:t> </w:t>
      </w:r>
      <w:r w:rsidRPr="009E0B6F">
        <w:rPr>
          <w:rFonts w:ascii="GHEA Grapalat" w:hAnsi="GHEA Grapalat"/>
        </w:rPr>
        <w:t>договору считаются неотъемлемой частью договора.</w:t>
      </w:r>
    </w:p>
    <w:p w14:paraId="388E859F" w14:textId="77777777" w:rsidR="00071D1C" w:rsidRPr="009E0B6F" w:rsidRDefault="00071D1C" w:rsidP="00B46D58">
      <w:pPr>
        <w:widowControl w:val="0"/>
        <w:tabs>
          <w:tab w:val="left" w:pos="1276"/>
        </w:tabs>
        <w:spacing w:after="160"/>
        <w:ind w:firstLine="567"/>
        <w:jc w:val="both"/>
        <w:rPr>
          <w:rFonts w:ascii="GHEA Grapalat" w:hAnsi="GHEA Grapalat"/>
        </w:rPr>
      </w:pPr>
      <w:r w:rsidRPr="009E0B6F">
        <w:rPr>
          <w:rFonts w:ascii="GHEA Grapalat" w:hAnsi="GHEA Grapalat"/>
        </w:rPr>
        <w:t>8.1</w:t>
      </w:r>
      <w:r w:rsidR="00552934" w:rsidRPr="009E0B6F">
        <w:rPr>
          <w:rFonts w:ascii="GHEA Grapalat" w:hAnsi="GHEA Grapalat"/>
        </w:rPr>
        <w:t>4.</w:t>
      </w:r>
      <w:r w:rsidR="00552934" w:rsidRPr="009E0B6F">
        <w:rPr>
          <w:rFonts w:ascii="GHEA Grapalat" w:hAnsi="GHEA Grapalat"/>
        </w:rPr>
        <w:tab/>
      </w:r>
      <w:r w:rsidRPr="009E0B6F">
        <w:rPr>
          <w:rFonts w:ascii="GHEA Grapalat" w:hAnsi="GHEA Grapalat"/>
        </w:rPr>
        <w:t>К отношениям, связанным с договором, применяется право Республики Армения.</w:t>
      </w:r>
    </w:p>
    <w:p w14:paraId="443F0B7D" w14:textId="5A84A57A" w:rsidR="00EC55FB" w:rsidRPr="009E0B6F" w:rsidRDefault="009E0B6F" w:rsidP="00EC55FB">
      <w:pPr>
        <w:widowControl w:val="0"/>
        <w:tabs>
          <w:tab w:val="left" w:pos="1276"/>
        </w:tabs>
        <w:spacing w:after="160" w:line="360" w:lineRule="auto"/>
        <w:ind w:firstLine="567"/>
        <w:jc w:val="both"/>
        <w:rPr>
          <w:rFonts w:ascii="GHEA Grapalat" w:hAnsi="GHEA Grapalat"/>
        </w:rPr>
      </w:pPr>
      <w:r w:rsidRPr="009E0B6F">
        <w:rPr>
          <w:rFonts w:ascii="GHEA Grapalat" w:hAnsi="GHEA Grapalat"/>
        </w:rPr>
        <w:t xml:space="preserve">8.15. Поставка товаров, предусмотренная договором, осуществляется при наличии финансовых ресурсов для этой цели и заключении на этом основании соответствующего соглашения между сторонами. Договор расторгается, если в течение шести месяцев со дня его заключения не будут предоставлены финансовые ресурсы для исполнения договора в указанных целях. При этом исчисление шестимесячного срока, предусмотренного настоящим пунктом для предоставления финансовых ресурсов для заключения каждого последующего договора, начинается со дня принятия заказчиком результата поставки товаров, предусмотренного предыдущим договором, в полном объеме. В этом случае Продавец заключает договор и представляет его </w:t>
      </w:r>
      <w:r>
        <w:rPr>
          <w:rFonts w:ascii="GHEA Grapalat" w:hAnsi="GHEA Grapalat"/>
        </w:rPr>
        <w:t>Покупателю</w:t>
      </w:r>
      <w:r w:rsidRPr="009E0B6F">
        <w:rPr>
          <w:rFonts w:ascii="GHEA Grapalat" w:hAnsi="GHEA Grapalat"/>
        </w:rPr>
        <w:t xml:space="preserve"> в течение десяти рабочих дней со дня получения уведомления о заключении договора. В противном случае договор расторгается Заказчиком в одностороннем порядке.</w:t>
      </w:r>
      <w:r>
        <w:rPr>
          <w:rFonts w:ascii="GHEA Grapalat" w:hAnsi="GHEA Grapalat"/>
        </w:rPr>
        <w:t xml:space="preserve"> 8.16 </w:t>
      </w:r>
      <w:r w:rsidRPr="00936A50">
        <w:rPr>
          <w:rFonts w:ascii="GHEA Grapalat" w:hAnsi="GHEA Grapalat" w:cs="Sylfaen"/>
          <w:lang w:val="hy-AM"/>
        </w:rPr>
        <w:t xml:space="preserve">Права и обязанности </w:t>
      </w:r>
      <w:r>
        <w:rPr>
          <w:rFonts w:ascii="GHEA Grapalat" w:hAnsi="GHEA Grapalat" w:cs="Sylfaen"/>
        </w:rPr>
        <w:t>Покупателя</w:t>
      </w:r>
      <w:r w:rsidRPr="00936A50">
        <w:rPr>
          <w:rFonts w:ascii="GHEA Grapalat" w:hAnsi="GHEA Grapalat" w:cs="Sylfaen"/>
          <w:lang w:val="hy-AM"/>
        </w:rPr>
        <w:t>, предусмотренные настоящим договором, осуществляются аппаратом главы административного района Канакер-Зейтун города Еревана в порядке, установленном законодательством РА</w:t>
      </w:r>
      <w:r>
        <w:rPr>
          <w:rFonts w:ascii="GHEA Grapalat" w:hAnsi="GHEA Grapalat" w:cs="Sylfaen"/>
        </w:rPr>
        <w:t>.</w:t>
      </w:r>
    </w:p>
    <w:p w14:paraId="41A88FAE" w14:textId="77777777" w:rsidR="00EC55FB" w:rsidRPr="00B138F3" w:rsidRDefault="00EC55FB" w:rsidP="00B46D58">
      <w:pPr>
        <w:widowControl w:val="0"/>
        <w:tabs>
          <w:tab w:val="left" w:pos="1276"/>
        </w:tabs>
        <w:spacing w:after="160"/>
        <w:ind w:firstLine="567"/>
        <w:jc w:val="both"/>
        <w:rPr>
          <w:rFonts w:ascii="GHEA Grapalat" w:hAnsi="GHEA Grapalat"/>
        </w:rPr>
      </w:pPr>
    </w:p>
    <w:p w14:paraId="7A9CD4CF"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355ECCEA" w14:textId="77777777" w:rsidTr="0016519F">
        <w:tc>
          <w:tcPr>
            <w:tcW w:w="4536" w:type="dxa"/>
          </w:tcPr>
          <w:p w14:paraId="6D9CF7CA"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39DB047B"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14:paraId="2247C584"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367122D5"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2D5222F7" w14:textId="77777777" w:rsidR="00071D1C" w:rsidRPr="00B138F3" w:rsidRDefault="00071D1C" w:rsidP="00B46D58">
            <w:pPr>
              <w:widowControl w:val="0"/>
              <w:spacing w:after="160"/>
              <w:jc w:val="center"/>
              <w:rPr>
                <w:rFonts w:ascii="GHEA Grapalat" w:hAnsi="GHEA Grapalat"/>
              </w:rPr>
            </w:pPr>
          </w:p>
        </w:tc>
        <w:tc>
          <w:tcPr>
            <w:tcW w:w="4343" w:type="dxa"/>
          </w:tcPr>
          <w:p w14:paraId="4314328D"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78E4165F"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613B41D5"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39596404"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10E7F039"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2CF76B90" w14:textId="77777777" w:rsidR="00071D1C" w:rsidRPr="00B138F3" w:rsidRDefault="00071D1C" w:rsidP="00B46D58">
      <w:pPr>
        <w:widowControl w:val="0"/>
        <w:spacing w:after="160"/>
        <w:rPr>
          <w:rFonts w:ascii="GHEA Grapalat" w:hAnsi="GHEA Grapalat"/>
        </w:rPr>
      </w:pPr>
    </w:p>
    <w:p w14:paraId="2AE63746" w14:textId="77777777" w:rsidR="00071D1C" w:rsidRPr="00382B60" w:rsidRDefault="00071D1C" w:rsidP="00B46D58">
      <w:pPr>
        <w:widowControl w:val="0"/>
        <w:spacing w:after="160"/>
        <w:jc w:val="right"/>
        <w:rPr>
          <w:rFonts w:ascii="GHEA Grapalat" w:hAnsi="GHEA Grapalat"/>
        </w:rPr>
        <w:sectPr w:rsidR="00071D1C" w:rsidRPr="00382B60" w:rsidSect="00007005">
          <w:footerReference w:type="default" r:id="rId9"/>
          <w:footnotePr>
            <w:pos w:val="beneathText"/>
          </w:footnotePr>
          <w:pgSz w:w="11906" w:h="16838" w:code="9"/>
          <w:pgMar w:top="360" w:right="1418" w:bottom="1418" w:left="1418" w:header="561" w:footer="561" w:gutter="0"/>
          <w:cols w:space="720"/>
          <w:docGrid w:linePitch="326"/>
        </w:sectPr>
      </w:pPr>
    </w:p>
    <w:p w14:paraId="5CE3489A" w14:textId="77777777" w:rsidR="00071D1C" w:rsidRPr="00B138F3" w:rsidRDefault="00071D1C" w:rsidP="00A37D02">
      <w:pPr>
        <w:widowControl w:val="0"/>
        <w:jc w:val="right"/>
        <w:rPr>
          <w:rFonts w:ascii="GHEA Grapalat" w:hAnsi="GHEA Grapalat"/>
          <w:i/>
        </w:rPr>
      </w:pPr>
      <w:r w:rsidRPr="00B138F3">
        <w:rPr>
          <w:rFonts w:ascii="GHEA Grapalat" w:hAnsi="GHEA Grapalat"/>
          <w:i/>
        </w:rPr>
        <w:lastRenderedPageBreak/>
        <w:t>Приложение № 1</w:t>
      </w:r>
    </w:p>
    <w:p w14:paraId="1665236D" w14:textId="77777777" w:rsidR="00071D1C" w:rsidRPr="00B138F3" w:rsidRDefault="00071D1C" w:rsidP="00A37D02">
      <w:pPr>
        <w:widowControl w:val="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410CBA28" w14:textId="77777777" w:rsidR="00071D1C" w:rsidRDefault="00071D1C" w:rsidP="00A37D02">
      <w:pPr>
        <w:widowControl w:val="0"/>
        <w:jc w:val="right"/>
        <w:rPr>
          <w:rFonts w:ascii="GHEA Grapalat" w:hAnsi="GHEA Grapalat"/>
        </w:rPr>
      </w:pPr>
      <w:r w:rsidRPr="00B138F3">
        <w:rPr>
          <w:rFonts w:ascii="GHEA Grapalat" w:hAnsi="GHEA Grapalat"/>
        </w:rPr>
        <w:t>Драмов РА</w:t>
      </w:r>
    </w:p>
    <w:p w14:paraId="204E54CB" w14:textId="77777777" w:rsidR="007549CE" w:rsidRPr="007549CE" w:rsidRDefault="00046B2C" w:rsidP="007549CE">
      <w:pPr>
        <w:pStyle w:val="BodyTextIndent2"/>
        <w:ind w:firstLine="0"/>
        <w:jc w:val="center"/>
        <w:rPr>
          <w:rFonts w:ascii="GHEA Grapalat" w:eastAsia="MS Mincho" w:hAnsi="GHEA Grapalat" w:cs="Sylfaen"/>
          <w:b/>
          <w:bCs/>
          <w:lang w:eastAsia="ja-JP" w:bidi="ar-SA"/>
        </w:rPr>
      </w:pPr>
      <w:r w:rsidRPr="00B31406">
        <w:rPr>
          <w:rFonts w:ascii="GHEA Grapalat" w:hAnsi="GHEA Grapalat"/>
          <w:b/>
          <w:lang w:val="hy-AM"/>
        </w:rPr>
        <w:t xml:space="preserve">                                   </w:t>
      </w:r>
      <w:r w:rsidR="007549CE" w:rsidRPr="007549CE">
        <w:rPr>
          <w:rFonts w:ascii="GHEA Grapalat" w:eastAsia="MS Mincho" w:hAnsi="GHEA Grapalat"/>
          <w:b/>
          <w:lang w:val="hy-AM" w:eastAsia="ja-JP" w:bidi="ar-SA"/>
        </w:rPr>
        <w:t>ТЕХНИЧЕСКАЯ ХАРАКТЕРИСТИКА</w:t>
      </w:r>
      <w:r w:rsidR="007549CE" w:rsidRPr="007549CE">
        <w:rPr>
          <w:rFonts w:ascii="GHEA Grapalat" w:eastAsia="MS Mincho" w:hAnsi="GHEA Grapalat"/>
          <w:b/>
          <w:lang w:eastAsia="ja-JP" w:bidi="ar-SA"/>
        </w:rPr>
        <w:t>-</w:t>
      </w:r>
      <w:r w:rsidR="007549CE" w:rsidRPr="007549CE">
        <w:rPr>
          <w:rFonts w:ascii="GHEA Grapalat" w:eastAsia="MS Mincho" w:hAnsi="GHEA Grapalat"/>
          <w:b/>
          <w:lang w:val="hy-AM" w:eastAsia="ja-JP" w:bidi="ar-SA"/>
        </w:rPr>
        <w:t xml:space="preserve"> ГРАФИК ТОРГОВ</w:t>
      </w:r>
      <w:r w:rsidR="007549CE" w:rsidRPr="007549CE">
        <w:rPr>
          <w:rFonts w:ascii="GHEA Grapalat" w:eastAsia="MS Mincho" w:hAnsi="GHEA Grapalat" w:cs="Sylfaen"/>
          <w:b/>
          <w:bCs/>
          <w:lang w:eastAsia="ja-JP" w:bidi="ar-SA"/>
        </w:rPr>
        <w:t xml:space="preserve"> </w:t>
      </w:r>
    </w:p>
    <w:p w14:paraId="4D6DFE31" w14:textId="67855436" w:rsidR="00164E44" w:rsidRDefault="00164E44" w:rsidP="007549CE">
      <w:pPr>
        <w:jc w:val="both"/>
        <w:rPr>
          <w:rFonts w:ascii="GHEA Grapalat" w:hAnsi="GHEA Grapalat"/>
          <w:b/>
          <w:sz w:val="22"/>
          <w:szCs w:val="22"/>
        </w:rPr>
      </w:pPr>
    </w:p>
    <w:tbl>
      <w:tblPr>
        <w:tblW w:w="155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1361"/>
        <w:gridCol w:w="1212"/>
        <w:gridCol w:w="4250"/>
        <w:gridCol w:w="690"/>
        <w:gridCol w:w="1375"/>
        <w:gridCol w:w="1198"/>
        <w:gridCol w:w="1149"/>
        <w:gridCol w:w="1710"/>
        <w:gridCol w:w="2070"/>
      </w:tblGrid>
      <w:tr w:rsidR="00767B12" w:rsidRPr="00D93F98" w14:paraId="0B63C781" w14:textId="77777777" w:rsidTr="00A85076">
        <w:trPr>
          <w:trHeight w:val="408"/>
        </w:trPr>
        <w:tc>
          <w:tcPr>
            <w:tcW w:w="15570" w:type="dxa"/>
            <w:gridSpan w:val="10"/>
            <w:noWrap/>
            <w:vAlign w:val="center"/>
            <w:hideMark/>
          </w:tcPr>
          <w:p w14:paraId="1A716607" w14:textId="4F360BE0" w:rsidR="00767B12" w:rsidRPr="00D93F98" w:rsidRDefault="00B111C3" w:rsidP="00A85076">
            <w:pPr>
              <w:jc w:val="center"/>
              <w:rPr>
                <w:rFonts w:ascii="GHEA Grapalat" w:hAnsi="GHEA Grapalat" w:cs="Calibri"/>
                <w:b/>
                <w:bCs/>
                <w:i/>
                <w:iCs/>
                <w:color w:val="000000"/>
                <w:sz w:val="18"/>
                <w:szCs w:val="18"/>
              </w:rPr>
            </w:pPr>
            <w:r>
              <w:rPr>
                <w:rFonts w:ascii="GHEA Grapalat" w:hAnsi="GHEA Grapalat" w:cs="Calibri"/>
                <w:b/>
                <w:bCs/>
                <w:i/>
                <w:iCs/>
                <w:color w:val="000000"/>
                <w:sz w:val="18"/>
                <w:szCs w:val="18"/>
              </w:rPr>
              <w:t>Товара</w:t>
            </w:r>
          </w:p>
        </w:tc>
      </w:tr>
      <w:tr w:rsidR="00B111C3" w:rsidRPr="00D93F98" w14:paraId="58A64A5A" w14:textId="77777777" w:rsidTr="00B111C3">
        <w:trPr>
          <w:trHeight w:val="675"/>
        </w:trPr>
        <w:tc>
          <w:tcPr>
            <w:tcW w:w="555" w:type="dxa"/>
            <w:vMerge w:val="restart"/>
            <w:noWrap/>
            <w:vAlign w:val="center"/>
            <w:hideMark/>
          </w:tcPr>
          <w:p w14:paraId="0DE952BE" w14:textId="7C9F96B4" w:rsidR="00B111C3" w:rsidRPr="00D93F98" w:rsidRDefault="00B111C3" w:rsidP="00B111C3">
            <w:pPr>
              <w:jc w:val="center"/>
              <w:rPr>
                <w:rFonts w:ascii="GHEA Grapalat" w:hAnsi="GHEA Grapalat" w:cs="Calibri"/>
                <w:b/>
                <w:bCs/>
                <w:i/>
                <w:iCs/>
                <w:color w:val="000000"/>
                <w:sz w:val="18"/>
                <w:szCs w:val="18"/>
              </w:rPr>
            </w:pPr>
            <w:r w:rsidRPr="00AE54D6">
              <w:rPr>
                <w:rFonts w:ascii="GHEA Grapalat" w:hAnsi="GHEA Grapalat"/>
                <w:b/>
                <w:i/>
                <w:sz w:val="14"/>
                <w:szCs w:val="14"/>
                <w:lang w:val="hy-AM"/>
              </w:rPr>
              <w:t>н</w:t>
            </w:r>
            <w:r w:rsidRPr="00AE54D6">
              <w:rPr>
                <w:rFonts w:ascii="GHEA Grapalat" w:hAnsi="GHEA Grapalat"/>
                <w:b/>
                <w:i/>
                <w:sz w:val="14"/>
                <w:szCs w:val="14"/>
              </w:rPr>
              <w:t>/</w:t>
            </w:r>
            <w:r w:rsidRPr="00AE54D6">
              <w:rPr>
                <w:rFonts w:ascii="GHEA Grapalat" w:hAnsi="GHEA Grapalat"/>
                <w:b/>
                <w:i/>
                <w:sz w:val="14"/>
                <w:szCs w:val="14"/>
                <w:lang w:val="hy-AM"/>
              </w:rPr>
              <w:t>л</w:t>
            </w:r>
          </w:p>
        </w:tc>
        <w:tc>
          <w:tcPr>
            <w:tcW w:w="1361" w:type="dxa"/>
            <w:vMerge w:val="restart"/>
            <w:vAlign w:val="center"/>
            <w:hideMark/>
          </w:tcPr>
          <w:p w14:paraId="7E841E8C" w14:textId="77777777" w:rsidR="00B111C3" w:rsidRPr="00AE54D6" w:rsidRDefault="00B111C3" w:rsidP="00B111C3">
            <w:pPr>
              <w:jc w:val="center"/>
              <w:rPr>
                <w:rFonts w:ascii="GHEA Grapalat" w:hAnsi="GHEA Grapalat"/>
                <w:b/>
                <w:i/>
                <w:sz w:val="14"/>
                <w:szCs w:val="14"/>
                <w:lang w:val="hy-AM"/>
              </w:rPr>
            </w:pPr>
            <w:r w:rsidRPr="00AE54D6">
              <w:rPr>
                <w:rFonts w:ascii="GHEA Grapalat" w:hAnsi="GHEA Grapalat"/>
                <w:b/>
                <w:i/>
                <w:sz w:val="14"/>
                <w:szCs w:val="14"/>
                <w:lang w:val="hy-AM"/>
              </w:rPr>
              <w:t>промежуточный код,</w:t>
            </w:r>
          </w:p>
          <w:p w14:paraId="4B180350" w14:textId="2D94EB2E" w:rsidR="00B111C3" w:rsidRPr="00D93F98" w:rsidRDefault="00B111C3" w:rsidP="00B111C3">
            <w:pPr>
              <w:jc w:val="center"/>
              <w:rPr>
                <w:rFonts w:ascii="GHEA Grapalat" w:hAnsi="GHEA Grapalat" w:cs="Calibri"/>
                <w:b/>
                <w:bCs/>
                <w:i/>
                <w:iCs/>
                <w:color w:val="000000"/>
                <w:sz w:val="18"/>
                <w:szCs w:val="18"/>
              </w:rPr>
            </w:pPr>
            <w:r w:rsidRPr="00AE54D6">
              <w:rPr>
                <w:rFonts w:ascii="GHEA Grapalat" w:hAnsi="GHEA Grapalat"/>
                <w:b/>
                <w:i/>
                <w:sz w:val="14"/>
                <w:szCs w:val="14"/>
                <w:lang w:val="hy-AM"/>
              </w:rPr>
              <w:t>ЕЗК (CPV)</w:t>
            </w:r>
          </w:p>
        </w:tc>
        <w:tc>
          <w:tcPr>
            <w:tcW w:w="1212" w:type="dxa"/>
            <w:vMerge w:val="restart"/>
            <w:noWrap/>
            <w:hideMark/>
          </w:tcPr>
          <w:p w14:paraId="6BF9A96A" w14:textId="77777777" w:rsidR="00B111C3" w:rsidRPr="00AE54D6" w:rsidRDefault="00B111C3" w:rsidP="00B111C3">
            <w:pPr>
              <w:jc w:val="center"/>
              <w:rPr>
                <w:rFonts w:ascii="GHEA Grapalat" w:hAnsi="GHEA Grapalat" w:cs="Tahoma"/>
                <w:b/>
                <w:bCs/>
                <w:i/>
                <w:iCs/>
                <w:sz w:val="14"/>
                <w:szCs w:val="14"/>
                <w:shd w:val="clear" w:color="auto" w:fill="FFFFFF"/>
              </w:rPr>
            </w:pPr>
          </w:p>
          <w:p w14:paraId="63E54011" w14:textId="77777777" w:rsidR="00B111C3" w:rsidRPr="00AE54D6" w:rsidRDefault="00B111C3" w:rsidP="00B111C3">
            <w:pPr>
              <w:jc w:val="center"/>
              <w:rPr>
                <w:rFonts w:ascii="GHEA Grapalat" w:hAnsi="GHEA Grapalat" w:cs="Tahoma"/>
                <w:b/>
                <w:bCs/>
                <w:i/>
                <w:iCs/>
                <w:sz w:val="14"/>
                <w:szCs w:val="14"/>
                <w:shd w:val="clear" w:color="auto" w:fill="FFFFFF"/>
              </w:rPr>
            </w:pPr>
          </w:p>
          <w:p w14:paraId="6CD7B00E" w14:textId="77777777" w:rsidR="00B111C3" w:rsidRPr="00AE54D6" w:rsidRDefault="00B111C3" w:rsidP="00B111C3">
            <w:pPr>
              <w:jc w:val="center"/>
              <w:rPr>
                <w:rFonts w:ascii="GHEA Grapalat" w:hAnsi="GHEA Grapalat" w:cs="Tahoma"/>
                <w:b/>
                <w:bCs/>
                <w:i/>
                <w:iCs/>
                <w:sz w:val="14"/>
                <w:szCs w:val="14"/>
                <w:shd w:val="clear" w:color="auto" w:fill="FFFFFF"/>
              </w:rPr>
            </w:pPr>
          </w:p>
          <w:p w14:paraId="7343E80E" w14:textId="2989E7CC" w:rsidR="00B111C3" w:rsidRPr="00D93F98" w:rsidRDefault="00B111C3" w:rsidP="00B111C3">
            <w:pPr>
              <w:jc w:val="center"/>
              <w:rPr>
                <w:rFonts w:ascii="GHEA Grapalat" w:hAnsi="GHEA Grapalat" w:cs="Calibri"/>
                <w:b/>
                <w:bCs/>
                <w:i/>
                <w:iCs/>
                <w:color w:val="000000"/>
                <w:sz w:val="18"/>
                <w:szCs w:val="18"/>
              </w:rPr>
            </w:pPr>
            <w:r w:rsidRPr="00AE54D6">
              <w:rPr>
                <w:rFonts w:ascii="GHEA Grapalat" w:hAnsi="GHEA Grapalat" w:cs="Tahoma"/>
                <w:b/>
                <w:bCs/>
                <w:i/>
                <w:iCs/>
                <w:sz w:val="14"/>
                <w:szCs w:val="14"/>
                <w:shd w:val="clear" w:color="auto" w:fill="FFFFFF"/>
              </w:rPr>
              <w:t>Наименование</w:t>
            </w:r>
          </w:p>
        </w:tc>
        <w:tc>
          <w:tcPr>
            <w:tcW w:w="4250" w:type="dxa"/>
            <w:vMerge w:val="restart"/>
            <w:vAlign w:val="center"/>
            <w:hideMark/>
          </w:tcPr>
          <w:p w14:paraId="0F2A52AE" w14:textId="2F5494DA" w:rsidR="00B111C3" w:rsidRPr="00D93F98" w:rsidRDefault="00B111C3" w:rsidP="00B111C3">
            <w:pPr>
              <w:jc w:val="center"/>
              <w:rPr>
                <w:rFonts w:ascii="GHEA Grapalat" w:hAnsi="GHEA Grapalat" w:cs="Calibri"/>
                <w:b/>
                <w:bCs/>
                <w:i/>
                <w:iCs/>
                <w:sz w:val="18"/>
                <w:szCs w:val="18"/>
              </w:rPr>
            </w:pPr>
            <w:r w:rsidRPr="00AE54D6">
              <w:rPr>
                <w:rFonts w:ascii="GHEA Grapalat" w:hAnsi="GHEA Grapalat"/>
                <w:b/>
                <w:i/>
                <w:sz w:val="14"/>
                <w:szCs w:val="14"/>
              </w:rPr>
              <w:t>Техническая характеристика</w:t>
            </w:r>
          </w:p>
        </w:tc>
        <w:tc>
          <w:tcPr>
            <w:tcW w:w="690" w:type="dxa"/>
            <w:vMerge w:val="restart"/>
            <w:noWrap/>
            <w:vAlign w:val="center"/>
            <w:hideMark/>
          </w:tcPr>
          <w:p w14:paraId="65B29EC5" w14:textId="3F2A9C2C" w:rsidR="00B111C3" w:rsidRPr="00D93F98" w:rsidRDefault="00B111C3" w:rsidP="00B111C3">
            <w:pPr>
              <w:jc w:val="center"/>
              <w:rPr>
                <w:rFonts w:ascii="GHEA Grapalat" w:hAnsi="GHEA Grapalat" w:cs="Calibri"/>
                <w:b/>
                <w:bCs/>
                <w:i/>
                <w:iCs/>
                <w:color w:val="000000"/>
                <w:sz w:val="18"/>
                <w:szCs w:val="18"/>
              </w:rPr>
            </w:pPr>
            <w:r w:rsidRPr="00AE54D6">
              <w:rPr>
                <w:rFonts w:ascii="GHEA Grapalat" w:hAnsi="GHEA Grapalat"/>
                <w:b/>
                <w:i/>
                <w:sz w:val="14"/>
                <w:szCs w:val="14"/>
              </w:rPr>
              <w:t>е</w:t>
            </w:r>
            <w:r w:rsidRPr="00AE54D6">
              <w:rPr>
                <w:rFonts w:ascii="GHEA Grapalat" w:hAnsi="GHEA Grapalat"/>
                <w:b/>
                <w:i/>
                <w:sz w:val="14"/>
                <w:szCs w:val="14"/>
                <w:lang w:val="hy-AM"/>
              </w:rPr>
              <w:t>д</w:t>
            </w:r>
            <w:r w:rsidRPr="00AE54D6">
              <w:rPr>
                <w:rFonts w:ascii="GHEA Grapalat" w:hAnsi="GHEA Grapalat"/>
                <w:b/>
                <w:i/>
                <w:sz w:val="14"/>
                <w:szCs w:val="14"/>
              </w:rPr>
              <w:t>/</w:t>
            </w:r>
            <w:r w:rsidRPr="00AE54D6">
              <w:rPr>
                <w:rFonts w:ascii="GHEA Grapalat" w:hAnsi="GHEA Grapalat"/>
                <w:b/>
                <w:i/>
                <w:sz w:val="14"/>
                <w:szCs w:val="14"/>
                <w:lang w:val="hy-AM"/>
              </w:rPr>
              <w:t>изм</w:t>
            </w:r>
          </w:p>
        </w:tc>
        <w:tc>
          <w:tcPr>
            <w:tcW w:w="1375" w:type="dxa"/>
            <w:vMerge w:val="restart"/>
            <w:vAlign w:val="center"/>
            <w:hideMark/>
          </w:tcPr>
          <w:p w14:paraId="1081E94D" w14:textId="44108B6E" w:rsidR="00B111C3" w:rsidRPr="00D93F98" w:rsidRDefault="00B111C3" w:rsidP="00B111C3">
            <w:pPr>
              <w:jc w:val="center"/>
              <w:rPr>
                <w:rFonts w:ascii="GHEA Grapalat" w:hAnsi="GHEA Grapalat" w:cs="Calibri"/>
                <w:b/>
                <w:bCs/>
                <w:i/>
                <w:iCs/>
                <w:color w:val="000000"/>
                <w:sz w:val="18"/>
                <w:szCs w:val="18"/>
              </w:rPr>
            </w:pPr>
            <w:r w:rsidRPr="00AE54D6">
              <w:rPr>
                <w:rFonts w:ascii="GHEA Grapalat" w:hAnsi="GHEA Grapalat"/>
                <w:b/>
                <w:i/>
                <w:sz w:val="14"/>
                <w:szCs w:val="14"/>
              </w:rPr>
              <w:t>цена единицы/драмов РА</w:t>
            </w:r>
          </w:p>
        </w:tc>
        <w:tc>
          <w:tcPr>
            <w:tcW w:w="1198" w:type="dxa"/>
            <w:vMerge w:val="restart"/>
            <w:vAlign w:val="center"/>
            <w:hideMark/>
          </w:tcPr>
          <w:p w14:paraId="62DFDA81" w14:textId="2C35CC56" w:rsidR="00B111C3" w:rsidRPr="00D93F98" w:rsidRDefault="00B111C3" w:rsidP="00B111C3">
            <w:pPr>
              <w:jc w:val="center"/>
              <w:rPr>
                <w:rFonts w:ascii="GHEA Grapalat" w:hAnsi="GHEA Grapalat" w:cs="Calibri"/>
                <w:b/>
                <w:bCs/>
                <w:i/>
                <w:iCs/>
                <w:color w:val="000000"/>
                <w:sz w:val="18"/>
                <w:szCs w:val="18"/>
              </w:rPr>
            </w:pPr>
            <w:r w:rsidRPr="00AE54D6">
              <w:rPr>
                <w:rFonts w:ascii="GHEA Grapalat" w:hAnsi="GHEA Grapalat"/>
                <w:b/>
                <w:i/>
                <w:sz w:val="14"/>
                <w:szCs w:val="14"/>
              </w:rPr>
              <w:t>общая цена/драмов РА</w:t>
            </w:r>
          </w:p>
        </w:tc>
        <w:tc>
          <w:tcPr>
            <w:tcW w:w="1149" w:type="dxa"/>
            <w:vMerge w:val="restart"/>
            <w:vAlign w:val="center"/>
            <w:hideMark/>
          </w:tcPr>
          <w:p w14:paraId="40CE7528" w14:textId="6459EE71" w:rsidR="00B111C3" w:rsidRPr="00D93F98" w:rsidRDefault="00B111C3" w:rsidP="00B111C3">
            <w:pPr>
              <w:jc w:val="center"/>
              <w:rPr>
                <w:rFonts w:ascii="GHEA Grapalat" w:hAnsi="GHEA Grapalat" w:cs="Calibri"/>
                <w:b/>
                <w:bCs/>
                <w:i/>
                <w:iCs/>
                <w:color w:val="000000"/>
                <w:sz w:val="18"/>
                <w:szCs w:val="18"/>
              </w:rPr>
            </w:pPr>
            <w:r w:rsidRPr="00AE54D6">
              <w:rPr>
                <w:rFonts w:ascii="GHEA Grapalat" w:hAnsi="GHEA Grapalat"/>
                <w:b/>
                <w:i/>
                <w:sz w:val="14"/>
                <w:szCs w:val="14"/>
              </w:rPr>
              <w:t>подлежащее поставке количество товара</w:t>
            </w:r>
          </w:p>
        </w:tc>
        <w:tc>
          <w:tcPr>
            <w:tcW w:w="3780" w:type="dxa"/>
            <w:gridSpan w:val="2"/>
            <w:noWrap/>
            <w:vAlign w:val="center"/>
            <w:hideMark/>
          </w:tcPr>
          <w:p w14:paraId="4B7167C2" w14:textId="7E63635B" w:rsidR="00B111C3" w:rsidRPr="00D93F98" w:rsidRDefault="00B111C3" w:rsidP="00B111C3">
            <w:pPr>
              <w:jc w:val="center"/>
              <w:rPr>
                <w:rFonts w:ascii="GHEA Grapalat" w:hAnsi="GHEA Grapalat" w:cs="Calibri"/>
                <w:b/>
                <w:bCs/>
                <w:i/>
                <w:iCs/>
                <w:color w:val="000000"/>
                <w:sz w:val="18"/>
                <w:szCs w:val="18"/>
              </w:rPr>
            </w:pPr>
            <w:r w:rsidRPr="00AE54D6">
              <w:rPr>
                <w:rFonts w:ascii="GHEA Grapalat" w:hAnsi="GHEA Grapalat"/>
                <w:b/>
                <w:i/>
                <w:sz w:val="14"/>
                <w:szCs w:val="14"/>
              </w:rPr>
              <w:t>предоставление</w:t>
            </w:r>
          </w:p>
        </w:tc>
      </w:tr>
      <w:tr w:rsidR="00B111C3" w:rsidRPr="00D93F98" w14:paraId="4831DE18" w14:textId="77777777" w:rsidTr="00B111C3">
        <w:trPr>
          <w:trHeight w:val="1416"/>
        </w:trPr>
        <w:tc>
          <w:tcPr>
            <w:tcW w:w="555" w:type="dxa"/>
            <w:vMerge/>
            <w:vAlign w:val="center"/>
            <w:hideMark/>
          </w:tcPr>
          <w:p w14:paraId="7E7F4678" w14:textId="77777777" w:rsidR="00B111C3" w:rsidRPr="00D93F98" w:rsidRDefault="00B111C3" w:rsidP="00B111C3">
            <w:pPr>
              <w:jc w:val="center"/>
              <w:rPr>
                <w:rFonts w:ascii="GHEA Grapalat" w:hAnsi="GHEA Grapalat" w:cs="Calibri"/>
                <w:b/>
                <w:bCs/>
                <w:i/>
                <w:iCs/>
                <w:color w:val="000000"/>
                <w:sz w:val="18"/>
                <w:szCs w:val="18"/>
              </w:rPr>
            </w:pPr>
          </w:p>
        </w:tc>
        <w:tc>
          <w:tcPr>
            <w:tcW w:w="1361" w:type="dxa"/>
            <w:vMerge/>
            <w:vAlign w:val="center"/>
            <w:hideMark/>
          </w:tcPr>
          <w:p w14:paraId="73BF5962" w14:textId="77777777" w:rsidR="00B111C3" w:rsidRPr="00D93F98" w:rsidRDefault="00B111C3" w:rsidP="00B111C3">
            <w:pPr>
              <w:jc w:val="center"/>
              <w:rPr>
                <w:rFonts w:ascii="GHEA Grapalat" w:hAnsi="GHEA Grapalat" w:cs="Calibri"/>
                <w:b/>
                <w:bCs/>
                <w:i/>
                <w:iCs/>
                <w:color w:val="000000"/>
                <w:sz w:val="18"/>
                <w:szCs w:val="18"/>
              </w:rPr>
            </w:pPr>
          </w:p>
        </w:tc>
        <w:tc>
          <w:tcPr>
            <w:tcW w:w="1212" w:type="dxa"/>
            <w:vMerge/>
            <w:vAlign w:val="center"/>
            <w:hideMark/>
          </w:tcPr>
          <w:p w14:paraId="0ED5051B" w14:textId="77777777" w:rsidR="00B111C3" w:rsidRPr="00D93F98" w:rsidRDefault="00B111C3" w:rsidP="00B111C3">
            <w:pPr>
              <w:jc w:val="center"/>
              <w:rPr>
                <w:rFonts w:ascii="GHEA Grapalat" w:hAnsi="GHEA Grapalat" w:cs="Calibri"/>
                <w:b/>
                <w:bCs/>
                <w:i/>
                <w:iCs/>
                <w:color w:val="000000"/>
                <w:sz w:val="18"/>
                <w:szCs w:val="18"/>
              </w:rPr>
            </w:pPr>
          </w:p>
        </w:tc>
        <w:tc>
          <w:tcPr>
            <w:tcW w:w="4250" w:type="dxa"/>
            <w:vMerge/>
            <w:vAlign w:val="center"/>
            <w:hideMark/>
          </w:tcPr>
          <w:p w14:paraId="1D31A411" w14:textId="77777777" w:rsidR="00B111C3" w:rsidRPr="00D93F98" w:rsidRDefault="00B111C3" w:rsidP="00B111C3">
            <w:pPr>
              <w:jc w:val="center"/>
              <w:rPr>
                <w:rFonts w:ascii="GHEA Grapalat" w:hAnsi="GHEA Grapalat" w:cs="Calibri"/>
                <w:b/>
                <w:bCs/>
                <w:i/>
                <w:iCs/>
                <w:sz w:val="18"/>
                <w:szCs w:val="18"/>
              </w:rPr>
            </w:pPr>
          </w:p>
        </w:tc>
        <w:tc>
          <w:tcPr>
            <w:tcW w:w="690" w:type="dxa"/>
            <w:vMerge/>
            <w:vAlign w:val="center"/>
            <w:hideMark/>
          </w:tcPr>
          <w:p w14:paraId="146FF00D" w14:textId="77777777" w:rsidR="00B111C3" w:rsidRPr="00D93F98" w:rsidRDefault="00B111C3" w:rsidP="00B111C3">
            <w:pPr>
              <w:jc w:val="center"/>
              <w:rPr>
                <w:rFonts w:ascii="GHEA Grapalat" w:hAnsi="GHEA Grapalat" w:cs="Calibri"/>
                <w:b/>
                <w:bCs/>
                <w:i/>
                <w:iCs/>
                <w:color w:val="000000"/>
                <w:sz w:val="18"/>
                <w:szCs w:val="18"/>
              </w:rPr>
            </w:pPr>
          </w:p>
        </w:tc>
        <w:tc>
          <w:tcPr>
            <w:tcW w:w="1375" w:type="dxa"/>
            <w:vMerge/>
            <w:vAlign w:val="center"/>
            <w:hideMark/>
          </w:tcPr>
          <w:p w14:paraId="2558EE54" w14:textId="77777777" w:rsidR="00B111C3" w:rsidRPr="00D93F98" w:rsidRDefault="00B111C3" w:rsidP="00B111C3">
            <w:pPr>
              <w:jc w:val="center"/>
              <w:rPr>
                <w:rFonts w:ascii="GHEA Grapalat" w:hAnsi="GHEA Grapalat" w:cs="Calibri"/>
                <w:b/>
                <w:bCs/>
                <w:i/>
                <w:iCs/>
                <w:color w:val="000000"/>
                <w:sz w:val="18"/>
                <w:szCs w:val="18"/>
              </w:rPr>
            </w:pPr>
          </w:p>
        </w:tc>
        <w:tc>
          <w:tcPr>
            <w:tcW w:w="1198" w:type="dxa"/>
            <w:vMerge/>
            <w:vAlign w:val="center"/>
            <w:hideMark/>
          </w:tcPr>
          <w:p w14:paraId="5FBBCA8E" w14:textId="77777777" w:rsidR="00B111C3" w:rsidRPr="00D93F98" w:rsidRDefault="00B111C3" w:rsidP="00B111C3">
            <w:pPr>
              <w:jc w:val="center"/>
              <w:rPr>
                <w:rFonts w:ascii="GHEA Grapalat" w:hAnsi="GHEA Grapalat" w:cs="Calibri"/>
                <w:b/>
                <w:bCs/>
                <w:i/>
                <w:iCs/>
                <w:color w:val="000000"/>
                <w:sz w:val="18"/>
                <w:szCs w:val="18"/>
              </w:rPr>
            </w:pPr>
          </w:p>
        </w:tc>
        <w:tc>
          <w:tcPr>
            <w:tcW w:w="1149" w:type="dxa"/>
            <w:vMerge/>
            <w:vAlign w:val="center"/>
            <w:hideMark/>
          </w:tcPr>
          <w:p w14:paraId="425692B6" w14:textId="77777777" w:rsidR="00B111C3" w:rsidRPr="00D93F98" w:rsidRDefault="00B111C3" w:rsidP="00B111C3">
            <w:pPr>
              <w:jc w:val="center"/>
              <w:rPr>
                <w:rFonts w:ascii="GHEA Grapalat" w:hAnsi="GHEA Grapalat" w:cs="Calibri"/>
                <w:b/>
                <w:bCs/>
                <w:i/>
                <w:iCs/>
                <w:color w:val="000000"/>
                <w:sz w:val="18"/>
                <w:szCs w:val="18"/>
              </w:rPr>
            </w:pPr>
          </w:p>
        </w:tc>
        <w:tc>
          <w:tcPr>
            <w:tcW w:w="1710" w:type="dxa"/>
            <w:noWrap/>
            <w:vAlign w:val="center"/>
            <w:hideMark/>
          </w:tcPr>
          <w:p w14:paraId="0E4723E4" w14:textId="15BDF3A3" w:rsidR="00B111C3" w:rsidRPr="00D93F98" w:rsidRDefault="00B111C3" w:rsidP="00B111C3">
            <w:pPr>
              <w:jc w:val="center"/>
              <w:rPr>
                <w:rFonts w:ascii="GHEA Grapalat" w:hAnsi="GHEA Grapalat" w:cs="Calibri"/>
                <w:b/>
                <w:bCs/>
                <w:i/>
                <w:iCs/>
                <w:color w:val="000000"/>
                <w:sz w:val="18"/>
                <w:szCs w:val="18"/>
              </w:rPr>
            </w:pPr>
            <w:r w:rsidRPr="00AE54D6">
              <w:rPr>
                <w:rFonts w:ascii="GHEA Grapalat" w:hAnsi="GHEA Grapalat"/>
                <w:b/>
                <w:i/>
                <w:sz w:val="14"/>
                <w:szCs w:val="14"/>
              </w:rPr>
              <w:t>адрес</w:t>
            </w:r>
          </w:p>
        </w:tc>
        <w:tc>
          <w:tcPr>
            <w:tcW w:w="2070" w:type="dxa"/>
            <w:noWrap/>
            <w:vAlign w:val="center"/>
            <w:hideMark/>
          </w:tcPr>
          <w:p w14:paraId="5A389826" w14:textId="16A99A92" w:rsidR="00B111C3" w:rsidRPr="00D93F98" w:rsidRDefault="00B111C3" w:rsidP="00B111C3">
            <w:pPr>
              <w:jc w:val="center"/>
              <w:rPr>
                <w:rFonts w:ascii="GHEA Grapalat" w:hAnsi="GHEA Grapalat" w:cs="Calibri"/>
                <w:b/>
                <w:bCs/>
                <w:i/>
                <w:iCs/>
                <w:color w:val="000000"/>
                <w:sz w:val="18"/>
                <w:szCs w:val="18"/>
              </w:rPr>
            </w:pPr>
            <w:r w:rsidRPr="00AE54D6">
              <w:rPr>
                <w:rFonts w:ascii="GHEA Grapalat" w:hAnsi="GHEA Grapalat"/>
                <w:b/>
                <w:i/>
                <w:sz w:val="14"/>
                <w:szCs w:val="14"/>
              </w:rPr>
              <w:t>Срок</w:t>
            </w:r>
          </w:p>
        </w:tc>
      </w:tr>
      <w:tr w:rsidR="006A5A9F" w:rsidRPr="00D93F98" w14:paraId="15A3BFF7" w14:textId="77777777" w:rsidTr="00B111C3">
        <w:trPr>
          <w:trHeight w:val="354"/>
        </w:trPr>
        <w:tc>
          <w:tcPr>
            <w:tcW w:w="555" w:type="dxa"/>
            <w:shd w:val="clear" w:color="000000" w:fill="FFFFFF"/>
            <w:vAlign w:val="center"/>
            <w:hideMark/>
          </w:tcPr>
          <w:p w14:paraId="3C2214F6" w14:textId="77777777" w:rsidR="006A5A9F" w:rsidRPr="0074188F" w:rsidRDefault="006A5A9F" w:rsidP="006A5A9F">
            <w:pPr>
              <w:jc w:val="center"/>
              <w:rPr>
                <w:rFonts w:ascii="GHEA Grapalat" w:hAnsi="GHEA Grapalat" w:cs="Calibri"/>
                <w:color w:val="000000"/>
                <w:sz w:val="16"/>
                <w:szCs w:val="16"/>
              </w:rPr>
            </w:pPr>
            <w:r w:rsidRPr="0074188F">
              <w:rPr>
                <w:rFonts w:ascii="GHEA Grapalat" w:hAnsi="GHEA Grapalat" w:cs="Calibri"/>
                <w:color w:val="000000"/>
                <w:sz w:val="16"/>
                <w:szCs w:val="16"/>
              </w:rPr>
              <w:t>1</w:t>
            </w:r>
          </w:p>
        </w:tc>
        <w:tc>
          <w:tcPr>
            <w:tcW w:w="1361" w:type="dxa"/>
            <w:vAlign w:val="center"/>
            <w:hideMark/>
          </w:tcPr>
          <w:p w14:paraId="028AFDD5" w14:textId="77777777" w:rsidR="006A5A9F" w:rsidRPr="0074188F" w:rsidRDefault="006A5A9F" w:rsidP="006A5A9F">
            <w:pPr>
              <w:jc w:val="center"/>
              <w:rPr>
                <w:rFonts w:ascii="GHEA Grapalat" w:hAnsi="GHEA Grapalat" w:cs="Calibri"/>
                <w:color w:val="000000"/>
                <w:sz w:val="16"/>
                <w:szCs w:val="16"/>
              </w:rPr>
            </w:pPr>
            <w:r w:rsidRPr="0074188F">
              <w:rPr>
                <w:rFonts w:ascii="GHEA Grapalat" w:hAnsi="GHEA Grapalat"/>
                <w:sz w:val="16"/>
                <w:szCs w:val="16"/>
              </w:rPr>
              <w:t>37431200/503</w:t>
            </w:r>
          </w:p>
        </w:tc>
        <w:tc>
          <w:tcPr>
            <w:tcW w:w="1212" w:type="dxa"/>
            <w:hideMark/>
          </w:tcPr>
          <w:p w14:paraId="29388D67" w14:textId="01C15F1D" w:rsidR="006A5A9F" w:rsidRPr="0074188F" w:rsidRDefault="006A5A9F" w:rsidP="006A5A9F">
            <w:pPr>
              <w:jc w:val="center"/>
              <w:rPr>
                <w:rFonts w:ascii="GHEA Grapalat" w:hAnsi="GHEA Grapalat" w:cs="Calibri"/>
                <w:sz w:val="16"/>
                <w:szCs w:val="16"/>
              </w:rPr>
            </w:pPr>
            <w:r w:rsidRPr="006E535B">
              <w:rPr>
                <w:rFonts w:ascii="GHEA Grapalat" w:hAnsi="GHEA Grapalat"/>
                <w:sz w:val="14"/>
                <w:szCs w:val="14"/>
              </w:rPr>
              <w:t>Тренажер Гребной</w:t>
            </w:r>
          </w:p>
        </w:tc>
        <w:tc>
          <w:tcPr>
            <w:tcW w:w="4250" w:type="dxa"/>
            <w:hideMark/>
          </w:tcPr>
          <w:p w14:paraId="22A357F3" w14:textId="77777777" w:rsidR="006A5A9F" w:rsidRPr="006E535B" w:rsidRDefault="006A5A9F" w:rsidP="006A5A9F">
            <w:pPr>
              <w:rPr>
                <w:rFonts w:ascii="GHEA Grapalat" w:hAnsi="GHEA Grapalat"/>
                <w:sz w:val="14"/>
                <w:szCs w:val="14"/>
              </w:rPr>
            </w:pPr>
            <w:r w:rsidRPr="006E535B">
              <w:rPr>
                <w:rFonts w:ascii="GHEA Grapalat" w:hAnsi="GHEA Grapalat"/>
                <w:sz w:val="14"/>
                <w:szCs w:val="14"/>
              </w:rPr>
              <w:t xml:space="preserve">Размеры: </w:t>
            </w:r>
            <w:r w:rsidRPr="006E535B">
              <w:rPr>
                <w:rFonts w:ascii="GHEA Grapalat" w:hAnsi="GHEA Grapalat" w:cs="Calibri"/>
                <w:sz w:val="14"/>
                <w:szCs w:val="14"/>
                <w:lang w:val="hy-AM"/>
              </w:rPr>
              <w:t xml:space="preserve">՝ </w:t>
            </w:r>
            <w:r w:rsidRPr="006E535B">
              <w:rPr>
                <w:rFonts w:ascii="GHEA Grapalat" w:hAnsi="GHEA Grapalat" w:cs="Calibri"/>
                <w:sz w:val="14"/>
                <w:szCs w:val="14"/>
              </w:rPr>
              <w:t xml:space="preserve"> </w:t>
            </w:r>
            <w:r w:rsidRPr="006E535B">
              <w:rPr>
                <w:rFonts w:ascii="GHEA Grapalat" w:hAnsi="GHEA Grapalat" w:cs="Calibri"/>
                <w:sz w:val="14"/>
                <w:szCs w:val="14"/>
                <w:lang w:val="hy-AM"/>
              </w:rPr>
              <w:t xml:space="preserve">±20 </w:t>
            </w:r>
            <w:r w:rsidRPr="006E535B">
              <w:rPr>
                <w:rFonts w:ascii="GHEA Grapalat" w:hAnsi="GHEA Grapalat"/>
                <w:sz w:val="14"/>
                <w:szCs w:val="14"/>
              </w:rPr>
              <w:t>мм</w:t>
            </w:r>
            <w:r w:rsidRPr="006E535B">
              <w:rPr>
                <w:rFonts w:ascii="GHEA Grapalat" w:hAnsi="GHEA Grapalat" w:cs="Calibri"/>
                <w:sz w:val="14"/>
                <w:szCs w:val="14"/>
              </w:rPr>
              <w:t xml:space="preserve"> -  </w:t>
            </w:r>
            <w:r w:rsidRPr="006E535B">
              <w:rPr>
                <w:rFonts w:ascii="GHEA Grapalat" w:hAnsi="GHEA Grapalat" w:cs="Calibri"/>
                <w:sz w:val="14"/>
                <w:szCs w:val="14"/>
                <w:lang w:val="hy-AM"/>
              </w:rPr>
              <w:t>1075x887x811</w:t>
            </w:r>
            <w:r w:rsidRPr="006E535B">
              <w:rPr>
                <w:rFonts w:ascii="GHEA Grapalat" w:hAnsi="GHEA Grapalat"/>
                <w:sz w:val="14"/>
                <w:szCs w:val="14"/>
              </w:rPr>
              <w:t xml:space="preserve"> мм</w:t>
            </w:r>
          </w:p>
          <w:p w14:paraId="6F71CE08" w14:textId="77777777" w:rsidR="006A5A9F" w:rsidRPr="006E535B" w:rsidRDefault="006A5A9F" w:rsidP="006A5A9F">
            <w:pPr>
              <w:rPr>
                <w:rFonts w:ascii="GHEA Grapalat" w:hAnsi="GHEA Grapalat"/>
                <w:sz w:val="14"/>
                <w:szCs w:val="14"/>
              </w:rPr>
            </w:pPr>
            <w:r w:rsidRPr="006E535B">
              <w:rPr>
                <w:rFonts w:ascii="GHEA Grapalat" w:hAnsi="GHEA Grapalat"/>
                <w:sz w:val="14"/>
                <w:szCs w:val="14"/>
              </w:rPr>
              <w:t xml:space="preserve">Уличный тренажер должен представлять собой устойчивую конструкцию, обеспечивающую безопасные условия для занятий спортом на открытом воздухе. Конструкция должна обладать высокой ударопрочностью и виброустойчивостью. Во избежание травм и застревания одежды и частей тела, изделие должно быть разработано и изготовлено в соответствии с требованиями ГОСТ Р 57538-2017. Изделие должно крепиться анкерными болтами к бетонному основанию или раме. Отверстия под анкерные болты закрываются пластиковыми заглушками для обеспечения безопасности и эстетического внешнего вида. Изделие должно быть антивандальным. Движущиеся элементы конструкции тренажера должны быть без выступов и заусенцев, углы и края закруглены. Минимальный радиус закругления выступающих элементов изделия, доступных пользователю - не менее 3 мм. Выступающие части болтовых соединений должны быть защищены пластиковыми заглушками либо иным способом, предусмотренным требованиями ГОСТ Р 57538-2017 и позволяющими обеспечить безопасность конструкции. Выступающие и доступные торцы труб при их наличии должны быть закрыты пластиковыми антивандальными заглушками. Все металлические части конструкции должны быть окрашены полимерной порошковой эмалью методом запекания в заводских условиях, что предотвращает металл от коррозии. Анкерные болты должны </w:t>
            </w:r>
            <w:r w:rsidRPr="006E535B">
              <w:rPr>
                <w:rFonts w:ascii="GHEA Grapalat" w:hAnsi="GHEA Grapalat"/>
                <w:sz w:val="14"/>
                <w:szCs w:val="14"/>
              </w:rPr>
              <w:lastRenderedPageBreak/>
              <w:t>быть оцинкованы. Каждый тренажер согласно ГОСТ Р 57538-2017 комплектуется табличкой информационной, на которой должна быть нанесена информация о производителе, месяце и годе изготовления, обозначение изделия, возрастные ограничения и информация об ограничениях по массе и росту занимающихся. Рама тренажера представляет собой конструкцию, состоящую из платформы, корпуса листового. Весь корпус соединен между собой заклепками сталь-сталь 6х12. Стойка состоит из платформы и корпуса. Платформа выполнена из листа стального толщиной 4 мм, согнутого в виде корпусной незамкнутой конструкции. Размеры платформы после гибки не менее 754х264 мм. На платформе располагаются отверстия на межосевых расстояниях 617х200 мм. Отверстия на верхней лицевой поверхности выполнены диаметром 32 мм, отверстия на нижней поверхности выполнены диаметром 17 мм. Высота платформы общая не менее 40 мм. К платформе присоединен корпус, который состоит из двух листов и стенок, которые выполнены из листового металла толщиной не менее 2,5 мм. В стенках в отверстия вставлены подшипники скольжения. Подшипник скольжения выполнен из полиамида стеклонаполненного, диаметр подшипника по наружней шляпке – 62 мм. Посадочное отверстие под ось имеет диаметр не менее 33,5 мм, глубина отверстия не менее 22 мм. Посадочный размер диаметра подшипника – не менее 48 мм, данной поверхностью он вставляется в отверстия и упирается шляпкой в стенку боковины, либо стенки, либо вставки. Устанавливается 12-месячная гарантия. Установка осуществляется поставщиком. Сертификаты безопасности и соответствия с оригинальной печатью должны быть представлены до начала работы.</w:t>
            </w:r>
          </w:p>
          <w:p w14:paraId="5C3B2978" w14:textId="77777777" w:rsidR="006A5A9F" w:rsidRDefault="006A5A9F" w:rsidP="006A5A9F">
            <w:pPr>
              <w:rPr>
                <w:rFonts w:ascii="Cambria Math" w:hAnsi="Cambria Math" w:cs="Cambria Math"/>
                <w:sz w:val="14"/>
                <w:szCs w:val="14"/>
              </w:rPr>
            </w:pPr>
            <w:r w:rsidRPr="006E535B">
              <w:rPr>
                <w:rFonts w:ascii="GHEA Grapalat" w:hAnsi="GHEA Grapalat"/>
                <w:sz w:val="14"/>
                <w:szCs w:val="14"/>
              </w:rPr>
              <w:t>Транспортировку и установку осуществляет поставщик. Гарантийный срок установлен один год. Необходимо предоставить сертификаты безопасности и соответствия с оригинальной печатью производителя</w:t>
            </w:r>
            <w:r w:rsidRPr="006E535B">
              <w:rPr>
                <w:rFonts w:ascii="Cambria Math" w:hAnsi="Cambria Math" w:cs="Cambria Math"/>
                <w:sz w:val="14"/>
                <w:szCs w:val="14"/>
              </w:rPr>
              <w:t>․</w:t>
            </w:r>
          </w:p>
          <w:p w14:paraId="294D7C70" w14:textId="5DE906BD" w:rsidR="00E87ADB" w:rsidRDefault="00E87ADB" w:rsidP="006A5A9F">
            <w:pPr>
              <w:rPr>
                <w:rFonts w:ascii="Cambria Math" w:hAnsi="Cambria Math" w:cs="Cambria Math"/>
                <w:sz w:val="14"/>
                <w:szCs w:val="14"/>
              </w:rPr>
            </w:pPr>
            <w:r>
              <w:rPr>
                <w:rFonts w:ascii="GHEA Grapalat" w:hAnsi="GHEA Grapalat" w:cs="Sylfaen"/>
                <w:noProof/>
              </w:rPr>
              <w:drawing>
                <wp:anchor distT="0" distB="0" distL="114300" distR="114300" simplePos="0" relativeHeight="251657728" behindDoc="0" locked="0" layoutInCell="1" allowOverlap="1" wp14:anchorId="4FB45FD2" wp14:editId="55CCC8FD">
                  <wp:simplePos x="0" y="0"/>
                  <wp:positionH relativeFrom="column">
                    <wp:posOffset>-4445</wp:posOffset>
                  </wp:positionH>
                  <wp:positionV relativeFrom="paragraph">
                    <wp:posOffset>4445</wp:posOffset>
                  </wp:positionV>
                  <wp:extent cx="1229360" cy="972185"/>
                  <wp:effectExtent l="0" t="0" r="8890" b="0"/>
                  <wp:wrapNone/>
                  <wp:docPr id="57" name="Picture 57">
                    <a:extLst xmlns:a="http://schemas.openxmlformats.org/drawingml/2006/main">
                      <a:ext uri="{FF2B5EF4-FFF2-40B4-BE49-F238E27FC236}">
                        <a16:creationId xmlns:a16="http://schemas.microsoft.com/office/drawing/2014/main" id="{2E9B761C-19C4-4204-922E-00D4A02D86B9}"/>
                      </a:ext>
                    </a:extLst>
                  </wp:docPr>
                  <wp:cNvGraphicFramePr/>
                  <a:graphic xmlns:a="http://schemas.openxmlformats.org/drawingml/2006/main">
                    <a:graphicData uri="http://schemas.openxmlformats.org/drawingml/2006/picture">
                      <pic:pic xmlns:pic="http://schemas.openxmlformats.org/drawingml/2006/picture">
                        <pic:nvPicPr>
                          <pic:cNvPr id="57" name="Рисунок 815029">
                            <a:extLst>
                              <a:ext uri="{FF2B5EF4-FFF2-40B4-BE49-F238E27FC236}">
                                <a16:creationId xmlns:a16="http://schemas.microsoft.com/office/drawing/2014/main" id="{2E9B761C-19C4-4204-922E-00D4A02D86B9}"/>
                              </a:ext>
                            </a:extLst>
                          </pic:cNvPr>
                          <pic:cNvPicPr>
                            <a:picLocks noChangeAspect="1"/>
                          </pic:cNvPicPr>
                        </pic:nvPicPr>
                        <pic:blipFill>
                          <a:blip r:embed="rId10" cstate="screen">
                            <a:extLst>
                              <a:ext uri="{28A0092B-C50C-407E-A947-70E740481C1C}">
                                <a14:useLocalDpi xmlns:a14="http://schemas.microsoft.com/office/drawing/2010/main"/>
                              </a:ext>
                            </a:extLst>
                          </a:blip>
                          <a:stretch>
                            <a:fillRect/>
                          </a:stretch>
                        </pic:blipFill>
                        <pic:spPr>
                          <a:xfrm>
                            <a:off x="0" y="0"/>
                            <a:ext cx="1229360" cy="972185"/>
                          </a:xfrm>
                          <a:prstGeom prst="rect">
                            <a:avLst/>
                          </a:prstGeom>
                        </pic:spPr>
                      </pic:pic>
                    </a:graphicData>
                  </a:graphic>
                  <wp14:sizeRelH relativeFrom="margin">
                    <wp14:pctWidth>0</wp14:pctWidth>
                  </wp14:sizeRelH>
                  <wp14:sizeRelV relativeFrom="margin">
                    <wp14:pctHeight>0</wp14:pctHeight>
                  </wp14:sizeRelV>
                </wp:anchor>
              </w:drawing>
            </w:r>
          </w:p>
          <w:p w14:paraId="0064AD74" w14:textId="77777777" w:rsidR="00E87ADB" w:rsidRDefault="00E87ADB" w:rsidP="006A5A9F">
            <w:pPr>
              <w:rPr>
                <w:rFonts w:ascii="Cambria Math" w:hAnsi="Cambria Math" w:cs="Cambria Math"/>
                <w:sz w:val="14"/>
                <w:szCs w:val="14"/>
              </w:rPr>
            </w:pPr>
          </w:p>
          <w:p w14:paraId="21681B69" w14:textId="77777777" w:rsidR="00E87ADB" w:rsidRDefault="00E87ADB" w:rsidP="006A5A9F">
            <w:pPr>
              <w:rPr>
                <w:rFonts w:ascii="Cambria Math" w:hAnsi="Cambria Math" w:cs="Cambria Math"/>
                <w:sz w:val="14"/>
                <w:szCs w:val="14"/>
              </w:rPr>
            </w:pPr>
          </w:p>
          <w:p w14:paraId="6C39E1EB" w14:textId="77777777" w:rsidR="00E87ADB" w:rsidRDefault="00E87ADB" w:rsidP="006A5A9F">
            <w:pPr>
              <w:rPr>
                <w:rFonts w:ascii="Cambria Math" w:hAnsi="Cambria Math" w:cs="Cambria Math"/>
                <w:sz w:val="14"/>
                <w:szCs w:val="14"/>
              </w:rPr>
            </w:pPr>
          </w:p>
          <w:p w14:paraId="34883DF2" w14:textId="77777777" w:rsidR="00E87ADB" w:rsidRDefault="00E87ADB" w:rsidP="006A5A9F">
            <w:pPr>
              <w:rPr>
                <w:rFonts w:ascii="Cambria Math" w:hAnsi="Cambria Math" w:cs="Cambria Math"/>
                <w:sz w:val="14"/>
                <w:szCs w:val="14"/>
              </w:rPr>
            </w:pPr>
          </w:p>
          <w:p w14:paraId="1A9B6AF5" w14:textId="77777777" w:rsidR="00E87ADB" w:rsidRDefault="00E87ADB" w:rsidP="006A5A9F">
            <w:pPr>
              <w:rPr>
                <w:rFonts w:ascii="Cambria Math" w:hAnsi="Cambria Math" w:cs="Cambria Math"/>
                <w:sz w:val="14"/>
                <w:szCs w:val="14"/>
              </w:rPr>
            </w:pPr>
          </w:p>
          <w:p w14:paraId="0861E482" w14:textId="77777777" w:rsidR="00E87ADB" w:rsidRDefault="00E87ADB" w:rsidP="006A5A9F">
            <w:pPr>
              <w:rPr>
                <w:rFonts w:ascii="Cambria Math" w:hAnsi="Cambria Math" w:cs="Cambria Math"/>
                <w:sz w:val="14"/>
                <w:szCs w:val="14"/>
              </w:rPr>
            </w:pPr>
          </w:p>
          <w:p w14:paraId="3175353B" w14:textId="77777777" w:rsidR="00E87ADB" w:rsidRDefault="00E87ADB" w:rsidP="006A5A9F">
            <w:pPr>
              <w:rPr>
                <w:rFonts w:ascii="Cambria Math" w:hAnsi="Cambria Math" w:cs="Cambria Math"/>
                <w:sz w:val="14"/>
                <w:szCs w:val="14"/>
              </w:rPr>
            </w:pPr>
          </w:p>
          <w:p w14:paraId="0F0ABFC6" w14:textId="77777777" w:rsidR="00E87ADB" w:rsidRDefault="00E87ADB" w:rsidP="006A5A9F">
            <w:pPr>
              <w:rPr>
                <w:rFonts w:ascii="Cambria Math" w:hAnsi="Cambria Math" w:cs="Cambria Math"/>
                <w:sz w:val="14"/>
                <w:szCs w:val="14"/>
              </w:rPr>
            </w:pPr>
          </w:p>
          <w:p w14:paraId="459B9827" w14:textId="7BF9F10E" w:rsidR="00E87ADB" w:rsidRPr="0074188F" w:rsidRDefault="00E87ADB" w:rsidP="006A5A9F">
            <w:pPr>
              <w:rPr>
                <w:rFonts w:ascii="GHEA Grapalat" w:hAnsi="GHEA Grapalat" w:cs="Calibri"/>
                <w:sz w:val="16"/>
                <w:szCs w:val="16"/>
                <w:lang w:val="hy-AM"/>
              </w:rPr>
            </w:pPr>
          </w:p>
        </w:tc>
        <w:tc>
          <w:tcPr>
            <w:tcW w:w="690" w:type="dxa"/>
            <w:noWrap/>
            <w:hideMark/>
          </w:tcPr>
          <w:p w14:paraId="7D28FC83" w14:textId="24916079" w:rsidR="006A5A9F" w:rsidRPr="0074188F" w:rsidRDefault="006A5A9F" w:rsidP="006A5A9F">
            <w:pPr>
              <w:jc w:val="center"/>
              <w:rPr>
                <w:rFonts w:ascii="GHEA Grapalat" w:hAnsi="GHEA Grapalat" w:cs="Calibri"/>
                <w:b/>
                <w:bCs/>
                <w:i/>
                <w:iCs/>
                <w:color w:val="000000"/>
                <w:sz w:val="16"/>
                <w:szCs w:val="16"/>
              </w:rPr>
            </w:pPr>
            <w:r w:rsidRPr="006E535B">
              <w:rPr>
                <w:rFonts w:ascii="GHEA Grapalat" w:hAnsi="GHEA Grapalat"/>
                <w:sz w:val="14"/>
                <w:szCs w:val="14"/>
                <w:lang w:val="pt-BR"/>
              </w:rPr>
              <w:lastRenderedPageBreak/>
              <w:t>штук</w:t>
            </w:r>
          </w:p>
        </w:tc>
        <w:tc>
          <w:tcPr>
            <w:tcW w:w="1375" w:type="dxa"/>
          </w:tcPr>
          <w:p w14:paraId="286C2075" w14:textId="782EB9A0" w:rsidR="006A5A9F" w:rsidRPr="0074188F" w:rsidRDefault="006A5A9F" w:rsidP="006A5A9F">
            <w:pPr>
              <w:jc w:val="center"/>
              <w:rPr>
                <w:rFonts w:ascii="GHEA Grapalat" w:hAnsi="GHEA Grapalat" w:cs="Calibri"/>
                <w:b/>
                <w:bCs/>
                <w:i/>
                <w:iCs/>
                <w:color w:val="000000"/>
                <w:sz w:val="16"/>
                <w:szCs w:val="16"/>
              </w:rPr>
            </w:pPr>
            <w:r w:rsidRPr="006E535B">
              <w:rPr>
                <w:rFonts w:ascii="GHEA Grapalat" w:hAnsi="GHEA Grapalat"/>
                <w:sz w:val="14"/>
                <w:szCs w:val="14"/>
              </w:rPr>
              <w:t>470 000</w:t>
            </w:r>
          </w:p>
        </w:tc>
        <w:tc>
          <w:tcPr>
            <w:tcW w:w="1198" w:type="dxa"/>
          </w:tcPr>
          <w:p w14:paraId="5725ED83" w14:textId="33942DC1" w:rsidR="006A5A9F" w:rsidRPr="0074188F" w:rsidRDefault="006A5A9F" w:rsidP="006A5A9F">
            <w:pPr>
              <w:jc w:val="center"/>
              <w:rPr>
                <w:rFonts w:ascii="GHEA Grapalat" w:hAnsi="GHEA Grapalat" w:cs="Calibri"/>
                <w:b/>
                <w:bCs/>
                <w:i/>
                <w:iCs/>
                <w:color w:val="000000"/>
                <w:sz w:val="16"/>
                <w:szCs w:val="16"/>
              </w:rPr>
            </w:pPr>
            <w:r w:rsidRPr="006E535B">
              <w:rPr>
                <w:rFonts w:ascii="GHEA Grapalat" w:hAnsi="GHEA Grapalat"/>
                <w:sz w:val="14"/>
                <w:szCs w:val="14"/>
              </w:rPr>
              <w:t>470 000</w:t>
            </w:r>
          </w:p>
        </w:tc>
        <w:tc>
          <w:tcPr>
            <w:tcW w:w="1149" w:type="dxa"/>
            <w:hideMark/>
          </w:tcPr>
          <w:p w14:paraId="65159F97" w14:textId="2409C9DE" w:rsidR="006A5A9F" w:rsidRPr="0074188F" w:rsidRDefault="006A5A9F" w:rsidP="006A5A9F">
            <w:pPr>
              <w:jc w:val="center"/>
              <w:rPr>
                <w:rFonts w:ascii="GHEA Grapalat" w:hAnsi="GHEA Grapalat" w:cs="Calibri"/>
                <w:b/>
                <w:bCs/>
                <w:i/>
                <w:iCs/>
                <w:color w:val="000000"/>
                <w:sz w:val="16"/>
                <w:szCs w:val="16"/>
              </w:rPr>
            </w:pPr>
            <w:r w:rsidRPr="006E535B">
              <w:rPr>
                <w:rFonts w:ascii="GHEA Grapalat" w:hAnsi="GHEA Grapalat"/>
                <w:sz w:val="14"/>
                <w:szCs w:val="14"/>
              </w:rPr>
              <w:t>1</w:t>
            </w:r>
          </w:p>
        </w:tc>
        <w:tc>
          <w:tcPr>
            <w:tcW w:w="1710" w:type="dxa"/>
            <w:hideMark/>
          </w:tcPr>
          <w:p w14:paraId="4B40B3EF" w14:textId="77777777" w:rsidR="006A5A9F" w:rsidRPr="006E535B" w:rsidRDefault="006A5A9F" w:rsidP="006A5A9F">
            <w:pPr>
              <w:pStyle w:val="HTMLPreformatted"/>
              <w:shd w:val="clear" w:color="auto" w:fill="F8F9FA"/>
              <w:jc w:val="center"/>
              <w:rPr>
                <w:rFonts w:ascii="GHEA Grapalat" w:hAnsi="GHEA Grapalat"/>
                <w:sz w:val="14"/>
                <w:szCs w:val="14"/>
                <w:lang w:val="ru-RU"/>
              </w:rPr>
            </w:pPr>
            <w:r w:rsidRPr="006E535B">
              <w:rPr>
                <w:rFonts w:ascii="GHEA Grapalat" w:hAnsi="GHEA Grapalat"/>
                <w:sz w:val="14"/>
                <w:szCs w:val="14"/>
                <w:lang w:val="ru-RU"/>
              </w:rPr>
              <w:t xml:space="preserve">административный район Канакер-Зейтун, парк Д. </w:t>
            </w:r>
            <w:r w:rsidRPr="006E535B">
              <w:rPr>
                <w:rFonts w:ascii="GHEA Grapalat" w:hAnsi="GHEA Grapalat" w:cs="Calibri"/>
                <w:sz w:val="14"/>
                <w:szCs w:val="14"/>
                <w:lang w:val="ru-RU"/>
              </w:rPr>
              <w:t>Анхагт</w:t>
            </w:r>
          </w:p>
          <w:p w14:paraId="09985E5E" w14:textId="269207C4" w:rsidR="006A5A9F" w:rsidRPr="0074188F" w:rsidRDefault="006A5A9F" w:rsidP="006A5A9F">
            <w:pPr>
              <w:jc w:val="center"/>
              <w:rPr>
                <w:rFonts w:ascii="GHEA Grapalat" w:hAnsi="GHEA Grapalat" w:cs="Calibri"/>
                <w:b/>
                <w:bCs/>
                <w:i/>
                <w:iCs/>
                <w:color w:val="000000"/>
                <w:sz w:val="16"/>
                <w:szCs w:val="16"/>
              </w:rPr>
            </w:pPr>
          </w:p>
        </w:tc>
        <w:tc>
          <w:tcPr>
            <w:tcW w:w="2070" w:type="dxa"/>
            <w:hideMark/>
          </w:tcPr>
          <w:p w14:paraId="3568EEF3" w14:textId="1A7CAA05" w:rsidR="006A5A9F" w:rsidRPr="0074188F" w:rsidRDefault="006A5A9F" w:rsidP="006A5A9F">
            <w:pPr>
              <w:jc w:val="center"/>
              <w:rPr>
                <w:rFonts w:ascii="GHEA Grapalat" w:hAnsi="GHEA Grapalat" w:cs="Calibri"/>
                <w:b/>
                <w:bCs/>
                <w:i/>
                <w:iCs/>
                <w:color w:val="000000"/>
                <w:sz w:val="16"/>
                <w:szCs w:val="16"/>
              </w:rPr>
            </w:pPr>
            <w:r w:rsidRPr="00AE54D6">
              <w:rPr>
                <w:rFonts w:ascii="GHEA Grapalat" w:hAnsi="GHEA Grapalat"/>
                <w:sz w:val="14"/>
                <w:szCs w:val="14"/>
              </w:rPr>
              <w:t xml:space="preserve">при наличии финансовых средств со дня вступления в силу договора /соглашения/ в установленном порядке до </w:t>
            </w:r>
            <w:r w:rsidRPr="008F5B92">
              <w:rPr>
                <w:rFonts w:ascii="GHEA Grapalat" w:hAnsi="GHEA Grapalat"/>
                <w:sz w:val="14"/>
                <w:szCs w:val="14"/>
              </w:rPr>
              <w:t xml:space="preserve"> 80-й календарный день включительно</w:t>
            </w:r>
          </w:p>
        </w:tc>
      </w:tr>
      <w:tr w:rsidR="006A5A9F" w:rsidRPr="00D93F98" w14:paraId="696341F4" w14:textId="77777777" w:rsidTr="00B111C3">
        <w:trPr>
          <w:trHeight w:val="354"/>
        </w:trPr>
        <w:tc>
          <w:tcPr>
            <w:tcW w:w="555" w:type="dxa"/>
            <w:shd w:val="clear" w:color="000000" w:fill="FFFFFF"/>
            <w:vAlign w:val="center"/>
          </w:tcPr>
          <w:p w14:paraId="4608187C" w14:textId="60A0F788" w:rsidR="006A5A9F" w:rsidRPr="0074188F" w:rsidRDefault="006A5A9F" w:rsidP="006A5A9F">
            <w:pPr>
              <w:jc w:val="center"/>
              <w:rPr>
                <w:rFonts w:ascii="GHEA Grapalat" w:hAnsi="GHEA Grapalat" w:cs="Calibri"/>
                <w:color w:val="000000"/>
                <w:sz w:val="16"/>
                <w:szCs w:val="16"/>
              </w:rPr>
            </w:pPr>
            <w:r>
              <w:rPr>
                <w:rFonts w:ascii="GHEA Grapalat" w:hAnsi="GHEA Grapalat" w:cs="Calibri"/>
                <w:color w:val="000000"/>
                <w:sz w:val="16"/>
                <w:szCs w:val="16"/>
              </w:rPr>
              <w:t>2</w:t>
            </w:r>
          </w:p>
        </w:tc>
        <w:tc>
          <w:tcPr>
            <w:tcW w:w="1361" w:type="dxa"/>
            <w:vAlign w:val="center"/>
          </w:tcPr>
          <w:p w14:paraId="3FA017E7" w14:textId="6249F662" w:rsidR="006A5A9F" w:rsidRPr="000D2E05" w:rsidRDefault="006A5A9F" w:rsidP="006A5A9F">
            <w:pPr>
              <w:jc w:val="center"/>
              <w:rPr>
                <w:rFonts w:ascii="GHEA Grapalat" w:hAnsi="GHEA Grapalat"/>
                <w:sz w:val="16"/>
                <w:szCs w:val="16"/>
              </w:rPr>
            </w:pPr>
            <w:r w:rsidRPr="000D2E05">
              <w:rPr>
                <w:rFonts w:ascii="GHEA Grapalat" w:hAnsi="GHEA Grapalat"/>
                <w:sz w:val="16"/>
                <w:szCs w:val="16"/>
              </w:rPr>
              <w:t>37431290/505</w:t>
            </w:r>
          </w:p>
        </w:tc>
        <w:tc>
          <w:tcPr>
            <w:tcW w:w="1212" w:type="dxa"/>
          </w:tcPr>
          <w:p w14:paraId="7BC1BE00" w14:textId="75BDD331" w:rsidR="006A5A9F" w:rsidRPr="000D2E05" w:rsidRDefault="006A5A9F" w:rsidP="006A5A9F">
            <w:pPr>
              <w:jc w:val="center"/>
              <w:rPr>
                <w:rFonts w:ascii="GHEA Grapalat" w:hAnsi="GHEA Grapalat"/>
                <w:bCs/>
                <w:iCs/>
                <w:sz w:val="16"/>
                <w:szCs w:val="16"/>
              </w:rPr>
            </w:pPr>
            <w:r w:rsidRPr="006E535B">
              <w:rPr>
                <w:rFonts w:ascii="GHEA Grapalat" w:hAnsi="GHEA Grapalat"/>
                <w:sz w:val="14"/>
                <w:szCs w:val="14"/>
              </w:rPr>
              <w:t>Тренажер Эллиптический</w:t>
            </w:r>
          </w:p>
        </w:tc>
        <w:tc>
          <w:tcPr>
            <w:tcW w:w="4250" w:type="dxa"/>
            <w:vAlign w:val="center"/>
          </w:tcPr>
          <w:p w14:paraId="73886744" w14:textId="77777777" w:rsidR="006A5A9F" w:rsidRPr="006E535B" w:rsidRDefault="006A5A9F" w:rsidP="006A5A9F">
            <w:pPr>
              <w:rPr>
                <w:rFonts w:ascii="GHEA Grapalat" w:hAnsi="GHEA Grapalat"/>
                <w:sz w:val="14"/>
                <w:szCs w:val="14"/>
              </w:rPr>
            </w:pPr>
            <w:r w:rsidRPr="006E535B">
              <w:rPr>
                <w:rFonts w:ascii="GHEA Grapalat" w:hAnsi="GHEA Grapalat"/>
                <w:sz w:val="14"/>
                <w:szCs w:val="14"/>
              </w:rPr>
              <w:t xml:space="preserve">Размеры։ </w:t>
            </w:r>
            <w:r w:rsidRPr="006E535B">
              <w:rPr>
                <w:rFonts w:ascii="GHEA Grapalat" w:hAnsi="GHEA Grapalat" w:cs="Calibri"/>
                <w:sz w:val="14"/>
                <w:szCs w:val="14"/>
                <w:lang w:val="hy-AM"/>
              </w:rPr>
              <w:t xml:space="preserve">±20 </w:t>
            </w:r>
            <w:r w:rsidRPr="006E535B">
              <w:rPr>
                <w:rFonts w:ascii="GHEA Grapalat" w:hAnsi="GHEA Grapalat"/>
                <w:sz w:val="14"/>
                <w:szCs w:val="14"/>
              </w:rPr>
              <w:t>мм</w:t>
            </w:r>
            <w:r w:rsidRPr="006E535B">
              <w:rPr>
                <w:rFonts w:ascii="GHEA Grapalat" w:hAnsi="GHEA Grapalat" w:cs="Calibri"/>
                <w:sz w:val="14"/>
                <w:szCs w:val="14"/>
              </w:rPr>
              <w:t xml:space="preserve"> - </w:t>
            </w:r>
            <w:r w:rsidRPr="006E535B">
              <w:rPr>
                <w:rFonts w:ascii="GHEA Grapalat" w:hAnsi="GHEA Grapalat" w:cs="Calibri"/>
                <w:sz w:val="14"/>
                <w:szCs w:val="14"/>
                <w:lang w:val="hy-AM"/>
              </w:rPr>
              <w:t>1114x823x1627</w:t>
            </w:r>
            <w:r w:rsidRPr="006E535B">
              <w:rPr>
                <w:rFonts w:ascii="GHEA Grapalat" w:hAnsi="GHEA Grapalat" w:cs="Calibri"/>
                <w:sz w:val="14"/>
                <w:szCs w:val="14"/>
              </w:rPr>
              <w:t xml:space="preserve"> </w:t>
            </w:r>
            <w:r w:rsidRPr="006E535B">
              <w:rPr>
                <w:rFonts w:ascii="GHEA Grapalat" w:hAnsi="GHEA Grapalat"/>
                <w:sz w:val="14"/>
                <w:szCs w:val="14"/>
              </w:rPr>
              <w:t xml:space="preserve">мм </w:t>
            </w:r>
          </w:p>
          <w:p w14:paraId="52EE85BA" w14:textId="77777777" w:rsidR="006A5A9F" w:rsidRPr="006E535B" w:rsidRDefault="006A5A9F" w:rsidP="006A5A9F">
            <w:pPr>
              <w:rPr>
                <w:rFonts w:ascii="GHEA Grapalat" w:hAnsi="GHEA Grapalat"/>
                <w:sz w:val="14"/>
                <w:szCs w:val="14"/>
              </w:rPr>
            </w:pPr>
            <w:r w:rsidRPr="006E535B">
              <w:rPr>
                <w:rFonts w:ascii="GHEA Grapalat" w:hAnsi="GHEA Grapalat"/>
                <w:sz w:val="14"/>
                <w:szCs w:val="14"/>
              </w:rPr>
              <w:t xml:space="preserve">Уличный тренажер должен представлять собой устойчивую конструкцию, обеспечивающую безопасные условия для занятий спортом на открытом воздухе. Конструкция должна обладать высокой ударопрочностью и виброустойчивостью. </w:t>
            </w:r>
            <w:r w:rsidRPr="006E535B">
              <w:rPr>
                <w:rFonts w:ascii="GHEA Grapalat" w:hAnsi="GHEA Grapalat"/>
                <w:sz w:val="14"/>
                <w:szCs w:val="14"/>
              </w:rPr>
              <w:lastRenderedPageBreak/>
              <w:t xml:space="preserve">Во избежание травм и застревания одежды и частей тела, изделие должно быть разработано и изготовлено в соответствии с требованиями ГОСТ Р 57538-2017. Изделие должно крепиться анкерными болтами к бетонному основанию или раме. Отверстия под анкерные болты закрываются пластиковыми заглушками для обеспечения безопасности и эстетического внешнего вида. Изделие должно быть антивандальным. Движущиеся элементы конструкции тренажера должны быть без выступов и заусенцев, углы и края закруглены. Минимальный радиус закругления выступающих элементов изделия, доступных пользователю - не менее 3 мм. Выступающие части болтовых соединений должны быть защищены пластиковыми заглушками либо иным способом. Выступающие и доступные торцы труб при их наличии должны быть закрыты пластиковыми антивандальными заглушками. Все металлические части конструкции должны быть окрашены полимерной порошковой эмалью методом запекания в заводских условиях, что предотвращает металл от коррозии. Анкерные болты должны быть оцинкованы. Каждый тренажер комплектуется табличкой информационной, на которой должна быть нанесена информация о производителе, месяце и годе изготовления, обозначение изделия, возрастные ограничения и информация об ограничениях по массе и росту занимающихся.Размеры платформы после гибки не менее 681х260 мм. На платформе располагаются отверстия на межосевых расстояниях 617х200 мм. Отверстия на верхней лицевой поверхности выполнены диаметром 32 мм, отверстия на нижней поверхности выполнены диаметром 17 мм. Высота платформы общая не менее 123 мм, которая состоит из 40 мм общей платформы и отогнутых вверх четырех ребер определенной конфигурации, обеспечивающей развертку и гибку с одного листа, высота отогнутых ребер не менее 80 мм. </w:t>
            </w:r>
          </w:p>
          <w:p w14:paraId="238D0B4F" w14:textId="77777777" w:rsidR="006A5A9F" w:rsidRPr="006E535B" w:rsidRDefault="006A5A9F" w:rsidP="006A5A9F">
            <w:pPr>
              <w:rPr>
                <w:rFonts w:ascii="GHEA Grapalat" w:hAnsi="GHEA Grapalat"/>
                <w:sz w:val="14"/>
                <w:szCs w:val="14"/>
              </w:rPr>
            </w:pPr>
            <w:r w:rsidRPr="006E535B">
              <w:rPr>
                <w:rFonts w:ascii="GHEA Grapalat" w:hAnsi="GHEA Grapalat"/>
                <w:sz w:val="14"/>
                <w:szCs w:val="14"/>
              </w:rPr>
              <w:t xml:space="preserve">К платформе присоединен корпус, который состоит из двух стенок, швеллеров и осей. Стенки и швеллеры выполнены из листового металла толщиной не менее 2,5 мм. В стенках, выполненные из листа металлического толщиной не менее 2,5 мм, приварены корпуса подшипников. Стенки представляют собой гнутую деталь, общие габариты после гибки не менее 1050х18х853 мм. Корпус подшипника из листа металла толщиной не менее 2 мм, имеет посадочную поверхность диаметром не менее 55 мм и шириной не менее 15 мм. На заднюю ось прикреплены с помощью подшипников и стопорных колец шатуны. Шатуны представляю собой конструкцию из рычага, трубы. Рычаг выполнен из трубы размерами не менее 60х40 мм толщиной стенки не менее 2 мм длиной не менее 216 мм. В трубе имеется отверстием диаметром не менее 34 мм. К трубе приварен стакан из трубы диаметром не менее 33,5 мм и толщиной стенки не менее 3,2 мм. Длина стакана не менее 79 мм. Кулиса представляет собой </w:t>
            </w:r>
            <w:r w:rsidRPr="006E535B">
              <w:rPr>
                <w:rFonts w:ascii="GHEA Grapalat" w:hAnsi="GHEA Grapalat"/>
                <w:sz w:val="14"/>
                <w:szCs w:val="14"/>
              </w:rPr>
              <w:lastRenderedPageBreak/>
              <w:t xml:space="preserve">конструкцию из профильной трубы размерами не менее 60х40 мм и толщиной стенки не менее 2 мм, длина трубы не менее 960 мм. В трубе на грани шириной 60 мм выполнены отверстия под оси. Сверху на трубу приварены две пластины из листового металла толщиной не менее 4 мм, габариты пластин не менее 120х40 мм с выполненными отверстиями диаметром не менее 9 мм. На пластины сверху крепятся опоры для ног.Опора для ног должна быть изготовлена из пластика, конструкция в виде прямоугольника со скругленными углами, радиус скругления по углам – не менее 35мм. Габариты опоры не менее 380х150 мм высотой не менее 35 мм. Опора имеет бортики для противодействия выскальзыванию ног, высота бортиков не менее 12 мм, бортики выполнены с 3-х краев, один край свободен от бортика, имеет проем длиной не менее 130 мм.Основу рукоятки составляет труба. Выполнена из трубы диаметром не менее 42 мм и толщиной стенки не менее 2,8 мм длиной не менее 780 мм. Труба согнута в Г-форме. Первый прямой участок длиной 25 мм, затем идет сгиб под углом не менее 90 градуса и прямой участок не менее 560 мм. Анкерный болт из комплекта поставки представляет собой изделие из Круга стального диаметром не менее 12 мм с выполненной резьбовой частью на длину 60 мм. Болт анкерный в согнутом состоянии габаритами не менее 300 мм и с отогнутой частью не менее 50 мм. </w:t>
            </w:r>
          </w:p>
          <w:p w14:paraId="29711851" w14:textId="77777777" w:rsidR="006A5A9F" w:rsidRDefault="006A5A9F" w:rsidP="006A5A9F">
            <w:pPr>
              <w:pStyle w:val="Heading1"/>
              <w:rPr>
                <w:rFonts w:ascii="Cambria Math" w:hAnsi="Cambria Math" w:cs="Cambria Math"/>
                <w:sz w:val="14"/>
                <w:szCs w:val="14"/>
              </w:rPr>
            </w:pPr>
            <w:r w:rsidRPr="006E535B">
              <w:rPr>
                <w:rFonts w:ascii="GHEA Grapalat" w:hAnsi="GHEA Grapalat"/>
                <w:sz w:val="14"/>
                <w:szCs w:val="14"/>
              </w:rPr>
              <w:t>Транспортировку и установку осуществляет поставщик. Гарантийный срок установлен один год. Необходимо предоставить сертификаты безопасности и соответствия с оригинальной печатью производителя</w:t>
            </w:r>
            <w:r w:rsidRPr="006E535B">
              <w:rPr>
                <w:rFonts w:ascii="Cambria Math" w:hAnsi="Cambria Math" w:cs="Cambria Math"/>
                <w:sz w:val="14"/>
                <w:szCs w:val="14"/>
              </w:rPr>
              <w:t>․</w:t>
            </w:r>
          </w:p>
          <w:p w14:paraId="141DFE5A" w14:textId="77777777" w:rsidR="007A2817" w:rsidRDefault="007A2817" w:rsidP="007A2817"/>
          <w:p w14:paraId="48A6C935" w14:textId="5F0CD10C" w:rsidR="007A2817" w:rsidRDefault="007A2817" w:rsidP="007A2817">
            <w:r>
              <w:rPr>
                <w:rFonts w:ascii="GHEA Grapalat" w:hAnsi="GHEA Grapalat" w:cs="Sylfaen"/>
                <w:noProof/>
              </w:rPr>
              <w:drawing>
                <wp:anchor distT="0" distB="0" distL="114300" distR="114300" simplePos="0" relativeHeight="251659776" behindDoc="0" locked="0" layoutInCell="1" allowOverlap="1" wp14:anchorId="09BC9F1E" wp14:editId="2430E8A3">
                  <wp:simplePos x="0" y="0"/>
                  <wp:positionH relativeFrom="column">
                    <wp:posOffset>-4445</wp:posOffset>
                  </wp:positionH>
                  <wp:positionV relativeFrom="paragraph">
                    <wp:posOffset>4445</wp:posOffset>
                  </wp:positionV>
                  <wp:extent cx="933450" cy="982345"/>
                  <wp:effectExtent l="0" t="0" r="0" b="8255"/>
                  <wp:wrapNone/>
                  <wp:docPr id="58" name="Picture 58">
                    <a:extLst xmlns:a="http://schemas.openxmlformats.org/drawingml/2006/main">
                      <a:ext uri="{FF2B5EF4-FFF2-40B4-BE49-F238E27FC236}">
                        <a16:creationId xmlns:a16="http://schemas.microsoft.com/office/drawing/2014/main" id="{4921AA6F-32C2-4280-A6E3-426AAB0844BB}"/>
                      </a:ext>
                    </a:extLst>
                  </wp:docPr>
                  <wp:cNvGraphicFramePr/>
                  <a:graphic xmlns:a="http://schemas.openxmlformats.org/drawingml/2006/main">
                    <a:graphicData uri="http://schemas.openxmlformats.org/drawingml/2006/picture">
                      <pic:pic xmlns:pic="http://schemas.openxmlformats.org/drawingml/2006/picture">
                        <pic:nvPicPr>
                          <pic:cNvPr id="58" name="Рисунок 815030">
                            <a:extLst>
                              <a:ext uri="{FF2B5EF4-FFF2-40B4-BE49-F238E27FC236}">
                                <a16:creationId xmlns:a16="http://schemas.microsoft.com/office/drawing/2014/main" id="{4921AA6F-32C2-4280-A6E3-426AAB0844B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933450" cy="982345"/>
                          </a:xfrm>
                          <a:prstGeom prst="rect">
                            <a:avLst/>
                          </a:prstGeom>
                        </pic:spPr>
                      </pic:pic>
                    </a:graphicData>
                  </a:graphic>
                  <wp14:sizeRelH relativeFrom="margin">
                    <wp14:pctWidth>0</wp14:pctWidth>
                  </wp14:sizeRelH>
                  <wp14:sizeRelV relativeFrom="margin">
                    <wp14:pctHeight>0</wp14:pctHeight>
                  </wp14:sizeRelV>
                </wp:anchor>
              </w:drawing>
            </w:r>
          </w:p>
          <w:p w14:paraId="2DB12807" w14:textId="77777777" w:rsidR="007A2817" w:rsidRDefault="007A2817" w:rsidP="007A2817"/>
          <w:p w14:paraId="006588DE" w14:textId="77777777" w:rsidR="007A2817" w:rsidRDefault="007A2817" w:rsidP="007A2817"/>
          <w:p w14:paraId="08646651" w14:textId="77777777" w:rsidR="007A2817" w:rsidRDefault="007A2817" w:rsidP="007A2817"/>
          <w:p w14:paraId="72382DCE" w14:textId="77777777" w:rsidR="007A2817" w:rsidRDefault="007A2817" w:rsidP="007A2817"/>
          <w:p w14:paraId="7C9DFE06" w14:textId="74F7AE43" w:rsidR="007A2817" w:rsidRPr="007A2817" w:rsidRDefault="007A2817" w:rsidP="007A2817"/>
        </w:tc>
        <w:tc>
          <w:tcPr>
            <w:tcW w:w="690" w:type="dxa"/>
            <w:noWrap/>
          </w:tcPr>
          <w:p w14:paraId="54271EAB" w14:textId="5CCDA380" w:rsidR="006A5A9F" w:rsidRPr="0074188F" w:rsidRDefault="006A5A9F" w:rsidP="006A5A9F">
            <w:pPr>
              <w:jc w:val="center"/>
              <w:rPr>
                <w:rFonts w:ascii="GHEA Grapalat" w:hAnsi="GHEA Grapalat" w:cs="Calibri"/>
                <w:b/>
                <w:bCs/>
                <w:i/>
                <w:iCs/>
                <w:color w:val="000000"/>
                <w:sz w:val="16"/>
                <w:szCs w:val="16"/>
              </w:rPr>
            </w:pPr>
            <w:r w:rsidRPr="006E535B">
              <w:rPr>
                <w:rFonts w:ascii="GHEA Grapalat" w:hAnsi="GHEA Grapalat"/>
                <w:sz w:val="14"/>
                <w:szCs w:val="14"/>
                <w:lang w:val="pt-BR"/>
              </w:rPr>
              <w:lastRenderedPageBreak/>
              <w:t>штук</w:t>
            </w:r>
          </w:p>
        </w:tc>
        <w:tc>
          <w:tcPr>
            <w:tcW w:w="1375" w:type="dxa"/>
          </w:tcPr>
          <w:p w14:paraId="7BD074F0" w14:textId="580654C4" w:rsidR="006A5A9F" w:rsidRPr="0074188F" w:rsidRDefault="006A5A9F" w:rsidP="006A5A9F">
            <w:pPr>
              <w:jc w:val="center"/>
              <w:rPr>
                <w:rFonts w:ascii="GHEA Grapalat" w:hAnsi="GHEA Grapalat" w:cs="Calibri"/>
                <w:b/>
                <w:bCs/>
                <w:i/>
                <w:iCs/>
                <w:color w:val="000000"/>
                <w:sz w:val="16"/>
                <w:szCs w:val="16"/>
              </w:rPr>
            </w:pPr>
            <w:r w:rsidRPr="006E535B">
              <w:rPr>
                <w:rFonts w:ascii="GHEA Grapalat" w:hAnsi="GHEA Grapalat"/>
                <w:sz w:val="14"/>
                <w:szCs w:val="14"/>
              </w:rPr>
              <w:t>470 000</w:t>
            </w:r>
          </w:p>
        </w:tc>
        <w:tc>
          <w:tcPr>
            <w:tcW w:w="1198" w:type="dxa"/>
          </w:tcPr>
          <w:p w14:paraId="07230DD5" w14:textId="05EED94B" w:rsidR="006A5A9F" w:rsidRPr="0074188F" w:rsidRDefault="006A5A9F" w:rsidP="006A5A9F">
            <w:pPr>
              <w:jc w:val="center"/>
              <w:rPr>
                <w:rFonts w:ascii="GHEA Grapalat" w:hAnsi="GHEA Grapalat" w:cs="Calibri"/>
                <w:b/>
                <w:bCs/>
                <w:i/>
                <w:iCs/>
                <w:color w:val="000000"/>
                <w:sz w:val="16"/>
                <w:szCs w:val="16"/>
              </w:rPr>
            </w:pPr>
            <w:r w:rsidRPr="006E535B">
              <w:rPr>
                <w:rFonts w:ascii="GHEA Grapalat" w:hAnsi="GHEA Grapalat"/>
                <w:sz w:val="14"/>
                <w:szCs w:val="14"/>
              </w:rPr>
              <w:t>470 000</w:t>
            </w:r>
          </w:p>
        </w:tc>
        <w:tc>
          <w:tcPr>
            <w:tcW w:w="1149" w:type="dxa"/>
          </w:tcPr>
          <w:p w14:paraId="66D6548E" w14:textId="67BF0A4A" w:rsidR="006A5A9F" w:rsidRPr="0074188F" w:rsidRDefault="006A5A9F" w:rsidP="006A5A9F">
            <w:pPr>
              <w:jc w:val="center"/>
              <w:rPr>
                <w:rFonts w:ascii="GHEA Grapalat" w:hAnsi="GHEA Grapalat" w:cs="Calibri"/>
                <w:b/>
                <w:bCs/>
                <w:i/>
                <w:iCs/>
                <w:color w:val="000000"/>
                <w:sz w:val="16"/>
                <w:szCs w:val="16"/>
              </w:rPr>
            </w:pPr>
            <w:r w:rsidRPr="006E535B">
              <w:rPr>
                <w:rFonts w:ascii="GHEA Grapalat" w:hAnsi="GHEA Grapalat"/>
                <w:sz w:val="14"/>
                <w:szCs w:val="14"/>
              </w:rPr>
              <w:t>1</w:t>
            </w:r>
          </w:p>
        </w:tc>
        <w:tc>
          <w:tcPr>
            <w:tcW w:w="1710" w:type="dxa"/>
          </w:tcPr>
          <w:p w14:paraId="78093BC9" w14:textId="77777777" w:rsidR="006A5A9F" w:rsidRPr="006E535B" w:rsidRDefault="006A5A9F" w:rsidP="006A5A9F">
            <w:pPr>
              <w:pStyle w:val="HTMLPreformatted"/>
              <w:shd w:val="clear" w:color="auto" w:fill="F8F9FA"/>
              <w:jc w:val="center"/>
              <w:rPr>
                <w:rFonts w:ascii="GHEA Grapalat" w:hAnsi="GHEA Grapalat"/>
                <w:sz w:val="14"/>
                <w:szCs w:val="14"/>
                <w:lang w:val="ru-RU"/>
              </w:rPr>
            </w:pPr>
            <w:r w:rsidRPr="006E535B">
              <w:rPr>
                <w:rFonts w:ascii="GHEA Grapalat" w:hAnsi="GHEA Grapalat"/>
                <w:sz w:val="14"/>
                <w:szCs w:val="14"/>
                <w:lang w:val="ru-RU"/>
              </w:rPr>
              <w:t xml:space="preserve">административный район Канакер-Зейтун, парк Д. </w:t>
            </w:r>
            <w:r w:rsidRPr="006E535B">
              <w:rPr>
                <w:rFonts w:ascii="GHEA Grapalat" w:hAnsi="GHEA Grapalat" w:cs="Calibri"/>
                <w:sz w:val="14"/>
                <w:szCs w:val="14"/>
                <w:lang w:val="ru-RU"/>
              </w:rPr>
              <w:t>Анхагт</w:t>
            </w:r>
          </w:p>
          <w:p w14:paraId="4776C3EC" w14:textId="26FAA143" w:rsidR="006A5A9F" w:rsidRPr="0074188F" w:rsidRDefault="006A5A9F" w:rsidP="006A5A9F">
            <w:pPr>
              <w:jc w:val="center"/>
              <w:rPr>
                <w:rFonts w:ascii="GHEA Grapalat" w:hAnsi="GHEA Grapalat" w:cs="Calibri"/>
                <w:b/>
                <w:bCs/>
                <w:i/>
                <w:iCs/>
                <w:color w:val="000000"/>
                <w:sz w:val="16"/>
                <w:szCs w:val="16"/>
              </w:rPr>
            </w:pPr>
          </w:p>
        </w:tc>
        <w:tc>
          <w:tcPr>
            <w:tcW w:w="2070" w:type="dxa"/>
          </w:tcPr>
          <w:p w14:paraId="324703A3" w14:textId="7602689F" w:rsidR="006A5A9F" w:rsidRPr="0074188F" w:rsidRDefault="006A5A9F" w:rsidP="006A5A9F">
            <w:pPr>
              <w:jc w:val="center"/>
              <w:rPr>
                <w:rFonts w:ascii="GHEA Grapalat" w:hAnsi="GHEA Grapalat" w:cs="Calibri"/>
                <w:b/>
                <w:bCs/>
                <w:i/>
                <w:iCs/>
                <w:color w:val="000000"/>
                <w:sz w:val="16"/>
                <w:szCs w:val="16"/>
              </w:rPr>
            </w:pPr>
            <w:r w:rsidRPr="00AE54D6">
              <w:rPr>
                <w:rFonts w:ascii="GHEA Grapalat" w:hAnsi="GHEA Grapalat"/>
                <w:sz w:val="14"/>
                <w:szCs w:val="14"/>
              </w:rPr>
              <w:t xml:space="preserve">при наличии финансовых средств со дня вступления в силу договора /соглашения/ в установленном порядке до </w:t>
            </w:r>
            <w:r w:rsidRPr="008F5B92">
              <w:rPr>
                <w:rFonts w:ascii="GHEA Grapalat" w:hAnsi="GHEA Grapalat"/>
                <w:sz w:val="14"/>
                <w:szCs w:val="14"/>
              </w:rPr>
              <w:t xml:space="preserve"> 80-й календарный день </w:t>
            </w:r>
            <w:r w:rsidRPr="008F5B92">
              <w:rPr>
                <w:rFonts w:ascii="GHEA Grapalat" w:hAnsi="GHEA Grapalat"/>
                <w:sz w:val="14"/>
                <w:szCs w:val="14"/>
              </w:rPr>
              <w:t>включительно</w:t>
            </w:r>
          </w:p>
        </w:tc>
      </w:tr>
      <w:tr w:rsidR="006A5A9F" w:rsidRPr="00D93F98" w14:paraId="34881CAD" w14:textId="77777777" w:rsidTr="00B111C3">
        <w:trPr>
          <w:trHeight w:val="354"/>
        </w:trPr>
        <w:tc>
          <w:tcPr>
            <w:tcW w:w="555" w:type="dxa"/>
            <w:shd w:val="clear" w:color="000000" w:fill="FFFFFF"/>
            <w:vAlign w:val="center"/>
          </w:tcPr>
          <w:p w14:paraId="1FE62142" w14:textId="77777777" w:rsidR="006A5A9F" w:rsidRPr="0074188F" w:rsidRDefault="006A5A9F" w:rsidP="006A5A9F">
            <w:pPr>
              <w:jc w:val="center"/>
              <w:rPr>
                <w:rFonts w:ascii="GHEA Grapalat" w:hAnsi="GHEA Grapalat" w:cs="Calibri"/>
                <w:color w:val="000000"/>
                <w:sz w:val="16"/>
                <w:szCs w:val="16"/>
              </w:rPr>
            </w:pPr>
            <w:r>
              <w:rPr>
                <w:rFonts w:ascii="GHEA Grapalat" w:hAnsi="GHEA Grapalat" w:cs="Calibri"/>
                <w:color w:val="000000"/>
                <w:sz w:val="16"/>
                <w:szCs w:val="16"/>
              </w:rPr>
              <w:lastRenderedPageBreak/>
              <w:t>3</w:t>
            </w:r>
          </w:p>
        </w:tc>
        <w:tc>
          <w:tcPr>
            <w:tcW w:w="1361" w:type="dxa"/>
            <w:vAlign w:val="center"/>
          </w:tcPr>
          <w:p w14:paraId="5A969EDE" w14:textId="77777777" w:rsidR="006A5A9F" w:rsidRPr="000D2E05" w:rsidRDefault="006A5A9F" w:rsidP="006A5A9F">
            <w:pPr>
              <w:jc w:val="center"/>
              <w:rPr>
                <w:rFonts w:ascii="GHEA Grapalat" w:hAnsi="GHEA Grapalat"/>
                <w:sz w:val="16"/>
                <w:szCs w:val="16"/>
              </w:rPr>
            </w:pPr>
            <w:r w:rsidRPr="000D2E05">
              <w:rPr>
                <w:rFonts w:ascii="GHEA Grapalat" w:hAnsi="GHEA Grapalat"/>
                <w:sz w:val="16"/>
                <w:szCs w:val="16"/>
              </w:rPr>
              <w:t>37431190/503</w:t>
            </w:r>
          </w:p>
        </w:tc>
        <w:tc>
          <w:tcPr>
            <w:tcW w:w="1212" w:type="dxa"/>
            <w:vAlign w:val="center"/>
          </w:tcPr>
          <w:p w14:paraId="08703EC2" w14:textId="2C94AE97" w:rsidR="006A5A9F" w:rsidRPr="000D2E05" w:rsidRDefault="006A5A9F" w:rsidP="006A5A9F">
            <w:pPr>
              <w:jc w:val="center"/>
              <w:rPr>
                <w:rFonts w:ascii="GHEA Grapalat" w:hAnsi="GHEA Grapalat" w:cs="Calibri"/>
                <w:sz w:val="16"/>
                <w:szCs w:val="16"/>
              </w:rPr>
            </w:pPr>
            <w:r w:rsidRPr="006E535B">
              <w:rPr>
                <w:rFonts w:ascii="GHEA Grapalat" w:hAnsi="GHEA Grapalat"/>
                <w:sz w:val="14"/>
                <w:szCs w:val="14"/>
              </w:rPr>
              <w:t>Велотренажер</w:t>
            </w:r>
            <w:r w:rsidRPr="000D2E05">
              <w:rPr>
                <w:rFonts w:ascii="GHEA Grapalat" w:hAnsi="GHEA Grapalat" w:cs="Calibri"/>
                <w:sz w:val="16"/>
                <w:szCs w:val="16"/>
              </w:rPr>
              <w:t xml:space="preserve"> </w:t>
            </w:r>
          </w:p>
        </w:tc>
        <w:tc>
          <w:tcPr>
            <w:tcW w:w="4250" w:type="dxa"/>
            <w:vAlign w:val="center"/>
          </w:tcPr>
          <w:p w14:paraId="5F173962" w14:textId="77777777" w:rsidR="006A5A9F" w:rsidRPr="006E535B" w:rsidRDefault="006A5A9F" w:rsidP="006A5A9F">
            <w:pPr>
              <w:rPr>
                <w:rFonts w:ascii="GHEA Grapalat" w:hAnsi="GHEA Grapalat"/>
                <w:sz w:val="14"/>
                <w:szCs w:val="14"/>
              </w:rPr>
            </w:pPr>
            <w:r w:rsidRPr="006E535B">
              <w:rPr>
                <w:rFonts w:ascii="GHEA Grapalat" w:hAnsi="GHEA Grapalat"/>
                <w:sz w:val="14"/>
                <w:szCs w:val="14"/>
              </w:rPr>
              <w:t xml:space="preserve">Размеры։ </w:t>
            </w:r>
            <w:r w:rsidRPr="006E535B">
              <w:rPr>
                <w:rFonts w:ascii="GHEA Grapalat" w:hAnsi="GHEA Grapalat" w:cs="Calibri"/>
                <w:sz w:val="14"/>
                <w:szCs w:val="14"/>
                <w:lang w:val="hy-AM"/>
              </w:rPr>
              <w:t xml:space="preserve">±20 </w:t>
            </w:r>
            <w:r w:rsidRPr="006E535B">
              <w:rPr>
                <w:rFonts w:ascii="GHEA Grapalat" w:hAnsi="GHEA Grapalat"/>
                <w:sz w:val="14"/>
                <w:szCs w:val="14"/>
              </w:rPr>
              <w:t>мм-</w:t>
            </w:r>
            <w:r w:rsidRPr="006E535B">
              <w:rPr>
                <w:rFonts w:ascii="GHEA Grapalat" w:hAnsi="GHEA Grapalat" w:cs="Calibri"/>
                <w:sz w:val="14"/>
                <w:szCs w:val="14"/>
              </w:rPr>
              <w:t xml:space="preserve"> </w:t>
            </w:r>
            <w:r w:rsidRPr="006E535B">
              <w:rPr>
                <w:rFonts w:ascii="GHEA Grapalat" w:hAnsi="GHEA Grapalat" w:cs="Calibri"/>
                <w:sz w:val="14"/>
                <w:szCs w:val="14"/>
                <w:lang w:val="hy-AM"/>
              </w:rPr>
              <w:t>812 x547x1288</w:t>
            </w:r>
            <w:r w:rsidRPr="006E535B">
              <w:rPr>
                <w:rFonts w:ascii="GHEA Grapalat" w:hAnsi="GHEA Grapalat"/>
                <w:sz w:val="14"/>
                <w:szCs w:val="14"/>
              </w:rPr>
              <w:t xml:space="preserve"> мм </w:t>
            </w:r>
          </w:p>
          <w:p w14:paraId="1901470F" w14:textId="77777777" w:rsidR="006A5A9F" w:rsidRPr="006E535B" w:rsidRDefault="006A5A9F" w:rsidP="006A5A9F">
            <w:pPr>
              <w:rPr>
                <w:rFonts w:ascii="GHEA Grapalat" w:hAnsi="GHEA Grapalat"/>
                <w:sz w:val="14"/>
                <w:szCs w:val="14"/>
              </w:rPr>
            </w:pPr>
            <w:r w:rsidRPr="006E535B">
              <w:rPr>
                <w:rFonts w:ascii="GHEA Grapalat" w:hAnsi="GHEA Grapalat"/>
                <w:sz w:val="14"/>
                <w:szCs w:val="14"/>
              </w:rPr>
              <w:t xml:space="preserve">Уличный тренажер должен представлять собой устойчивую конструкцию, обеспечивающую безопасные условия для занятий спортом на открытом воздухе. Конструкция должна обладать высокой ударопрочностью и виброустойчивостью. Во избежание травм и застревания одежды и частей тела, изделие должно быть разработано и изготовлено в соответствии с требованиями ГОСТ Р 57538-2017. Изделие должно крепиться анкерными болтами к бетонному основанию или раме. Отверстия под анкерные болты закрываются </w:t>
            </w:r>
            <w:r w:rsidRPr="006E535B">
              <w:rPr>
                <w:rFonts w:ascii="GHEA Grapalat" w:hAnsi="GHEA Grapalat"/>
                <w:sz w:val="14"/>
                <w:szCs w:val="14"/>
              </w:rPr>
              <w:lastRenderedPageBreak/>
              <w:t>пластиковыми заглушками для обеспечения безопасности и эстетического внешнего вида. Изделие должно быть антивандальным. Движущиеся элементы конструкции тренажера должны быть без выступов и заусенцев, углы и края закруглены. Минимальный радиус закругления выступающих элементов изделия, доступных пользователю - не менее 3 мм. Выступающие части болтовых соединений должны быть защищены пластиковыми заглушками либо иным способом, предусмотренным требованиями ГОСТ Р 57538-2017 и позволяющими обеспечить безопасность конструкции. Выступающие и доступные торцы труб при их наличии должны быть закрыты пластиковыми антивандальными заглушками. Все металлические части конструкции должны быть окрашены полимерной порошковой эмалью методом запекания в заводских условиях, что предотвращает металл от коррозии. Анкерные болты должны быть оцинкованы. Каждый тренажер согласно ГОСТ Р 57538-2017 комплектуется табличкой информационной, на которой должна быть нанесена информация о производителе, месяце и годе изготовления, обозначение изделия, возрастные ограничения и информация об ограничениях по массе и росту занимающихся</w:t>
            </w:r>
            <w:r w:rsidRPr="006E535B">
              <w:rPr>
                <w:rFonts w:ascii="Cambria Math" w:hAnsi="Cambria Math" w:cs="Cambria Math"/>
                <w:sz w:val="14"/>
                <w:szCs w:val="14"/>
              </w:rPr>
              <w:t>․</w:t>
            </w:r>
            <w:r w:rsidRPr="006E535B">
              <w:rPr>
                <w:rFonts w:ascii="GHEA Grapalat" w:hAnsi="GHEA Grapalat" w:cs="GHEA Grapalat"/>
                <w:sz w:val="14"/>
                <w:szCs w:val="14"/>
              </w:rPr>
              <w:t>ограничения и информация об ограничениях по массе и росту занимающихся. Стойка тренажера представляет собой конструкцию, состоящую из платформы, корпуса листового. Весь корпус соединен между соб</w:t>
            </w:r>
            <w:r w:rsidRPr="006E535B">
              <w:rPr>
                <w:rFonts w:ascii="GHEA Grapalat" w:hAnsi="GHEA Grapalat"/>
                <w:sz w:val="14"/>
                <w:szCs w:val="14"/>
              </w:rPr>
              <w:t xml:space="preserve">ой заклепками сталь-сталь 6х12. Стойка состоит из платформы и корпуса. Платформа выполнена из листа стального толщиной 4 мм, согнутого в виде корпусной незамкнутой конструкции. Размеры платформы после гибки не менее 681х260 мм. На платформе располагаются отверстия на межосевых расстояниях 617х200 мм. Отверстия на верхней лицевой поверхности выполнены диаметром 32 мм, отверстия на нижней поверхности выполнены диаметром 17 мм. Высота платформы общая не менее 123 мм, которая состоит из 40 мм общей платформы и отогнутых вверх четырех ребер определенной конфигурации, обеспечивающей развертку и гибку с одного листа, высота отогнутых ребер не менее 80 мм. В ребрах имеются отверстия для присоединения к платформе Корпуса. К платформе присоединен корпус, который состоит из двух боковин и стенок передней и задней и верхней. Боковины и стенки выполнены из листового металла толщиной не менее 2,5 мм. Боковины выполнены в виде многогранной вытянутой детали, с отогнутыми стенками по длинным краям и сверху, высота боковины не менее 673 мм. Посадочное место представляет собой конструкцию из каркаса (шток, кронштейн для сиденья) и пластмассового сиденья. Кронштейн представляет собой конструкцию из листовой нержавеющей стали толщиной не менее 2,5 мм. Размеры должны быть не менее 196х156 мм.Кронштейн для сиденья должен быть присоединен к штоку при помощи сварки. Шток </w:t>
            </w:r>
            <w:r w:rsidRPr="006E535B">
              <w:rPr>
                <w:rFonts w:ascii="GHEA Grapalat" w:hAnsi="GHEA Grapalat"/>
                <w:sz w:val="14"/>
                <w:szCs w:val="14"/>
              </w:rPr>
              <w:lastRenderedPageBreak/>
              <w:t xml:space="preserve">должен быть выполнен из нержавеющей профильной трубы 50х50х2 мм, длинной не менее 600 мм. Сиденье должно крепиться к кронштейну посредством болтов/винтов М8 Материал сидения – пластмасса, устойчива к ультрафиолету, влажности, а также обладает морозоустойчивостью. Сидение должно быть выполнено из прочной пластмассы, усиленной рёбрами жёсткости. Размеры должны быть не менее 300х240х40 мм.Для регулировки высоты сиденья используется фиксатор. Фиксатор представляет собой сборную конструкцию с пружиной, которую можно вытянуть, выдвинув шток, поднять или опустить сиденье и установить фиксатор обратно. Шток выполнен из круга диаметром не менее 20 мм длиной не менее 61 мм. С одной стороны штока выполнена резьба М8 на длину не менее 10 мм. За ней идет участок диаметром не менее 10 мм на длину не менее34 мм для установки пружины. Сам конечный участок штока выполнена диаметром 10 мм с закруглением радиусами не менее 4 мм. Шток с пружиной установлен в стакан из круга диаметром не менее 25 мм и длиной не менее 41 мм. В стакане выполнено отверстием диаметром не менее 19 мм для установки штока и пружины на длину не менее 35 мм. С другой стороны имеется отверстие диаметром не менее 15 мм. Сама ручка выполнена из круга диаметром не менее 38 мм длиной не менее 32 мм с накатанным рифлением по наружному диаметру.Рукоять должна состоять из трубы и крепится к стойке посредством фланцев. Материал рукояти – металлическая труба, диаметром не менее 42 мм. Толщина стенки, не менее 2,8 мм. Длина рычага, не менее 794 мм в развернутом состоянии. Рукоятка согнута в виде буквы «Г», прямой участок не менее 71 мм, радиус гиба не менее 100 мм по внутреннему диаметру. Также длинная часть рукоятки согнута в перпендикулярной Г-образному гибу плоскости под углом не менее 170 градусов с прямым участком не менее 178 мм с радиусом гиба не менее 100 мм. Расстояние между двумя согнутыми рукоятками не менее 500 мм между осями труб. Способ крепления рукоятей должен исключать возможность их вращения или демонтажа без использования инструмента. Торцы упоров должны быть закрыты пластиковыми заглушками. Две рукоятки связаны между собой отрезком трубы диаметром не менее 42 мм и толщиной стенки не менее 2,8 мм, длиной не менее 478 мм, которая имеет две фрезеровки по краям под радиус 21 мм на глубину не менее 10 мм. Связь установлена на высоте не менее 370 мм от верхнего края короткого участка Г-образной рукоятки до нижнего края данной трубы. Снизу к Г-образным рукояткам, обращенным друг к другу гибами приварены фланцы из листа металлического толщиной не менее 4 мм и габаритами не менее 84х50 мм. Сверху на рукояти после сварки и покраски установлены наборные рукоятки для лучшего сцепления. Рукоятка наборная выполнена из пластиката, длина рукоятки </w:t>
            </w:r>
            <w:r w:rsidRPr="006E535B">
              <w:rPr>
                <w:rFonts w:ascii="GHEA Grapalat" w:hAnsi="GHEA Grapalat"/>
                <w:sz w:val="14"/>
                <w:szCs w:val="14"/>
              </w:rPr>
              <w:lastRenderedPageBreak/>
              <w:t>не менее 100 мм, диаметр рукоятки внешний по контуру выступов не менее 47 мм. Рукоятка имеет посадочное отверстием диаметром не менее 40 мм. На рукоятке имеются выступы высотой не менее 0.5 мм, радиусом не менее 1,5 мм, расположены по диаметру и по длине с интервалами. Общий габарит в сборе – не менее 547х99х704 мм</w:t>
            </w:r>
            <w:r w:rsidRPr="006E535B">
              <w:rPr>
                <w:rFonts w:ascii="Cambria Math" w:hAnsi="Cambria Math" w:cs="Cambria Math"/>
                <w:sz w:val="14"/>
                <w:szCs w:val="14"/>
              </w:rPr>
              <w:t>․</w:t>
            </w:r>
            <w:r w:rsidRPr="006E535B">
              <w:rPr>
                <w:rFonts w:ascii="GHEA Grapalat" w:hAnsi="GHEA Grapalat" w:cs="GHEA Grapalat"/>
                <w:sz w:val="14"/>
                <w:szCs w:val="14"/>
              </w:rPr>
              <w:t xml:space="preserve"> Вал выполнен из стального круга диаметром не менее 35 мм и длиной не менее 206 мм. С двух сторон имеются расточки до диаметра не менее 24 мм на длину не менее 42 мм. В расточках </w:t>
            </w:r>
            <w:r w:rsidRPr="006E535B">
              <w:rPr>
                <w:rFonts w:ascii="GHEA Grapalat" w:hAnsi="GHEA Grapalat"/>
                <w:sz w:val="14"/>
                <w:szCs w:val="14"/>
              </w:rPr>
              <w:t xml:space="preserve">выполнены отверстия диаметром не менее 16 мм на глубину не менее 16 мм. </w:t>
            </w:r>
          </w:p>
          <w:p w14:paraId="1146BCC4" w14:textId="77777777" w:rsidR="006A5A9F" w:rsidRDefault="006A5A9F" w:rsidP="006A5A9F">
            <w:pPr>
              <w:tabs>
                <w:tab w:val="left" w:pos="342"/>
              </w:tabs>
              <w:contextualSpacing/>
              <w:rPr>
                <w:rFonts w:ascii="GHEA Grapalat" w:hAnsi="GHEA Grapalat"/>
                <w:sz w:val="14"/>
                <w:szCs w:val="14"/>
              </w:rPr>
            </w:pPr>
            <w:r w:rsidRPr="006E535B">
              <w:rPr>
                <w:rFonts w:ascii="GHEA Grapalat" w:hAnsi="GHEA Grapalat"/>
                <w:sz w:val="14"/>
                <w:szCs w:val="14"/>
              </w:rPr>
              <w:t>Транспортировку и установку осуществляет поставщик. Гарантийный срок установлен один год. Необходимо предоставить сертификаты безопасности и соответствия с оригинальной печатью производителя.</w:t>
            </w:r>
          </w:p>
          <w:p w14:paraId="45098F8A" w14:textId="3E8BE273" w:rsidR="00154515" w:rsidRDefault="00154515" w:rsidP="006A5A9F">
            <w:pPr>
              <w:tabs>
                <w:tab w:val="left" w:pos="342"/>
              </w:tabs>
              <w:contextualSpacing/>
              <w:rPr>
                <w:rFonts w:ascii="GHEA Grapalat" w:hAnsi="GHEA Grapalat"/>
                <w:sz w:val="14"/>
                <w:szCs w:val="14"/>
              </w:rPr>
            </w:pPr>
            <w:r>
              <w:rPr>
                <w:rFonts w:ascii="GHEA Grapalat" w:hAnsi="GHEA Grapalat" w:cs="Sylfaen"/>
                <w:noProof/>
              </w:rPr>
              <w:drawing>
                <wp:anchor distT="0" distB="0" distL="114300" distR="114300" simplePos="0" relativeHeight="251660800" behindDoc="0" locked="0" layoutInCell="1" allowOverlap="1" wp14:anchorId="177B2235" wp14:editId="69DC0938">
                  <wp:simplePos x="0" y="0"/>
                  <wp:positionH relativeFrom="column">
                    <wp:posOffset>-4445</wp:posOffset>
                  </wp:positionH>
                  <wp:positionV relativeFrom="paragraph">
                    <wp:posOffset>5080</wp:posOffset>
                  </wp:positionV>
                  <wp:extent cx="1117600" cy="1261110"/>
                  <wp:effectExtent l="0" t="0" r="6350" b="0"/>
                  <wp:wrapNone/>
                  <wp:docPr id="56" name="Picture 56">
                    <a:extLst xmlns:a="http://schemas.openxmlformats.org/drawingml/2006/main">
                      <a:ext uri="{FF2B5EF4-FFF2-40B4-BE49-F238E27FC236}">
                        <a16:creationId xmlns:a16="http://schemas.microsoft.com/office/drawing/2014/main" id="{3155EE48-82A5-4839-883B-724A390C5633}"/>
                      </a:ext>
                    </a:extLst>
                  </wp:docPr>
                  <wp:cNvGraphicFramePr/>
                  <a:graphic xmlns:a="http://schemas.openxmlformats.org/drawingml/2006/main">
                    <a:graphicData uri="http://schemas.openxmlformats.org/drawingml/2006/picture">
                      <pic:pic xmlns:pic="http://schemas.openxmlformats.org/drawingml/2006/picture">
                        <pic:nvPicPr>
                          <pic:cNvPr id="56" name="Рисунок 815036">
                            <a:extLst>
                              <a:ext uri="{FF2B5EF4-FFF2-40B4-BE49-F238E27FC236}">
                                <a16:creationId xmlns:a16="http://schemas.microsoft.com/office/drawing/2014/main" id="{3155EE48-82A5-4839-883B-724A390C5633}"/>
                              </a:ext>
                            </a:extLst>
                          </pic:cNvPr>
                          <pic:cNvPicPr>
                            <a:picLocks noChangeAspect="1"/>
                          </pic:cNvPicPr>
                        </pic:nvPicPr>
                        <pic:blipFill>
                          <a:blip r:embed="rId12" cstate="screen">
                            <a:extLst>
                              <a:ext uri="{28A0092B-C50C-407E-A947-70E740481C1C}">
                                <a14:useLocalDpi xmlns:a14="http://schemas.microsoft.com/office/drawing/2010/main"/>
                              </a:ext>
                            </a:extLst>
                          </a:blip>
                          <a:stretch>
                            <a:fillRect/>
                          </a:stretch>
                        </pic:blipFill>
                        <pic:spPr>
                          <a:xfrm>
                            <a:off x="0" y="0"/>
                            <a:ext cx="1117600" cy="1261110"/>
                          </a:xfrm>
                          <a:prstGeom prst="rect">
                            <a:avLst/>
                          </a:prstGeom>
                        </pic:spPr>
                      </pic:pic>
                    </a:graphicData>
                  </a:graphic>
                  <wp14:sizeRelH relativeFrom="margin">
                    <wp14:pctWidth>0</wp14:pctWidth>
                  </wp14:sizeRelH>
                  <wp14:sizeRelV relativeFrom="margin">
                    <wp14:pctHeight>0</wp14:pctHeight>
                  </wp14:sizeRelV>
                </wp:anchor>
              </w:drawing>
            </w:r>
          </w:p>
          <w:p w14:paraId="63A9BDB2" w14:textId="77777777" w:rsidR="00154515" w:rsidRDefault="00154515" w:rsidP="006A5A9F">
            <w:pPr>
              <w:tabs>
                <w:tab w:val="left" w:pos="342"/>
              </w:tabs>
              <w:contextualSpacing/>
              <w:rPr>
                <w:rFonts w:ascii="GHEA Grapalat" w:hAnsi="GHEA Grapalat"/>
                <w:sz w:val="14"/>
                <w:szCs w:val="14"/>
              </w:rPr>
            </w:pPr>
          </w:p>
          <w:p w14:paraId="6F91FB75" w14:textId="77777777" w:rsidR="00154515" w:rsidRDefault="00154515" w:rsidP="006A5A9F">
            <w:pPr>
              <w:tabs>
                <w:tab w:val="left" w:pos="342"/>
              </w:tabs>
              <w:contextualSpacing/>
              <w:rPr>
                <w:rFonts w:ascii="GHEA Grapalat" w:hAnsi="GHEA Grapalat"/>
                <w:sz w:val="14"/>
                <w:szCs w:val="14"/>
              </w:rPr>
            </w:pPr>
          </w:p>
          <w:p w14:paraId="1F0F6974" w14:textId="77777777" w:rsidR="00154515" w:rsidRDefault="00154515" w:rsidP="006A5A9F">
            <w:pPr>
              <w:tabs>
                <w:tab w:val="left" w:pos="342"/>
              </w:tabs>
              <w:contextualSpacing/>
              <w:rPr>
                <w:rFonts w:ascii="GHEA Grapalat" w:hAnsi="GHEA Grapalat"/>
                <w:sz w:val="14"/>
                <w:szCs w:val="14"/>
              </w:rPr>
            </w:pPr>
          </w:p>
          <w:p w14:paraId="08BA1AF6" w14:textId="77777777" w:rsidR="00154515" w:rsidRDefault="00154515" w:rsidP="006A5A9F">
            <w:pPr>
              <w:tabs>
                <w:tab w:val="left" w:pos="342"/>
              </w:tabs>
              <w:contextualSpacing/>
              <w:rPr>
                <w:rFonts w:ascii="GHEA Grapalat" w:hAnsi="GHEA Grapalat"/>
                <w:sz w:val="14"/>
                <w:szCs w:val="14"/>
              </w:rPr>
            </w:pPr>
          </w:p>
          <w:p w14:paraId="7AAE635B" w14:textId="77777777" w:rsidR="00154515" w:rsidRDefault="00154515" w:rsidP="006A5A9F">
            <w:pPr>
              <w:tabs>
                <w:tab w:val="left" w:pos="342"/>
              </w:tabs>
              <w:contextualSpacing/>
              <w:rPr>
                <w:rFonts w:ascii="GHEA Grapalat" w:hAnsi="GHEA Grapalat"/>
                <w:sz w:val="14"/>
                <w:szCs w:val="14"/>
              </w:rPr>
            </w:pPr>
          </w:p>
          <w:p w14:paraId="5699F26E" w14:textId="77777777" w:rsidR="00154515" w:rsidRDefault="00154515" w:rsidP="006A5A9F">
            <w:pPr>
              <w:tabs>
                <w:tab w:val="left" w:pos="342"/>
              </w:tabs>
              <w:contextualSpacing/>
              <w:rPr>
                <w:rFonts w:ascii="GHEA Grapalat" w:hAnsi="GHEA Grapalat"/>
                <w:sz w:val="14"/>
                <w:szCs w:val="14"/>
              </w:rPr>
            </w:pPr>
          </w:p>
          <w:p w14:paraId="03621401" w14:textId="77777777" w:rsidR="00154515" w:rsidRDefault="00154515" w:rsidP="006A5A9F">
            <w:pPr>
              <w:tabs>
                <w:tab w:val="left" w:pos="342"/>
              </w:tabs>
              <w:contextualSpacing/>
              <w:rPr>
                <w:rFonts w:ascii="GHEA Grapalat" w:hAnsi="GHEA Grapalat"/>
                <w:sz w:val="14"/>
                <w:szCs w:val="14"/>
              </w:rPr>
            </w:pPr>
          </w:p>
          <w:p w14:paraId="5201E7BA" w14:textId="77777777" w:rsidR="00154515" w:rsidRDefault="00154515" w:rsidP="006A5A9F">
            <w:pPr>
              <w:tabs>
                <w:tab w:val="left" w:pos="342"/>
              </w:tabs>
              <w:contextualSpacing/>
              <w:rPr>
                <w:rFonts w:ascii="GHEA Grapalat" w:hAnsi="GHEA Grapalat"/>
                <w:sz w:val="14"/>
                <w:szCs w:val="14"/>
              </w:rPr>
            </w:pPr>
          </w:p>
          <w:p w14:paraId="2AA607F4" w14:textId="77777777" w:rsidR="00154515" w:rsidRDefault="00154515" w:rsidP="006A5A9F">
            <w:pPr>
              <w:tabs>
                <w:tab w:val="left" w:pos="342"/>
              </w:tabs>
              <w:contextualSpacing/>
              <w:rPr>
                <w:rFonts w:ascii="GHEA Grapalat" w:hAnsi="GHEA Grapalat"/>
                <w:sz w:val="14"/>
                <w:szCs w:val="14"/>
              </w:rPr>
            </w:pPr>
          </w:p>
          <w:p w14:paraId="115CBD02" w14:textId="610FD7D9" w:rsidR="00154515" w:rsidRPr="000D2E05" w:rsidRDefault="00154515" w:rsidP="006A5A9F">
            <w:pPr>
              <w:tabs>
                <w:tab w:val="left" w:pos="342"/>
              </w:tabs>
              <w:contextualSpacing/>
              <w:rPr>
                <w:rFonts w:ascii="GHEA Grapalat" w:hAnsi="GHEA Grapalat" w:cs="Calibri"/>
                <w:sz w:val="16"/>
                <w:szCs w:val="16"/>
                <w:lang w:val="hy-AM"/>
              </w:rPr>
            </w:pPr>
          </w:p>
        </w:tc>
        <w:tc>
          <w:tcPr>
            <w:tcW w:w="690" w:type="dxa"/>
            <w:noWrap/>
          </w:tcPr>
          <w:p w14:paraId="2DCBA84E" w14:textId="79C98668" w:rsidR="006A5A9F" w:rsidRPr="0074188F" w:rsidRDefault="006A5A9F" w:rsidP="006A5A9F">
            <w:pPr>
              <w:jc w:val="center"/>
              <w:rPr>
                <w:rFonts w:ascii="GHEA Grapalat" w:hAnsi="GHEA Grapalat" w:cs="Calibri"/>
                <w:b/>
                <w:bCs/>
                <w:i/>
                <w:iCs/>
                <w:color w:val="000000"/>
                <w:sz w:val="16"/>
                <w:szCs w:val="16"/>
              </w:rPr>
            </w:pPr>
            <w:r w:rsidRPr="006E535B">
              <w:rPr>
                <w:rFonts w:ascii="GHEA Grapalat" w:hAnsi="GHEA Grapalat"/>
                <w:sz w:val="14"/>
                <w:szCs w:val="14"/>
                <w:lang w:val="pt-BR"/>
              </w:rPr>
              <w:lastRenderedPageBreak/>
              <w:t>штук</w:t>
            </w:r>
          </w:p>
        </w:tc>
        <w:tc>
          <w:tcPr>
            <w:tcW w:w="1375" w:type="dxa"/>
          </w:tcPr>
          <w:p w14:paraId="7904831C" w14:textId="433640B0" w:rsidR="006A5A9F" w:rsidRPr="0074188F" w:rsidRDefault="006A5A9F" w:rsidP="006A5A9F">
            <w:pPr>
              <w:jc w:val="center"/>
              <w:rPr>
                <w:rFonts w:ascii="GHEA Grapalat" w:hAnsi="GHEA Grapalat" w:cs="Calibri"/>
                <w:b/>
                <w:bCs/>
                <w:i/>
                <w:iCs/>
                <w:color w:val="000000"/>
                <w:sz w:val="16"/>
                <w:szCs w:val="16"/>
              </w:rPr>
            </w:pPr>
            <w:r w:rsidRPr="006E535B">
              <w:rPr>
                <w:rFonts w:ascii="GHEA Grapalat" w:hAnsi="GHEA Grapalat"/>
                <w:sz w:val="14"/>
                <w:szCs w:val="14"/>
              </w:rPr>
              <w:t>470 000</w:t>
            </w:r>
          </w:p>
        </w:tc>
        <w:tc>
          <w:tcPr>
            <w:tcW w:w="1198" w:type="dxa"/>
          </w:tcPr>
          <w:p w14:paraId="3D26D404" w14:textId="135C71FD" w:rsidR="006A5A9F" w:rsidRPr="0074188F" w:rsidRDefault="006A5A9F" w:rsidP="006A5A9F">
            <w:pPr>
              <w:jc w:val="center"/>
              <w:rPr>
                <w:rFonts w:ascii="GHEA Grapalat" w:hAnsi="GHEA Grapalat" w:cs="Calibri"/>
                <w:b/>
                <w:bCs/>
                <w:i/>
                <w:iCs/>
                <w:color w:val="000000"/>
                <w:sz w:val="16"/>
                <w:szCs w:val="16"/>
              </w:rPr>
            </w:pPr>
            <w:r w:rsidRPr="006E535B">
              <w:rPr>
                <w:rFonts w:ascii="GHEA Grapalat" w:hAnsi="GHEA Grapalat"/>
                <w:sz w:val="14"/>
                <w:szCs w:val="14"/>
              </w:rPr>
              <w:t>470 000</w:t>
            </w:r>
          </w:p>
        </w:tc>
        <w:tc>
          <w:tcPr>
            <w:tcW w:w="1149" w:type="dxa"/>
          </w:tcPr>
          <w:p w14:paraId="15A06743" w14:textId="4136107E" w:rsidR="006A5A9F" w:rsidRPr="0074188F" w:rsidRDefault="006A5A9F" w:rsidP="006A5A9F">
            <w:pPr>
              <w:jc w:val="center"/>
              <w:rPr>
                <w:rFonts w:ascii="GHEA Grapalat" w:hAnsi="GHEA Grapalat" w:cs="Calibri"/>
                <w:b/>
                <w:bCs/>
                <w:i/>
                <w:iCs/>
                <w:color w:val="000000"/>
                <w:sz w:val="16"/>
                <w:szCs w:val="16"/>
              </w:rPr>
            </w:pPr>
            <w:r w:rsidRPr="006E535B">
              <w:rPr>
                <w:rFonts w:ascii="GHEA Grapalat" w:hAnsi="GHEA Grapalat"/>
                <w:sz w:val="14"/>
                <w:szCs w:val="14"/>
              </w:rPr>
              <w:t>1</w:t>
            </w:r>
          </w:p>
        </w:tc>
        <w:tc>
          <w:tcPr>
            <w:tcW w:w="1710" w:type="dxa"/>
          </w:tcPr>
          <w:p w14:paraId="36DB4CCA" w14:textId="77777777" w:rsidR="006A5A9F" w:rsidRPr="006E535B" w:rsidRDefault="006A5A9F" w:rsidP="006A5A9F">
            <w:pPr>
              <w:pStyle w:val="HTMLPreformatted"/>
              <w:shd w:val="clear" w:color="auto" w:fill="F8F9FA"/>
              <w:jc w:val="center"/>
              <w:rPr>
                <w:rFonts w:ascii="GHEA Grapalat" w:hAnsi="GHEA Grapalat"/>
                <w:sz w:val="14"/>
                <w:szCs w:val="14"/>
                <w:lang w:val="ru-RU"/>
              </w:rPr>
            </w:pPr>
            <w:r w:rsidRPr="006E535B">
              <w:rPr>
                <w:rFonts w:ascii="GHEA Grapalat" w:hAnsi="GHEA Grapalat"/>
                <w:sz w:val="14"/>
                <w:szCs w:val="14"/>
                <w:lang w:val="ru-RU"/>
              </w:rPr>
              <w:t xml:space="preserve">административный район Канакер-Зейтун, парк Д. </w:t>
            </w:r>
            <w:r w:rsidRPr="006E535B">
              <w:rPr>
                <w:rFonts w:ascii="GHEA Grapalat" w:hAnsi="GHEA Grapalat" w:cs="Calibri"/>
                <w:sz w:val="14"/>
                <w:szCs w:val="14"/>
                <w:lang w:val="ru-RU"/>
              </w:rPr>
              <w:t>Анхагт</w:t>
            </w:r>
          </w:p>
          <w:p w14:paraId="45A62598" w14:textId="52237F66" w:rsidR="006A5A9F" w:rsidRPr="0074188F" w:rsidRDefault="006A5A9F" w:rsidP="006A5A9F">
            <w:pPr>
              <w:jc w:val="center"/>
              <w:rPr>
                <w:rFonts w:ascii="GHEA Grapalat" w:hAnsi="GHEA Grapalat" w:cs="Calibri"/>
                <w:b/>
                <w:bCs/>
                <w:i/>
                <w:iCs/>
                <w:color w:val="000000"/>
                <w:sz w:val="16"/>
                <w:szCs w:val="16"/>
              </w:rPr>
            </w:pPr>
          </w:p>
        </w:tc>
        <w:tc>
          <w:tcPr>
            <w:tcW w:w="2070" w:type="dxa"/>
          </w:tcPr>
          <w:p w14:paraId="11FD1129" w14:textId="0AC18C9F" w:rsidR="006A5A9F" w:rsidRPr="0074188F" w:rsidRDefault="006A5A9F" w:rsidP="006A5A9F">
            <w:pPr>
              <w:jc w:val="center"/>
              <w:rPr>
                <w:rFonts w:ascii="GHEA Grapalat" w:hAnsi="GHEA Grapalat" w:cs="Calibri"/>
                <w:b/>
                <w:bCs/>
                <w:i/>
                <w:iCs/>
                <w:color w:val="000000"/>
                <w:sz w:val="16"/>
                <w:szCs w:val="16"/>
              </w:rPr>
            </w:pPr>
            <w:r w:rsidRPr="00AE54D6">
              <w:rPr>
                <w:rFonts w:ascii="GHEA Grapalat" w:hAnsi="GHEA Grapalat"/>
                <w:sz w:val="14"/>
                <w:szCs w:val="14"/>
              </w:rPr>
              <w:t xml:space="preserve">при наличии финансовых средств со дня вступления в силу договора /соглашения/ в установленном порядке до </w:t>
            </w:r>
            <w:r w:rsidRPr="008F5B92">
              <w:rPr>
                <w:rFonts w:ascii="GHEA Grapalat" w:hAnsi="GHEA Grapalat"/>
                <w:sz w:val="14"/>
                <w:szCs w:val="14"/>
              </w:rPr>
              <w:t xml:space="preserve"> 80-й календарный день включительно</w:t>
            </w:r>
          </w:p>
        </w:tc>
      </w:tr>
      <w:tr w:rsidR="006A5A9F" w:rsidRPr="00D93F98" w14:paraId="3CA43BC0" w14:textId="77777777" w:rsidTr="00B111C3">
        <w:trPr>
          <w:trHeight w:val="354"/>
        </w:trPr>
        <w:tc>
          <w:tcPr>
            <w:tcW w:w="555" w:type="dxa"/>
            <w:shd w:val="clear" w:color="000000" w:fill="FFFFFF"/>
            <w:vAlign w:val="center"/>
          </w:tcPr>
          <w:p w14:paraId="64C0D6F6" w14:textId="77777777" w:rsidR="006A5A9F" w:rsidRPr="0074188F" w:rsidRDefault="006A5A9F" w:rsidP="006A5A9F">
            <w:pPr>
              <w:jc w:val="center"/>
              <w:rPr>
                <w:rFonts w:ascii="GHEA Grapalat" w:hAnsi="GHEA Grapalat" w:cs="Calibri"/>
                <w:color w:val="000000"/>
                <w:sz w:val="16"/>
                <w:szCs w:val="16"/>
              </w:rPr>
            </w:pPr>
            <w:r>
              <w:rPr>
                <w:rFonts w:ascii="GHEA Grapalat" w:hAnsi="GHEA Grapalat" w:cs="Calibri"/>
                <w:color w:val="000000"/>
                <w:sz w:val="16"/>
                <w:szCs w:val="16"/>
              </w:rPr>
              <w:lastRenderedPageBreak/>
              <w:t>4</w:t>
            </w:r>
          </w:p>
        </w:tc>
        <w:tc>
          <w:tcPr>
            <w:tcW w:w="1361" w:type="dxa"/>
            <w:vAlign w:val="center"/>
          </w:tcPr>
          <w:p w14:paraId="55038B75" w14:textId="77777777" w:rsidR="006A5A9F" w:rsidRPr="000D2E05" w:rsidRDefault="006A5A9F" w:rsidP="006A5A9F">
            <w:pPr>
              <w:jc w:val="center"/>
              <w:rPr>
                <w:rFonts w:ascii="GHEA Grapalat" w:hAnsi="GHEA Grapalat"/>
                <w:sz w:val="16"/>
                <w:szCs w:val="16"/>
              </w:rPr>
            </w:pPr>
            <w:r w:rsidRPr="000D2E05">
              <w:rPr>
                <w:rFonts w:ascii="GHEA Grapalat" w:hAnsi="GHEA Grapalat"/>
                <w:sz w:val="16"/>
                <w:szCs w:val="16"/>
              </w:rPr>
              <w:t>37431300/503</w:t>
            </w:r>
          </w:p>
        </w:tc>
        <w:tc>
          <w:tcPr>
            <w:tcW w:w="1212" w:type="dxa"/>
          </w:tcPr>
          <w:p w14:paraId="0409FD85" w14:textId="5F45E54B" w:rsidR="006A5A9F" w:rsidRPr="000D2E05" w:rsidRDefault="006A5A9F" w:rsidP="006A5A9F">
            <w:pPr>
              <w:jc w:val="center"/>
              <w:rPr>
                <w:rFonts w:ascii="GHEA Grapalat" w:hAnsi="GHEA Grapalat" w:cs="Calibri"/>
                <w:sz w:val="16"/>
                <w:szCs w:val="16"/>
              </w:rPr>
            </w:pPr>
            <w:r w:rsidRPr="006E535B">
              <w:rPr>
                <w:rFonts w:ascii="GHEA Grapalat" w:hAnsi="GHEA Grapalat"/>
                <w:sz w:val="14"/>
                <w:szCs w:val="14"/>
              </w:rPr>
              <w:t>Тренажер Разведение рук</w:t>
            </w:r>
          </w:p>
        </w:tc>
        <w:tc>
          <w:tcPr>
            <w:tcW w:w="4250" w:type="dxa"/>
            <w:vAlign w:val="center"/>
          </w:tcPr>
          <w:p w14:paraId="16153E30" w14:textId="77777777" w:rsidR="006A5A9F" w:rsidRPr="006E535B" w:rsidRDefault="006A5A9F" w:rsidP="006A5A9F">
            <w:pPr>
              <w:rPr>
                <w:rFonts w:ascii="GHEA Grapalat" w:hAnsi="GHEA Grapalat"/>
                <w:sz w:val="14"/>
                <w:szCs w:val="14"/>
              </w:rPr>
            </w:pPr>
            <w:r w:rsidRPr="006E535B">
              <w:rPr>
                <w:rFonts w:ascii="GHEA Grapalat" w:hAnsi="GHEA Grapalat"/>
                <w:sz w:val="14"/>
                <w:szCs w:val="14"/>
              </w:rPr>
              <w:t xml:space="preserve">Размеры։ </w:t>
            </w:r>
            <w:r w:rsidRPr="006E535B">
              <w:rPr>
                <w:rFonts w:ascii="GHEA Grapalat" w:hAnsi="GHEA Grapalat" w:cs="Calibri"/>
                <w:sz w:val="14"/>
                <w:szCs w:val="14"/>
                <w:lang w:val="hy-AM"/>
              </w:rPr>
              <w:t xml:space="preserve">±20 </w:t>
            </w:r>
            <w:r w:rsidRPr="006E535B">
              <w:rPr>
                <w:rFonts w:ascii="GHEA Grapalat" w:hAnsi="GHEA Grapalat"/>
                <w:sz w:val="14"/>
                <w:szCs w:val="14"/>
              </w:rPr>
              <w:t xml:space="preserve">мм - </w:t>
            </w:r>
            <w:r w:rsidRPr="006E535B">
              <w:rPr>
                <w:rFonts w:ascii="GHEA Grapalat" w:hAnsi="GHEA Grapalat" w:cs="Calibri"/>
                <w:sz w:val="14"/>
                <w:szCs w:val="14"/>
                <w:lang w:val="hy-AM"/>
              </w:rPr>
              <w:t>1109x603x2044</w:t>
            </w:r>
            <w:r w:rsidRPr="006E535B">
              <w:rPr>
                <w:rFonts w:ascii="GHEA Grapalat" w:hAnsi="GHEA Grapalat"/>
                <w:sz w:val="14"/>
                <w:szCs w:val="14"/>
              </w:rPr>
              <w:t xml:space="preserve"> мм  </w:t>
            </w:r>
          </w:p>
          <w:p w14:paraId="47FF72DB" w14:textId="77777777" w:rsidR="006A5A9F" w:rsidRPr="006E535B" w:rsidRDefault="006A5A9F" w:rsidP="006A5A9F">
            <w:pPr>
              <w:rPr>
                <w:rFonts w:ascii="GHEA Grapalat" w:hAnsi="GHEA Grapalat"/>
                <w:sz w:val="14"/>
                <w:szCs w:val="14"/>
              </w:rPr>
            </w:pPr>
            <w:r w:rsidRPr="006E535B">
              <w:rPr>
                <w:rFonts w:ascii="GHEA Grapalat" w:hAnsi="GHEA Grapalat"/>
                <w:sz w:val="14"/>
                <w:szCs w:val="14"/>
              </w:rPr>
              <w:t xml:space="preserve">Уличный тренажер должен представлять собой устойчивую конструкцию, обеспечивающую безопасные условия для занятий спортом на открытом воздухе. Конструкция должна обладать высокой ударопрочностью и виброустойчивостью. Во избежание травм и застревания одежды и частей тела, изделие должно быть разработано и изготовлено в соответствии с требованиями ГОСТ Р 57538-2017. Изделие должно крепиться анкерными болтами к бетонному основанию или раме. Отверстия под анкерные болты закрываются пластиковыми заглушками для обеспечения безопасности и эстетического внешнего вида. Изделие должно быть антивандальным. Движущиеся элементы конструкции тренажера должны быть без выступов и заусенцев, углы и края закруглены. Минимальный радиус закругления выступающих элементов изделия, доступных пользователю - не менее 3 мм. Выступающие части болтовых соединений должны быть защищены пластиковыми заглушками либо иным способом, предусмотренным требованиями ГОСТ Р 57538-2017 и позволяющими обеспечить безопасность конструкции. Выступающие и доступные торцы труб при их наличии должны быть закрыты пластиковыми антивандальными заглушками. Все металлические части </w:t>
            </w:r>
            <w:r w:rsidRPr="006E535B">
              <w:rPr>
                <w:rFonts w:ascii="GHEA Grapalat" w:hAnsi="GHEA Grapalat"/>
                <w:sz w:val="14"/>
                <w:szCs w:val="14"/>
              </w:rPr>
              <w:lastRenderedPageBreak/>
              <w:t xml:space="preserve">конструкции должны быть окрашены полимерной порошковой эмалью методом запекания в заводских условиях, что предотвращает металл от коррозии. Анкерные болты должны быть оцинкованы. Каждый тренажер согласно ГОСТ Р 57538-2017 комплектуется табличкой информационной, на которой должна быть нанесена информация о производителе, месяце и годе изготовления, обозначение изделия, возрастные ограничения и информация об ограничениях по массе и росту занимающихся.Стойка тренажера представляет собой конструкцию, состоящую из платформы, корпуса листового. Весь корпус соединен между собой заклепками сталь-сталь 6х12. Стойка состоит из платформы и корпуса. Платформа выполнена из листа стального толщиной 4 мм, согнутого в виде корпусной незамкнутой конструкции. Размеры платформы после гибки не менее 765х260 мм. На платформе располагаются отверстия на межосевых расстояниях 617х200 мм. Отверстия на верхней лицевой поверхности выполнены диаметром 32 мм, отверстия на нижней поверхности выполнены диаметром 17 мм. Высота платформы общая не менее 125 мм, которая состоит из 40 мм общей платформы и отогнутых вверх четырех ребер определенной конфигурации, обеспечивающей развертку и гибку с одного листа, высота отогнутых ребер не менее 80 мм. В ребрах имеются отверстия для присоединения к платформе Корпуса. К платформе присоединен корпус, который состоит из двух боковин и стенок передней и задней. Боковины и стенки выполнены из листового металла толщиной не менее 2,5 мм. Боковины выполнены в виде многогранной вытянутой детали, с отогнутыми стенками по длинным краям и сверху. В верхней части имеется отверстие диаметром 147 мм к которому присоединена вставка из листового металла толщиной 4 мм. Вставка представляет собой конструкцию в виде согнутого П-образного профиля, в котором выполнено отверстие диаметром 46,6 мм и два паза вокруг него. Габариты вставки не менее 162х156х24 мм. В боковинах в отверстия вставлены подшипники скольжения. Подшипник скольжения выполнен из полиамида стеклонаполненного, диаметр подшипника по наружней шляпке – 62 мм. Посадочное отверстие под ось имеет диаметр не менее 33 мм, глубина отверстия не менее 22 мм. Посадочный размер диаметра подшипника – не менее 46 мм, данной поверхностью он вставляется в отверстия и упирается шляпкой в стенку боковины, либо стенки, либо вставки. К корпусу присоединен подстаканник из металлического листа толщиной не менее 2,5 мм. Подстаканник представляет собой гнутую деталь, с отверстием овальным размерами не менее 72х72 мм в проекции сверху после гибки и установки на тренажер. Габариты подстаканника не менее 90х90х144 мм. К корпусу присоединен крючок для одежды из металлического листа толщиной не менее 2,5 мм, представляет собой гнутую деталь габаритами не менее </w:t>
            </w:r>
            <w:r w:rsidRPr="006E535B">
              <w:rPr>
                <w:rFonts w:ascii="GHEA Grapalat" w:hAnsi="GHEA Grapalat"/>
                <w:sz w:val="14"/>
                <w:szCs w:val="14"/>
              </w:rPr>
              <w:lastRenderedPageBreak/>
              <w:t xml:space="preserve">20х25х66 мм после гибки. Выполнен в виде согнутого Г-образного крючка с отгибом, величины полок не менее 66, 25 и 21 мм.Сиденье тренажера в сборе представляет собой корпусную конструкцию из листового металла, с присоединенными к ней пластиковыми сиденьями. С помощью заклепок присоединены два основания из листового металла, толщиной не менее 2,5 мм. Основание задает контур корпусу сиденья. Основание имеет габариты не менее 284х485х35 мм, сверху для сиденья отогнута полка длиной не менее 282 мм и шириной не менее 35 мм и в задней части отогнута полка длиной не менее 485 мм и шириной не менее 35 мм. В основаниях выполнены отверстия диаметром не менее 47 мм, 2 отверстия. Сзади к основаниям присоединена спинка из листового металла толщиной не менее 2,5 мм. Спинка представляет собой конструкцию, согнутую в виде незамкнутого короба, габариты после гибки 844х170х40 мм. Сиденье пластиковое тренажера должно быть изготовлено из пластика, конструкция в виде трапеции со скругленными углами и усеченными краями. Габариты сиденья не менее 269х330 мм с высотой не менее 24,5 мм. Радиус скругления верхней лицевой поверхности при переходе на нижнюю – 20 мм, радиус скругления нижней кромки – не менее 3 мм. Радиусы скругления сиденья по углам трапеции – не менее 30 мм. Лицевая поверхность сиденья имеет специальный узор, выступающий на высоту 0,5 мм, который позволяет обеспечить комфортное и устойчивое положение пользователя на тренажере. В конструкции сиденья предусмотрены 4 гайки М8, которые встроены в конструкцию сиденья и выполнены при изготовлении сиденья методом литья. Под гайки выполнено утолщение материала в виде цилиндрической части диаметром 34 мм, которое позволяет установить сиденье на любую плоскую площадку или плоскую поверхность. Гайки расположены на расстояниимежосевом 133 и 164 мм по ширине и длине сиденья соответственно. На оборотной стороне сиденья выполнены ребра жесткости толщиной 3 мм. Снизу сиденья присоединен буфер на опоре. Буфер выполнен из резиновой смеси, имеет габариты 170х40х75 мм, выполнен в виде буквы В, имеет два отверстия на узкой грани, диаметр отверстий не менее 10 мм. Буфер присоединен к сиденью и дополнительно к опоре, которая не позволяет выломать его. Также в нижней части конструкции со стороны спинки имеется опора для ног из листового металла толщиной не менее 4 мм. Она согнута в виде профиля п-образного с отогнутой лапкой. Габариты опоры не менее 400х50х78 мм. Общий габарит сиденья в сборе – не менее 393х400х977 мм.Опора в сборе из листа и труб. Опора выполнена в виде коробчатой конструкции. Корпус выполнен из листа толщиной не менее 2,5 мм, габаритами после гибки не менее 560х376х127 мм. Внутри корпуса приварены две оси из круга диаметром не менее 53 мм и длиной не менее 207 </w:t>
            </w:r>
            <w:r w:rsidRPr="006E535B">
              <w:rPr>
                <w:rFonts w:ascii="GHEA Grapalat" w:hAnsi="GHEA Grapalat"/>
                <w:sz w:val="14"/>
                <w:szCs w:val="14"/>
              </w:rPr>
              <w:lastRenderedPageBreak/>
              <w:t xml:space="preserve">мм. Оси приварены на расстоянии не менее 280 мм межосевом под углом не менее 97 градусов к вертикальной оси. К оси присоединен рычаг. Рычаг в основе своей выполнен из трубы диаметром не менее 48 мм с толщиной стенки не менее 3 мм, согнутой под двумя углами не менее 135 градусов с радиусом гиба не менее 76 мм. Габариты после гибки не менее 467х682 мм. Короткий конец трубы обжат до половины диаметра, второй конец трубы обжат до диаметра 26,8 мм. К обжатому до половины диаметра концу трубы приварена втулка из трубы диаметром не менее 60 мм и толщиной стенки не менее 8 мм длиной не менее 136 мм. В нижней части рукоятки приварен отрезок трубы диаметром не менее 26,8 мм с толщиной стенки не менее 2,8 мм и длиной не менее 118 мм, один конец трубы обжат до половины диаметра. Отрезок трубы приварен на расстоянии не менее 70 мм от площадки обжима трубы до оси трубы. Сверху к отрезку трубы диаметром не менее 60 мм приварен рычаг из листа толщиной не менее 6 мм, размерами не менее 101х50 мм, который имеет отверстие диаметром не менее 25 мм. Данный рычаг рукоятки позволяет присоединить к себе шаровую опору, которая через тягу соединяется с Коромыслом. Тяга длиной не менее 98 мм выполнена из трубы диаметром не менее 25 мм и длиной не менее 52 мм к которой приварены с двух сторон две бобышки из круга диаметром не менее 25 мм и длиной не менее 26 мм. В бобышках выполнены резьбовые отверстия м16х1. Концы двух отрезков рукояток закрыты пластиковыми рукоятками. Рукоятка из пластиката, габаритами не менее 130 мм и диаметром не менее 45 мм по выступающей части необходима для установки на трубу диаметром не менее 25 мм. Рукоятка пластиковая закрывают ручку и необходима захвата руками и принятия устойчивого положения пользователя. Внутренний диаметр рукоятки не менее 25 мм, отверстие не сквозной, выполнено на глубину не менее 125 мм. Верхняя часть рукоятки в виде выступа диаметром не менее 45 мм имеет радиусы скругления не менее 3 мм.Механизм регулировки нагрузки представляет собой корпусную конструкцию с винтом внутри и подвижными элементами. Ручка механизма представляет собой обрезиненный металлический лист толщиной не менее 6 мм, который облит резиновой смесью. В листе есть отверстия диаметром не менее 22 мм, для лучшего сцепления с резиной. Ручка в сборе имеет габариты не менее 102х102х16 мм, предусмотрены выемки радиусами не менее 26 мм для более удобного хвата. Ручка соединена с винтом регулировочным. Винт регулировочный выполнен из нержавеющей стали диаметром не менее 22 мм и длиной не менее 215 мм. На расстоянии 24 мм от края нарезана трапецивидная резьба характеристиками не менее Tr22x8, на длину не менее 147 мм, что позволяет перемещать корпус подвижный. Второй конец винта имеет резьбовую часть размером М8 на длину не менее </w:t>
            </w:r>
            <w:r w:rsidRPr="006E535B">
              <w:rPr>
                <w:rFonts w:ascii="GHEA Grapalat" w:hAnsi="GHEA Grapalat"/>
                <w:sz w:val="14"/>
                <w:szCs w:val="14"/>
              </w:rPr>
              <w:lastRenderedPageBreak/>
              <w:t>9 мм, которая соединяется с ручкой регулировочной. По винту передвигается корпус подвижный, выполненный из полиамида, который имеет габариты не менее 43х47х43 мм. В корпусе подвижном выполнено отверстие на всю глубину 47 мм с трапецидальной резьбойхарактеристиками не хуже Tr22x8. У корпуса подвижного имеется выступающая часть толщиной не менее 12 мм с двумя отверстиями диаметром не менее 6 мм, для соединения с тягой. Тяга представляет собой сварной элемент из деталей – тяга из листа металлического толщиной не менее 6 мм, габаритами не менее 281х16 мм, к которой приварены усиливающее ребро из листа металлического толщиной не менее 2,5 мм, фланец для соединения с корпусом подвижным, который выполнен из листа металлического толщиной не менее 4 мм и габаритами 43х13 мм, и двух гаек М8. Один конец винта регулировочного соединен с ручкой, второй конец соединен с втулкой, которая установлена в кронштейн. Втулка выполнена из полиамида, диаметр втулки не менее 33 мм, длина не менее 21 мм, во втулке выполнено сквозное отверстием диаметром не менее 13 мм. Втулка одета на винт и установлена в кронштейн, который выполнен из листа металлического толщиной не менее 2,5 мм, габаритами 43х40х14 мм, в кронштейне есть отверстие диаметром не менее 27 мм. Весь механизм регулировочный скрыт в кожухе из деталей, которые выполнены из листа металлического толщиной не менее 1,5 мм. Для отслеживания перемещения корпуса подвижного к нему прикручен указатель из листа толщиной не менее 2,5мм, выступающий язычок которого расположен в пазу кожуха</w:t>
            </w:r>
            <w:r w:rsidRPr="006E535B">
              <w:rPr>
                <w:rFonts w:ascii="Cambria Math" w:hAnsi="Cambria Math" w:cs="Cambria Math"/>
                <w:sz w:val="14"/>
                <w:szCs w:val="14"/>
              </w:rPr>
              <w:t>․</w:t>
            </w:r>
            <w:r w:rsidRPr="006E535B">
              <w:rPr>
                <w:rFonts w:ascii="GHEA Grapalat" w:hAnsi="GHEA Grapalat" w:cs="GHEA Grapalat"/>
                <w:sz w:val="14"/>
                <w:szCs w:val="14"/>
              </w:rPr>
              <w:t>Коромысло в сборе представляет собой конструкцию из корпуса, приваренных к нему осей. Коромысло в сборе имеет габариты не менее 249х173х185 мм. Корпус выполнен из листа толщиной не менее 3 мм, согнут в виде Г-образной детали. Ось крайняя выполнена из тр</w:t>
            </w:r>
            <w:r w:rsidRPr="006E535B">
              <w:rPr>
                <w:rFonts w:ascii="GHEA Grapalat" w:hAnsi="GHEA Grapalat"/>
                <w:sz w:val="14"/>
                <w:szCs w:val="14"/>
              </w:rPr>
              <w:t xml:space="preserve">убы диаметром не менее 34 мм с толщиной стенки не менее 5 мм. Труба имеет проточки с двух концов на длину не менее 23 мм до диаметра не менее 32,8 мм, длина оси 89 мм. Ось центральная выполнена из трубы диаметром не менее 34 мм с толщиной стенки не менее 5 мм. Труба имеет проточки с двух концов на длину не менее 23 мм до диаметра не менее 32,8 мм, длина оси 185 мм.Коромысло 2 в сборе представляет собой конструкцию из самого коромысла, приваренных к нему осей, и присоединенной заклепками щеки. Коромысло в сборе имеет габариты не менее 905х185х119 мм. Коромысло представляет собой деталь из листового металла толщиной не менее 3 мм, который согнут в виде П-образного профиля с подогнутыми бортами. Размеры коромысла не менее 49х49х905 мм. У отогнутых полок борта имеют загибы внутрь профиля на расстояние не менее 12 мм под углом не менее 70 градусов, длина таких загибов с одного торца не менее 670 мм. На полках коромысла имеются отверстия диаметрами не менее 34 мм. Со стороны, где нет </w:t>
            </w:r>
            <w:r w:rsidRPr="006E535B">
              <w:rPr>
                <w:rFonts w:ascii="GHEA Grapalat" w:hAnsi="GHEA Grapalat"/>
                <w:sz w:val="14"/>
                <w:szCs w:val="14"/>
              </w:rPr>
              <w:lastRenderedPageBreak/>
              <w:t xml:space="preserve">отверстий диаметрами 34 мм коромысло имеет отгиб с отверстием не менее 27 мм диаметром. Оси выполнены из трубы диаметром не менее 34 мм с толщиной стенки не менее 5 мм. Труба имеет проточки с двух концов на длину не менее 23 мм до диаметра не менее 33,5 мм. В данном шатуне приварены две оси длинами не менее 115 и 185 мм соответственно. Оси расположены на расстоянии межосевом не менее 330 мм. Щека представляет собой деталь из листа металлического толщиной не менее 1,5 мм, габариты щеки не менее 291х94 мм. Щека крепится заклепками к коромыслу с двух сторон , рядом с внутренней осью.Ползун представляет собой конструкцию сварную из швеллера, трубы и оси, габариты не менее 140х89х110 мм. Деталь труба выполнена из трубы профильной размерами не менее 60х60 мм с толщиной стенки не менее 2 мм. Длина отрезка трубы не менее 125 мм. В трубе имеются отверстия на боковых гранях. Швеллер выполнен из листового металла толщиной не менее 4 мм, представляет собой П-образный профиль габаритами не менее 105х38х50 мм. На отогнутых полках с одной стороны имеется отверстие диаметром не менее 34 мм. Оси выполнены из трубы диаметром не менее 34 мм с толщиной стенки не менее 5 мм. Труба имеет проточки с двух концов на длину не менее 23 мм до диаметра не менее 32,8 мм. В данном ползуне приварена ось длиной не менее 89 мм.Шатун представляет собой сварную конструкцию из швеллера и двух осей, габариты не менее 380х185х70 мм. Швеллер выполнен из листового металла толщиной не менее 2,5 мм, габаритами не менее 380х47х70 мм. Швеллер имеет вид П-образного профиля, в отогнутых полках имеются отверстия диаметром не менее 34 мм, на расстояниях не менее 25 мм от края швеллера, с двух сторон. Оси выполнены из трубы диаметром не менее 34 мм с толщиной стенки не менее 5 мм. Труба имеет проточки с двух концов на длину не менее 23 мм до диаметра не менее 32,8 мм. В данном шатуне приварены две оси длинами не менее 115 и 185 мм соответственно. Оси расположены на расстоянии межосевом не менее 330 мм.Щека в сборе представляет собой конструкцию из двух деталей – самой щеки и подшипника скольжения. Щека в сборе имеет габариты не менее 64х28х122 мм. Щека выполнена в виде детали, представляющей собой проушину из листового металла толщиной не менее 4 мм, габаритами не менее 64х122 мм. В верхней части имеется отверстие диаметром не менее 46 мм. Подшипник скольжения выполнен из полиамида стеклонаполненного, диаметр подшипника по наружней шляпке – 62 мм. Посадочное отверстие под ось имеет диаметр не менее 32,8 мм, глубина отверстия не менее 22 мм. Посадочный размер диаметра подшипника – не менее 46 мм, данной поверхностью он вставляется в отверстия и упирается шляпкой в стенку щекиТяга представляет собой деталь из листового металла толщиной не менее 3 мм, который согнут в </w:t>
            </w:r>
            <w:r w:rsidRPr="006E535B">
              <w:rPr>
                <w:rFonts w:ascii="GHEA Grapalat" w:hAnsi="GHEA Grapalat"/>
                <w:sz w:val="14"/>
                <w:szCs w:val="14"/>
              </w:rPr>
              <w:lastRenderedPageBreak/>
              <w:t xml:space="preserve">виде П-образного профиля с подогнутыми бортами. Размеры тяги не менее 70х50х1219 мм. У отогнутых полок борта имеют загибы внутрь профиля на расстояние не менее 6 мм под углом не менее 70 градусов. На полках тяги имеются 12 отверстий диаметром 6,3 мм, по 6 отверстий на одной полке, располагаются с двух сторон тяги.Анкерный болт из комплекта поставки представляет собой изделие из Круга стального диаметром не менее 12 мм с выполненной резьбовой частью на длину 60 мм. Болт анкерный в согнутом состоянии габаритами не менее 300 мм и с отогнутой частью не менее 50 мм. Радиус гиба болта анкерного не менее 18 мм. Резьба М12 нанесена на верхней части длинного участка болта. </w:t>
            </w:r>
          </w:p>
          <w:p w14:paraId="2DE616F9" w14:textId="77777777" w:rsidR="006A5A9F" w:rsidRDefault="006A5A9F" w:rsidP="006A5A9F">
            <w:pPr>
              <w:rPr>
                <w:rFonts w:ascii="Cambria Math" w:hAnsi="Cambria Math" w:cs="Cambria Math"/>
                <w:sz w:val="14"/>
                <w:szCs w:val="14"/>
              </w:rPr>
            </w:pPr>
            <w:r w:rsidRPr="006E535B">
              <w:rPr>
                <w:rFonts w:ascii="GHEA Grapalat" w:hAnsi="GHEA Grapalat"/>
                <w:sz w:val="14"/>
                <w:szCs w:val="14"/>
              </w:rPr>
              <w:t>Транспортировку и установку осуществляет поставщик. Гарантийный срок установлен один год. Необходимо предоставить сертификаты безопасности и соответствия с оригинальной печатью производителя</w:t>
            </w:r>
            <w:r w:rsidRPr="006E535B">
              <w:rPr>
                <w:rFonts w:ascii="Cambria Math" w:hAnsi="Cambria Math" w:cs="Cambria Math"/>
                <w:sz w:val="14"/>
                <w:szCs w:val="14"/>
              </w:rPr>
              <w:t>․</w:t>
            </w:r>
          </w:p>
          <w:p w14:paraId="0DE5F0B8" w14:textId="77777777" w:rsidR="00154515" w:rsidRDefault="00154515" w:rsidP="006A5A9F">
            <w:pPr>
              <w:rPr>
                <w:rFonts w:ascii="Cambria Math" w:hAnsi="Cambria Math" w:cs="Cambria Math"/>
                <w:sz w:val="14"/>
                <w:szCs w:val="14"/>
              </w:rPr>
            </w:pPr>
          </w:p>
          <w:p w14:paraId="0AB7486D" w14:textId="33627CAF" w:rsidR="00154515" w:rsidRDefault="00154515" w:rsidP="006A5A9F">
            <w:pPr>
              <w:rPr>
                <w:rFonts w:ascii="Cambria Math" w:hAnsi="Cambria Math" w:cs="Cambria Math"/>
                <w:sz w:val="14"/>
                <w:szCs w:val="14"/>
              </w:rPr>
            </w:pPr>
            <w:r>
              <w:rPr>
                <w:rFonts w:ascii="GHEA Grapalat" w:hAnsi="GHEA Grapalat" w:cs="Sylfaen"/>
                <w:noProof/>
              </w:rPr>
              <w:drawing>
                <wp:anchor distT="0" distB="0" distL="114300" distR="114300" simplePos="0" relativeHeight="251661824" behindDoc="0" locked="0" layoutInCell="1" allowOverlap="1" wp14:anchorId="645614D9" wp14:editId="556AA96A">
                  <wp:simplePos x="0" y="0"/>
                  <wp:positionH relativeFrom="column">
                    <wp:posOffset>-4445</wp:posOffset>
                  </wp:positionH>
                  <wp:positionV relativeFrom="paragraph">
                    <wp:posOffset>5080</wp:posOffset>
                  </wp:positionV>
                  <wp:extent cx="685165" cy="808990"/>
                  <wp:effectExtent l="0" t="0" r="635" b="0"/>
                  <wp:wrapNone/>
                  <wp:docPr id="40" name="Picture 40">
                    <a:extLst xmlns:a="http://schemas.openxmlformats.org/drawingml/2006/main">
                      <a:ext uri="{FF2B5EF4-FFF2-40B4-BE49-F238E27FC236}">
                        <a16:creationId xmlns:a16="http://schemas.microsoft.com/office/drawing/2014/main" id="{32917DE6-697F-478A-8430-8E71DFCD5932}"/>
                      </a:ext>
                    </a:extLst>
                  </wp:docPr>
                  <wp:cNvGraphicFramePr/>
                  <a:graphic xmlns:a="http://schemas.openxmlformats.org/drawingml/2006/main">
                    <a:graphicData uri="http://schemas.openxmlformats.org/drawingml/2006/picture">
                      <pic:pic xmlns:pic="http://schemas.openxmlformats.org/drawingml/2006/picture">
                        <pic:nvPicPr>
                          <pic:cNvPr id="40" name="Рисунок 815033">
                            <a:extLst>
                              <a:ext uri="{FF2B5EF4-FFF2-40B4-BE49-F238E27FC236}">
                                <a16:creationId xmlns:a16="http://schemas.microsoft.com/office/drawing/2014/main" id="{32917DE6-697F-478A-8430-8E71DFCD5932}"/>
                              </a:ext>
                            </a:extLst>
                          </pic:cNvPr>
                          <pic:cNvPicPr>
                            <a:picLocks noChangeAspect="1"/>
                          </pic:cNvPicPr>
                        </pic:nvPicPr>
                        <pic:blipFill>
                          <a:blip r:embed="rId13" cstate="screen">
                            <a:extLst>
                              <a:ext uri="{28A0092B-C50C-407E-A947-70E740481C1C}">
                                <a14:useLocalDpi xmlns:a14="http://schemas.microsoft.com/office/drawing/2010/main"/>
                              </a:ext>
                            </a:extLst>
                          </a:blip>
                          <a:stretch>
                            <a:fillRect/>
                          </a:stretch>
                        </pic:blipFill>
                        <pic:spPr>
                          <a:xfrm>
                            <a:off x="0" y="0"/>
                            <a:ext cx="685165" cy="808990"/>
                          </a:xfrm>
                          <a:prstGeom prst="rect">
                            <a:avLst/>
                          </a:prstGeom>
                        </pic:spPr>
                      </pic:pic>
                    </a:graphicData>
                  </a:graphic>
                  <wp14:sizeRelH relativeFrom="margin">
                    <wp14:pctWidth>0</wp14:pctWidth>
                  </wp14:sizeRelH>
                  <wp14:sizeRelV relativeFrom="margin">
                    <wp14:pctHeight>0</wp14:pctHeight>
                  </wp14:sizeRelV>
                </wp:anchor>
              </w:drawing>
            </w:r>
          </w:p>
          <w:p w14:paraId="34386C23" w14:textId="77777777" w:rsidR="00154515" w:rsidRDefault="00154515" w:rsidP="006A5A9F">
            <w:pPr>
              <w:rPr>
                <w:rFonts w:ascii="Cambria Math" w:hAnsi="Cambria Math" w:cs="Cambria Math"/>
                <w:sz w:val="14"/>
                <w:szCs w:val="14"/>
              </w:rPr>
            </w:pPr>
          </w:p>
          <w:p w14:paraId="5CB238BB" w14:textId="77777777" w:rsidR="00154515" w:rsidRDefault="00154515" w:rsidP="006A5A9F">
            <w:pPr>
              <w:rPr>
                <w:rFonts w:ascii="Cambria Math" w:hAnsi="Cambria Math" w:cs="Cambria Math"/>
                <w:sz w:val="14"/>
                <w:szCs w:val="14"/>
              </w:rPr>
            </w:pPr>
          </w:p>
          <w:p w14:paraId="2EB6A958" w14:textId="77777777" w:rsidR="00154515" w:rsidRDefault="00154515" w:rsidP="006A5A9F">
            <w:pPr>
              <w:rPr>
                <w:rFonts w:ascii="Cambria Math" w:hAnsi="Cambria Math" w:cs="Cambria Math"/>
                <w:sz w:val="14"/>
                <w:szCs w:val="14"/>
              </w:rPr>
            </w:pPr>
          </w:p>
          <w:p w14:paraId="6C32FA64" w14:textId="77777777" w:rsidR="00154515" w:rsidRDefault="00154515" w:rsidP="006A5A9F">
            <w:pPr>
              <w:rPr>
                <w:rFonts w:ascii="Cambria Math" w:hAnsi="Cambria Math" w:cs="Cambria Math"/>
                <w:sz w:val="14"/>
                <w:szCs w:val="14"/>
              </w:rPr>
            </w:pPr>
          </w:p>
          <w:p w14:paraId="3726D658" w14:textId="77777777" w:rsidR="00154515" w:rsidRDefault="00154515" w:rsidP="006A5A9F">
            <w:pPr>
              <w:rPr>
                <w:rFonts w:ascii="Cambria Math" w:hAnsi="Cambria Math" w:cs="Cambria Math"/>
                <w:sz w:val="14"/>
                <w:szCs w:val="14"/>
              </w:rPr>
            </w:pPr>
          </w:p>
          <w:p w14:paraId="7530D955" w14:textId="77777777" w:rsidR="00154515" w:rsidRDefault="00154515" w:rsidP="006A5A9F">
            <w:pPr>
              <w:rPr>
                <w:rFonts w:ascii="Cambria Math" w:hAnsi="Cambria Math" w:cs="Cambria Math"/>
                <w:sz w:val="14"/>
                <w:szCs w:val="14"/>
              </w:rPr>
            </w:pPr>
          </w:p>
          <w:p w14:paraId="3F71881A" w14:textId="77777777" w:rsidR="00154515" w:rsidRDefault="00154515" w:rsidP="006A5A9F">
            <w:pPr>
              <w:rPr>
                <w:rFonts w:ascii="Cambria Math" w:hAnsi="Cambria Math" w:cs="Cambria Math"/>
                <w:sz w:val="14"/>
                <w:szCs w:val="14"/>
              </w:rPr>
            </w:pPr>
          </w:p>
          <w:p w14:paraId="55E186B9" w14:textId="77777777" w:rsidR="006A5A9F" w:rsidRPr="000D2E05" w:rsidRDefault="006A5A9F" w:rsidP="006A5A9F">
            <w:pPr>
              <w:tabs>
                <w:tab w:val="left" w:pos="342"/>
              </w:tabs>
              <w:contextualSpacing/>
              <w:rPr>
                <w:rFonts w:ascii="GHEA Grapalat" w:hAnsi="GHEA Grapalat" w:cs="Calibri"/>
                <w:sz w:val="16"/>
                <w:szCs w:val="16"/>
                <w:lang w:val="hy-AM"/>
              </w:rPr>
            </w:pPr>
          </w:p>
        </w:tc>
        <w:tc>
          <w:tcPr>
            <w:tcW w:w="690" w:type="dxa"/>
            <w:noWrap/>
          </w:tcPr>
          <w:p w14:paraId="47FA4D56" w14:textId="525957B5" w:rsidR="006A5A9F" w:rsidRPr="0074188F" w:rsidRDefault="006A5A9F" w:rsidP="006A5A9F">
            <w:pPr>
              <w:jc w:val="center"/>
              <w:rPr>
                <w:rFonts w:ascii="GHEA Grapalat" w:hAnsi="GHEA Grapalat" w:cs="Calibri"/>
                <w:b/>
                <w:bCs/>
                <w:i/>
                <w:iCs/>
                <w:color w:val="000000"/>
                <w:sz w:val="16"/>
                <w:szCs w:val="16"/>
              </w:rPr>
            </w:pPr>
            <w:r w:rsidRPr="006E535B">
              <w:rPr>
                <w:rFonts w:ascii="GHEA Grapalat" w:hAnsi="GHEA Grapalat"/>
                <w:sz w:val="14"/>
                <w:szCs w:val="14"/>
                <w:lang w:val="pt-BR"/>
              </w:rPr>
              <w:lastRenderedPageBreak/>
              <w:t>штук</w:t>
            </w:r>
          </w:p>
        </w:tc>
        <w:tc>
          <w:tcPr>
            <w:tcW w:w="1375" w:type="dxa"/>
          </w:tcPr>
          <w:p w14:paraId="6875A5D2" w14:textId="4886A65A" w:rsidR="006A5A9F" w:rsidRPr="0074188F" w:rsidRDefault="006A5A9F" w:rsidP="006A5A9F">
            <w:pPr>
              <w:jc w:val="center"/>
              <w:rPr>
                <w:rFonts w:ascii="GHEA Grapalat" w:hAnsi="GHEA Grapalat" w:cs="Calibri"/>
                <w:b/>
                <w:bCs/>
                <w:i/>
                <w:iCs/>
                <w:color w:val="000000"/>
                <w:sz w:val="16"/>
                <w:szCs w:val="16"/>
              </w:rPr>
            </w:pPr>
            <w:r w:rsidRPr="006E535B">
              <w:rPr>
                <w:rFonts w:ascii="GHEA Grapalat" w:hAnsi="GHEA Grapalat"/>
                <w:sz w:val="14"/>
                <w:szCs w:val="14"/>
              </w:rPr>
              <w:t>470 000</w:t>
            </w:r>
          </w:p>
        </w:tc>
        <w:tc>
          <w:tcPr>
            <w:tcW w:w="1198" w:type="dxa"/>
          </w:tcPr>
          <w:p w14:paraId="0467515E" w14:textId="70A89E3D" w:rsidR="006A5A9F" w:rsidRPr="0074188F" w:rsidRDefault="006A5A9F" w:rsidP="006A5A9F">
            <w:pPr>
              <w:jc w:val="center"/>
              <w:rPr>
                <w:rFonts w:ascii="GHEA Grapalat" w:hAnsi="GHEA Grapalat" w:cs="Calibri"/>
                <w:b/>
                <w:bCs/>
                <w:i/>
                <w:iCs/>
                <w:color w:val="000000"/>
                <w:sz w:val="16"/>
                <w:szCs w:val="16"/>
              </w:rPr>
            </w:pPr>
            <w:r w:rsidRPr="006E535B">
              <w:rPr>
                <w:rFonts w:ascii="GHEA Grapalat" w:hAnsi="GHEA Grapalat"/>
                <w:sz w:val="14"/>
                <w:szCs w:val="14"/>
              </w:rPr>
              <w:t>470 000</w:t>
            </w:r>
          </w:p>
        </w:tc>
        <w:tc>
          <w:tcPr>
            <w:tcW w:w="1149" w:type="dxa"/>
          </w:tcPr>
          <w:p w14:paraId="0AA94217" w14:textId="0BD322C7" w:rsidR="006A5A9F" w:rsidRPr="0074188F" w:rsidRDefault="006A5A9F" w:rsidP="006A5A9F">
            <w:pPr>
              <w:jc w:val="center"/>
              <w:rPr>
                <w:rFonts w:ascii="GHEA Grapalat" w:hAnsi="GHEA Grapalat" w:cs="Calibri"/>
                <w:b/>
                <w:bCs/>
                <w:i/>
                <w:iCs/>
                <w:color w:val="000000"/>
                <w:sz w:val="16"/>
                <w:szCs w:val="16"/>
              </w:rPr>
            </w:pPr>
            <w:r w:rsidRPr="006E535B">
              <w:rPr>
                <w:rFonts w:ascii="GHEA Grapalat" w:hAnsi="GHEA Grapalat"/>
                <w:sz w:val="14"/>
                <w:szCs w:val="14"/>
              </w:rPr>
              <w:t>1</w:t>
            </w:r>
          </w:p>
        </w:tc>
        <w:tc>
          <w:tcPr>
            <w:tcW w:w="1710" w:type="dxa"/>
          </w:tcPr>
          <w:p w14:paraId="519BEA55" w14:textId="77777777" w:rsidR="006A5A9F" w:rsidRPr="006E535B" w:rsidRDefault="006A5A9F" w:rsidP="006A5A9F">
            <w:pPr>
              <w:pStyle w:val="HTMLPreformatted"/>
              <w:shd w:val="clear" w:color="auto" w:fill="F8F9FA"/>
              <w:jc w:val="center"/>
              <w:rPr>
                <w:rFonts w:ascii="GHEA Grapalat" w:hAnsi="GHEA Grapalat"/>
                <w:sz w:val="14"/>
                <w:szCs w:val="14"/>
                <w:lang w:val="ru-RU"/>
              </w:rPr>
            </w:pPr>
            <w:r w:rsidRPr="006E535B">
              <w:rPr>
                <w:rFonts w:ascii="GHEA Grapalat" w:hAnsi="GHEA Grapalat"/>
                <w:sz w:val="14"/>
                <w:szCs w:val="14"/>
                <w:lang w:val="ru-RU"/>
              </w:rPr>
              <w:t xml:space="preserve">административный район Канакер-Зейтун, парк Д. </w:t>
            </w:r>
            <w:r w:rsidRPr="006E535B">
              <w:rPr>
                <w:rFonts w:ascii="GHEA Grapalat" w:hAnsi="GHEA Grapalat" w:cs="Calibri"/>
                <w:sz w:val="14"/>
                <w:szCs w:val="14"/>
                <w:lang w:val="ru-RU"/>
              </w:rPr>
              <w:t>Анхагт</w:t>
            </w:r>
          </w:p>
          <w:p w14:paraId="1A593603" w14:textId="3DE9E8FC" w:rsidR="006A5A9F" w:rsidRPr="0074188F" w:rsidRDefault="006A5A9F" w:rsidP="006A5A9F">
            <w:pPr>
              <w:jc w:val="center"/>
              <w:rPr>
                <w:rFonts w:ascii="GHEA Grapalat" w:hAnsi="GHEA Grapalat" w:cs="Calibri"/>
                <w:b/>
                <w:bCs/>
                <w:i/>
                <w:iCs/>
                <w:color w:val="000000"/>
                <w:sz w:val="16"/>
                <w:szCs w:val="16"/>
              </w:rPr>
            </w:pPr>
          </w:p>
        </w:tc>
        <w:tc>
          <w:tcPr>
            <w:tcW w:w="2070" w:type="dxa"/>
          </w:tcPr>
          <w:p w14:paraId="6B79D9C5" w14:textId="039A0B64" w:rsidR="006A5A9F" w:rsidRPr="0074188F" w:rsidRDefault="006A5A9F" w:rsidP="006A5A9F">
            <w:pPr>
              <w:jc w:val="center"/>
              <w:rPr>
                <w:rFonts w:ascii="GHEA Grapalat" w:hAnsi="GHEA Grapalat" w:cs="Calibri"/>
                <w:b/>
                <w:bCs/>
                <w:i/>
                <w:iCs/>
                <w:color w:val="000000"/>
                <w:sz w:val="16"/>
                <w:szCs w:val="16"/>
              </w:rPr>
            </w:pPr>
            <w:r w:rsidRPr="00AE54D6">
              <w:rPr>
                <w:rFonts w:ascii="GHEA Grapalat" w:hAnsi="GHEA Grapalat"/>
                <w:sz w:val="14"/>
                <w:szCs w:val="14"/>
              </w:rPr>
              <w:t xml:space="preserve">при наличии финансовых средств со дня вступления в силу договора /соглашения/ в установленном порядке до </w:t>
            </w:r>
            <w:r w:rsidRPr="008F5B92">
              <w:rPr>
                <w:rFonts w:ascii="GHEA Grapalat" w:hAnsi="GHEA Grapalat"/>
                <w:sz w:val="14"/>
                <w:szCs w:val="14"/>
              </w:rPr>
              <w:t xml:space="preserve"> 80-й календарный день включительно</w:t>
            </w:r>
          </w:p>
        </w:tc>
      </w:tr>
      <w:tr w:rsidR="006A5A9F" w:rsidRPr="00D93F98" w14:paraId="7B006E3E" w14:textId="77777777" w:rsidTr="00B111C3">
        <w:trPr>
          <w:trHeight w:val="354"/>
        </w:trPr>
        <w:tc>
          <w:tcPr>
            <w:tcW w:w="555" w:type="dxa"/>
            <w:shd w:val="clear" w:color="000000" w:fill="FFFFFF"/>
            <w:vAlign w:val="center"/>
          </w:tcPr>
          <w:p w14:paraId="0394FEDC" w14:textId="77777777" w:rsidR="006A5A9F" w:rsidRPr="0074188F" w:rsidRDefault="006A5A9F" w:rsidP="006A5A9F">
            <w:pPr>
              <w:jc w:val="center"/>
              <w:rPr>
                <w:rFonts w:ascii="GHEA Grapalat" w:hAnsi="GHEA Grapalat" w:cs="Calibri"/>
                <w:color w:val="000000"/>
                <w:sz w:val="16"/>
                <w:szCs w:val="16"/>
              </w:rPr>
            </w:pPr>
            <w:r>
              <w:rPr>
                <w:rFonts w:ascii="GHEA Grapalat" w:hAnsi="GHEA Grapalat" w:cs="Calibri"/>
                <w:color w:val="000000"/>
                <w:sz w:val="16"/>
                <w:szCs w:val="16"/>
              </w:rPr>
              <w:lastRenderedPageBreak/>
              <w:t>5</w:t>
            </w:r>
          </w:p>
        </w:tc>
        <w:tc>
          <w:tcPr>
            <w:tcW w:w="1361" w:type="dxa"/>
            <w:vAlign w:val="center"/>
          </w:tcPr>
          <w:p w14:paraId="0601E3B1" w14:textId="77777777" w:rsidR="006A5A9F" w:rsidRPr="000D2E05" w:rsidRDefault="006A5A9F" w:rsidP="006A5A9F">
            <w:pPr>
              <w:jc w:val="center"/>
              <w:rPr>
                <w:rFonts w:ascii="GHEA Grapalat" w:hAnsi="GHEA Grapalat"/>
                <w:sz w:val="16"/>
                <w:szCs w:val="16"/>
              </w:rPr>
            </w:pPr>
            <w:r w:rsidRPr="000D2E05">
              <w:rPr>
                <w:rFonts w:ascii="GHEA Grapalat" w:hAnsi="GHEA Grapalat"/>
                <w:sz w:val="16"/>
                <w:szCs w:val="16"/>
              </w:rPr>
              <w:t>37431290/506</w:t>
            </w:r>
          </w:p>
        </w:tc>
        <w:tc>
          <w:tcPr>
            <w:tcW w:w="1212" w:type="dxa"/>
          </w:tcPr>
          <w:p w14:paraId="11889F65" w14:textId="7C640076" w:rsidR="006A5A9F" w:rsidRPr="000D2E05" w:rsidRDefault="006A5A9F" w:rsidP="006A5A9F">
            <w:pPr>
              <w:jc w:val="center"/>
              <w:rPr>
                <w:rFonts w:ascii="GHEA Grapalat" w:hAnsi="GHEA Grapalat" w:cs="Calibri"/>
                <w:sz w:val="16"/>
                <w:szCs w:val="16"/>
              </w:rPr>
            </w:pPr>
            <w:r w:rsidRPr="006E535B">
              <w:rPr>
                <w:rFonts w:ascii="GHEA Grapalat" w:hAnsi="GHEA Grapalat"/>
                <w:sz w:val="14"/>
                <w:szCs w:val="14"/>
              </w:rPr>
              <w:t>Тренажер Двойные лыжи</w:t>
            </w:r>
          </w:p>
        </w:tc>
        <w:tc>
          <w:tcPr>
            <w:tcW w:w="4250" w:type="dxa"/>
            <w:vAlign w:val="center"/>
          </w:tcPr>
          <w:p w14:paraId="4B4FBB49" w14:textId="77777777" w:rsidR="006A5A9F" w:rsidRPr="006E535B" w:rsidRDefault="006A5A9F" w:rsidP="006A5A9F">
            <w:pPr>
              <w:rPr>
                <w:rFonts w:ascii="GHEA Grapalat" w:hAnsi="GHEA Grapalat"/>
                <w:sz w:val="14"/>
                <w:szCs w:val="14"/>
              </w:rPr>
            </w:pPr>
            <w:r w:rsidRPr="006E535B">
              <w:rPr>
                <w:rFonts w:ascii="GHEA Grapalat" w:hAnsi="GHEA Grapalat"/>
                <w:sz w:val="14"/>
                <w:szCs w:val="14"/>
              </w:rPr>
              <w:t>Размеры։</w:t>
            </w:r>
            <w:r w:rsidRPr="006E535B">
              <w:rPr>
                <w:rFonts w:ascii="GHEA Grapalat" w:hAnsi="GHEA Grapalat" w:cs="Calibri"/>
                <w:sz w:val="14"/>
                <w:szCs w:val="14"/>
                <w:lang w:val="hy-AM"/>
              </w:rPr>
              <w:t xml:space="preserve">±20 </w:t>
            </w:r>
            <w:r w:rsidRPr="006E535B">
              <w:rPr>
                <w:rFonts w:ascii="GHEA Grapalat" w:hAnsi="GHEA Grapalat"/>
                <w:sz w:val="14"/>
                <w:szCs w:val="14"/>
              </w:rPr>
              <w:t xml:space="preserve">мм - </w:t>
            </w:r>
            <w:r w:rsidRPr="006E535B">
              <w:rPr>
                <w:rFonts w:ascii="GHEA Grapalat" w:hAnsi="GHEA Grapalat" w:cs="Calibri"/>
                <w:sz w:val="14"/>
                <w:szCs w:val="14"/>
                <w:lang w:val="hy-AM"/>
              </w:rPr>
              <w:t>1420x603x1522</w:t>
            </w:r>
            <w:r w:rsidRPr="006E535B">
              <w:rPr>
                <w:rFonts w:ascii="GHEA Grapalat" w:hAnsi="GHEA Grapalat" w:cs="Calibri"/>
                <w:sz w:val="14"/>
                <w:szCs w:val="14"/>
              </w:rPr>
              <w:t xml:space="preserve"> </w:t>
            </w:r>
            <w:r w:rsidRPr="006E535B">
              <w:rPr>
                <w:rFonts w:ascii="GHEA Grapalat" w:hAnsi="GHEA Grapalat"/>
                <w:sz w:val="14"/>
                <w:szCs w:val="14"/>
              </w:rPr>
              <w:t>мм</w:t>
            </w:r>
          </w:p>
          <w:p w14:paraId="4CD0CEAD" w14:textId="77777777" w:rsidR="006A5A9F" w:rsidRPr="006E535B" w:rsidRDefault="006A5A9F" w:rsidP="006A5A9F">
            <w:pPr>
              <w:rPr>
                <w:rFonts w:ascii="GHEA Grapalat" w:hAnsi="GHEA Grapalat"/>
                <w:sz w:val="14"/>
                <w:szCs w:val="14"/>
              </w:rPr>
            </w:pPr>
            <w:r w:rsidRPr="006E535B">
              <w:rPr>
                <w:rFonts w:ascii="GHEA Grapalat" w:hAnsi="GHEA Grapalat"/>
                <w:sz w:val="14"/>
                <w:szCs w:val="14"/>
              </w:rPr>
              <w:t xml:space="preserve">Уличный тренажер должен представлять собой устойчивую конструкцию, обеспечивающую безопасные условия для занятий спортом на открытом воздухе. Конструкция должна обладать высокой ударопрочностью и виброустойчивостью. Во избежание травм и застревания одежды и частей тела, изделие должно быть разработано и изготовлено в соответствии с требованиями ГОСТ Р 57538-2017. Изделие должно крепиться анкерными болтами к бетонному основанию или раме. Отверстия под анкерные болты закрываются пластиковыми заглушками для обеспечения безопасности и эстетического внешнего вида. Изделие должно быть антивандальным. Движущиеся элементы конструкции тренажера должны быть без выступов и заусенцев, углы и края закруглены. Минимальный радиус закругления выступающих элементов изделия, доступных пользователю - не менее 3 мм. Выступающие части болтовых соединений должны быть защищены пластиковыми заглушками либо иным способом, предусмотренным требованиями ГОСТ Р 57538-2017 и позволяющими обеспечить безопасность конструкции.Выступающие и доступные торцы труб при их наличии должны быть закрыты пластиковыми антивандальными заглушками.Все металлические части конструкции должны быть окрашены полимерной порошковой </w:t>
            </w:r>
            <w:r w:rsidRPr="006E535B">
              <w:rPr>
                <w:rFonts w:ascii="GHEA Grapalat" w:hAnsi="GHEA Grapalat"/>
                <w:sz w:val="14"/>
                <w:szCs w:val="14"/>
              </w:rPr>
              <w:lastRenderedPageBreak/>
              <w:t xml:space="preserve">эмалью методом запекания в заводских условиях, что предотвращает металл от коррозии. Анкерные болты должны быть оцинкованы. Каждый тренажер согласно ГОСТ Р 57538-2017 комплектуется табличкой информационной, на которой должна быть нанесена информация о производителе, месяце и годе изготовления, обозначение изделия, возрастные ограничения и информация об ограничениях по массе и росту занимающихся. Стойка тренажера представляет собой конструкцию, состоящую из платформы, корпуса листового. Весь корпус соединен между собой заклепками сталь-сталь 6х12. Платформа выполнена из листа стального толщиной 4 мм, согнутого в виде корпусной незамкнутой конструкции. Размеры платформы после гибки не менее 681х260 мм. На платформе располагаются отверстия на межосевых расстояниях 617х200 мм. Отверстия на верхней лицевой поверхности выполнены диаметром 32 мм, отверстия на нижней поверхности выполнены диаметром 17 мм. Высота платформы общая не менее 123 мм, которая состоит из 40 мм общей платформы и отогнутых вверх четырех ребер определенной конфигурации, обеспечивающей развертку и гибку с одного листа, высота отогнутых ребер не менее 80 мм. В ребрах имеются отверстия 10 мм для присоединения к платформе Корпуса.К платформе присоединен корпус, который состоит из двух полустоек, боковин, крышки, и валов с упорами. Боковины и стенки выполнены из листового металла толщиной не менее 2,5 мм. К полустойкам, выполненным из листа металлического толщиной не менее 2,5 мм, приварены корпуса подшипников. Полустойки представляют собой гнутую деталь, общие габариты после гибки не менее 440х20х979 мм. В полустойках в верхней части выполнены два отверстия диаметрами не менее 62 мм на расстоянии по центрам отверстий не менее 225 мм друг от друга, отверстия необходимы для приварки корпусов подшипника.  Корпус подшипника из листа металла толщиной не менее 2 мм, имеет посадочную поверхность диаметром не менее 55 мм и шириной не менее 15 мм. В посадочные места установлены валы с прикрепленными ограничителями. Вал выполнен из круга диаметром не менее 38 мм и длиной не менее 332 мм. К валу приварены две проушины из листа толщиной не менее 4 мм, которые имеют габариты не менее 53х136 мм и отверстие в верхней части диаметром не менее 38 мм. Проушины приварены к валу на расстоянии не менее 52 мм друг от друга в центральной части. К проушинам приварены две металлических пластины из листа толщиной не менее 4 мм габаритами не менее 75х94 мм. Общий габарит вала с упорами не менее 332х53х136 мм.В корпусе между боковинами присоединены ограничители. Ограничитель выполнен из листа толщиной не менее 4 мм и представляет собой незамкнутую коробчатую конструкцию. Габариты после гибки не менее 94х59х34 мм. Всего установлено не менее 4 </w:t>
            </w:r>
            <w:r w:rsidRPr="006E535B">
              <w:rPr>
                <w:rFonts w:ascii="GHEA Grapalat" w:hAnsi="GHEA Grapalat"/>
                <w:sz w:val="14"/>
                <w:szCs w:val="14"/>
              </w:rPr>
              <w:lastRenderedPageBreak/>
              <w:t xml:space="preserve">ограничителей, к которым присоединен резиновый буфер. Резиновый буфер имеет габариты не менее 80х40х16 мм, имеет два отверстия диаметром не менее 9 мм на расстоянии межосевом не менее 28 мм. Служит для амортизации ударов. </w:t>
            </w:r>
          </w:p>
          <w:p w14:paraId="01959B44" w14:textId="77777777" w:rsidR="006A5A9F" w:rsidRPr="006E535B" w:rsidRDefault="006A5A9F" w:rsidP="006A5A9F">
            <w:pPr>
              <w:rPr>
                <w:rFonts w:ascii="GHEA Grapalat" w:hAnsi="GHEA Grapalat"/>
                <w:sz w:val="14"/>
                <w:szCs w:val="14"/>
              </w:rPr>
            </w:pPr>
            <w:r w:rsidRPr="006E535B">
              <w:rPr>
                <w:rFonts w:ascii="GHEA Grapalat" w:hAnsi="GHEA Grapalat"/>
                <w:sz w:val="14"/>
                <w:szCs w:val="14"/>
              </w:rPr>
              <w:t xml:space="preserve">К валам снаружи присоединены стаканы для крепления рукояток. Стакан представляет собой сварную конструкцию из трубы диаметром не менее 60 мм и длиной не менее 111 мм, с толщиной стенки не менее 8 мм. К трубе приварен фланец из листа толщиной не менее 8 мм габаритами не менее 79х80 мм с отверстием не менее 57 мм. Общий габарит стакана в сборе не менее 79х80х112 мм. Стаканы присоединены к валам два при помощи подшипников и два при помощи сварки.К корпусу присоединен подстаканник из металлического листа толщиной не менее 2,5 мм. Подстаканник представляет собой гнутую деталь, с отверстием овальным размерами не менее 72х72 мм в проекции сверху после гибки и установки на тренажер. Габариты подстаканника не менее 90х90х144 мм.Общие габариты стойки не менее 680х360х1020 мм. Подножка представляет собой конструкцию из профильной трубы размерами не менее 60х40 мм и толщиной стенки не менее 2 мм, длина трубы не менее 1350 мм. В трубе на грани шириной 60 мм выполнены отверстия под корпус подшипника штампованный. Отверстия диаметром не менее 28 мм располагаются на расстоянии не менее 225 мм друг от друга и на расстоянии не менее 567 мм от торца. По бокам от этих отверстий выполнены группы из четырех отверстий диаметром не менее 6,3 мм с межосевым расстоянием не менее 64 мм по длине и 26 мм по высоте. Сверху на трубу приварены две пластины из листового металла толщиной не менее 4 мм, габариты пластин не менее 120х40 мм с выполненными отверстиями диаметром не менее 9 мм. Пластины расположены поперек трубы, на расстоянии от торца не менее 40 мм и не менее 160 мм между двумя пластинами. Всего приварено 4 пластины симметрично с двух торцов по две. На пластины сверху крепятся опоры для ног.Опора для ног должна быть изготовлена из пластика, конструкция в виде прямоугольника со скругленными углами, радиус скругления по углам – не менее 35мм. Габариты опоры не менее 380х150 мм высотой не менее 35 мм. Опора имеет бортики для противодействия выскальзыванию ног, высота бортиков не менее 10 мм, бортики выполнены с 3-х краев, один край свободен от бортика, имеет проем длиной не менее 130 мм. Лицевая поверхность опоры имеет специальный узор, выступающий на высоту 0,5 мм, который позволяет обеспечить устойчивое положение пользователя на тренажере. В конструкции опоры предусмотрены 4 гайки М8, которые встроены в конструкцию опоры и выполнены при изготовлении опоры методом литья. Под гайки выполнено утолщение материала в виде цилиндрической части диаметром 34 мм, которое позволяет установить опору на любую плоскую </w:t>
            </w:r>
            <w:r w:rsidRPr="006E535B">
              <w:rPr>
                <w:rFonts w:ascii="GHEA Grapalat" w:hAnsi="GHEA Grapalat"/>
                <w:sz w:val="14"/>
                <w:szCs w:val="14"/>
              </w:rPr>
              <w:lastRenderedPageBreak/>
              <w:t>площадку или плоскую поверхность. Гайки расположены на расстоянии межосевом 90 и 200 мм по ширине и длине опоры соответственно. На оборотной стороне опоры выполнены ребра жесткости толщиной 3 мм.К подножке в сборе прикрепляются корпуса подшипников, которыепредставляют собой деталь из листового металла толщиной не менее 2 мм, имеющей габариты не менее 80х60х23 мм. В средней части корпуса подшипника имеется выдавленная выемка для посадки подшипника, имеющая диаметр не менее 47 мм. В отверстие корпуса подшипника и на сами подшипники насажена ось в сборе. Ось в сборе состоит из самой оси и фланца. Ось выполнена из круга металлического, диаметром не менее 30 мм, длиной не менее 96 мм. Фланец выполнен из листа стального толщиной не менее 8 мм, который имеет размеры не менее 79х80 мм и центрально отверстие диаметром не менее 26 мм.Ручка представляет собой сварную конструкцию из труб и листа. Основу рукоятки составляет труба. Выполнена из трубы диаметром не менее 42 мм и толщиной стенки не менее 2,8 мм длиной не менее 1390 мм. Труба согнута в зигзагообразной форме, все сгибы под углом 163 градусов. К ручке приварены два фланца размерами не менее 80х80 мм выполненные из листа металлического толщиной не менее 6 мм. Во фланцах выполнены 4 отверстия на межосевом расстоянии не менее 60 мм. Фланцы приварены на расстояниях от торца до ближнего края фланца не менее 3,5 и не менее 810 мм. Общий габарит ручки– не менее 1400х110х80 мм. На трубу на участке длинном не менее 226 мм надеты рукоятки наборные, которые выполнены из пластиката, длина рукоятки не менее 100 мм, диаметр рукоятки внешний по контуру выступов не менее 47 мм. Рукоятка имеет посадочное отверстием диаметром не менее 40 мм. На рукоятке имеются выступы высотой не менее 0.5 мм, радиусом не менее 1,5 мм, расположены по диаметру и по длине с интервалами.</w:t>
            </w:r>
          </w:p>
          <w:p w14:paraId="5DAE3DC2" w14:textId="77777777" w:rsidR="006A5A9F" w:rsidRDefault="006A5A9F" w:rsidP="006A5A9F">
            <w:pPr>
              <w:tabs>
                <w:tab w:val="left" w:pos="342"/>
              </w:tabs>
              <w:contextualSpacing/>
              <w:rPr>
                <w:rFonts w:ascii="Cambria Math" w:hAnsi="Cambria Math" w:cs="Cambria Math"/>
                <w:sz w:val="14"/>
                <w:szCs w:val="14"/>
              </w:rPr>
            </w:pPr>
            <w:r w:rsidRPr="006E535B">
              <w:rPr>
                <w:rFonts w:ascii="GHEA Grapalat" w:hAnsi="GHEA Grapalat"/>
                <w:sz w:val="14"/>
                <w:szCs w:val="14"/>
              </w:rPr>
              <w:t>Транспортировку и установку осуществляет поставщик. Гарантийный срок установлен один год. Необходимо предоставить сертификаты безопасности и соответствия с оригинальной печатью производителя</w:t>
            </w:r>
            <w:r w:rsidRPr="006E535B">
              <w:rPr>
                <w:rFonts w:ascii="Cambria Math" w:hAnsi="Cambria Math" w:cs="Cambria Math"/>
                <w:sz w:val="14"/>
                <w:szCs w:val="14"/>
              </w:rPr>
              <w:t>․</w:t>
            </w:r>
          </w:p>
          <w:p w14:paraId="6A7F8490" w14:textId="77777777" w:rsidR="00BB7BA1" w:rsidRDefault="00BB7BA1" w:rsidP="006A5A9F">
            <w:pPr>
              <w:tabs>
                <w:tab w:val="left" w:pos="342"/>
              </w:tabs>
              <w:contextualSpacing/>
              <w:rPr>
                <w:rFonts w:ascii="Cambria Math" w:hAnsi="Cambria Math" w:cs="Cambria Math"/>
                <w:sz w:val="14"/>
                <w:szCs w:val="14"/>
              </w:rPr>
            </w:pPr>
          </w:p>
          <w:p w14:paraId="5657F74E" w14:textId="26C2C90C" w:rsidR="00BB7BA1" w:rsidRDefault="00BB7BA1" w:rsidP="006A5A9F">
            <w:pPr>
              <w:tabs>
                <w:tab w:val="left" w:pos="342"/>
              </w:tabs>
              <w:contextualSpacing/>
              <w:rPr>
                <w:rFonts w:ascii="Cambria Math" w:hAnsi="Cambria Math" w:cs="Cambria Math"/>
                <w:sz w:val="14"/>
                <w:szCs w:val="14"/>
              </w:rPr>
            </w:pPr>
            <w:r>
              <w:rPr>
                <w:rFonts w:ascii="GHEA Grapalat" w:hAnsi="GHEA Grapalat" w:cs="Sylfaen"/>
                <w:noProof/>
              </w:rPr>
              <w:drawing>
                <wp:anchor distT="0" distB="0" distL="114300" distR="114300" simplePos="0" relativeHeight="251662848" behindDoc="0" locked="0" layoutInCell="1" allowOverlap="1" wp14:anchorId="19A7A774" wp14:editId="4FCFDBAA">
                  <wp:simplePos x="0" y="0"/>
                  <wp:positionH relativeFrom="column">
                    <wp:posOffset>-4445</wp:posOffset>
                  </wp:positionH>
                  <wp:positionV relativeFrom="paragraph">
                    <wp:posOffset>4445</wp:posOffset>
                  </wp:positionV>
                  <wp:extent cx="1280795" cy="1221740"/>
                  <wp:effectExtent l="0" t="0" r="0" b="0"/>
                  <wp:wrapNone/>
                  <wp:docPr id="51" name="Picture 51">
                    <a:extLst xmlns:a="http://schemas.openxmlformats.org/drawingml/2006/main">
                      <a:ext uri="{FF2B5EF4-FFF2-40B4-BE49-F238E27FC236}">
                        <a16:creationId xmlns:a16="http://schemas.microsoft.com/office/drawing/2014/main" id="{22D55854-6D55-417C-ACCA-45CC7BA89FB8}"/>
                      </a:ext>
                    </a:extLst>
                  </wp:docPr>
                  <wp:cNvGraphicFramePr/>
                  <a:graphic xmlns:a="http://schemas.openxmlformats.org/drawingml/2006/main">
                    <a:graphicData uri="http://schemas.openxmlformats.org/drawingml/2006/picture">
                      <pic:pic xmlns:pic="http://schemas.openxmlformats.org/drawingml/2006/picture">
                        <pic:nvPicPr>
                          <pic:cNvPr id="51" name="Рисунок 815023">
                            <a:extLst>
                              <a:ext uri="{FF2B5EF4-FFF2-40B4-BE49-F238E27FC236}">
                                <a16:creationId xmlns:a16="http://schemas.microsoft.com/office/drawing/2014/main" id="{22D55854-6D55-417C-ACCA-45CC7BA89FB8}"/>
                              </a:ext>
                            </a:extLst>
                          </pic:cNvPr>
                          <pic:cNvPicPr>
                            <a:picLocks noChangeAspect="1"/>
                          </pic:cNvPicPr>
                        </pic:nvPicPr>
                        <pic:blipFill>
                          <a:blip r:embed="rId14" cstate="screen">
                            <a:extLst>
                              <a:ext uri="{28A0092B-C50C-407E-A947-70E740481C1C}">
                                <a14:useLocalDpi xmlns:a14="http://schemas.microsoft.com/office/drawing/2010/main"/>
                              </a:ext>
                            </a:extLst>
                          </a:blip>
                          <a:stretch>
                            <a:fillRect/>
                          </a:stretch>
                        </pic:blipFill>
                        <pic:spPr>
                          <a:xfrm>
                            <a:off x="0" y="0"/>
                            <a:ext cx="1280795" cy="1221740"/>
                          </a:xfrm>
                          <a:prstGeom prst="rect">
                            <a:avLst/>
                          </a:prstGeom>
                        </pic:spPr>
                      </pic:pic>
                    </a:graphicData>
                  </a:graphic>
                  <wp14:sizeRelH relativeFrom="margin">
                    <wp14:pctWidth>0</wp14:pctWidth>
                  </wp14:sizeRelH>
                  <wp14:sizeRelV relativeFrom="margin">
                    <wp14:pctHeight>0</wp14:pctHeight>
                  </wp14:sizeRelV>
                </wp:anchor>
              </w:drawing>
            </w:r>
          </w:p>
          <w:p w14:paraId="1E6C8F6F" w14:textId="77777777" w:rsidR="00BB7BA1" w:rsidRDefault="00BB7BA1" w:rsidP="006A5A9F">
            <w:pPr>
              <w:tabs>
                <w:tab w:val="left" w:pos="342"/>
              </w:tabs>
              <w:contextualSpacing/>
              <w:rPr>
                <w:rFonts w:ascii="Cambria Math" w:hAnsi="Cambria Math" w:cs="Cambria Math"/>
                <w:sz w:val="14"/>
                <w:szCs w:val="14"/>
              </w:rPr>
            </w:pPr>
          </w:p>
          <w:p w14:paraId="0B6E590F" w14:textId="77777777" w:rsidR="00BB7BA1" w:rsidRDefault="00BB7BA1" w:rsidP="006A5A9F">
            <w:pPr>
              <w:tabs>
                <w:tab w:val="left" w:pos="342"/>
              </w:tabs>
              <w:contextualSpacing/>
              <w:rPr>
                <w:rFonts w:ascii="Cambria Math" w:hAnsi="Cambria Math" w:cs="Cambria Math"/>
                <w:sz w:val="14"/>
                <w:szCs w:val="14"/>
              </w:rPr>
            </w:pPr>
          </w:p>
          <w:p w14:paraId="00BD96F2" w14:textId="77777777" w:rsidR="00BB7BA1" w:rsidRDefault="00BB7BA1" w:rsidP="006A5A9F">
            <w:pPr>
              <w:tabs>
                <w:tab w:val="left" w:pos="342"/>
              </w:tabs>
              <w:contextualSpacing/>
              <w:rPr>
                <w:rFonts w:ascii="Cambria Math" w:hAnsi="Cambria Math" w:cs="Cambria Math"/>
                <w:sz w:val="14"/>
                <w:szCs w:val="14"/>
              </w:rPr>
            </w:pPr>
          </w:p>
          <w:p w14:paraId="36259AA4" w14:textId="77777777" w:rsidR="00BB7BA1" w:rsidRDefault="00BB7BA1" w:rsidP="006A5A9F">
            <w:pPr>
              <w:tabs>
                <w:tab w:val="left" w:pos="342"/>
              </w:tabs>
              <w:contextualSpacing/>
              <w:rPr>
                <w:rFonts w:ascii="Cambria Math" w:hAnsi="Cambria Math" w:cs="Cambria Math"/>
                <w:sz w:val="14"/>
                <w:szCs w:val="14"/>
              </w:rPr>
            </w:pPr>
          </w:p>
          <w:p w14:paraId="31DA827C" w14:textId="77777777" w:rsidR="00BB7BA1" w:rsidRDefault="00BB7BA1" w:rsidP="006A5A9F">
            <w:pPr>
              <w:tabs>
                <w:tab w:val="left" w:pos="342"/>
              </w:tabs>
              <w:contextualSpacing/>
              <w:rPr>
                <w:rFonts w:ascii="Cambria Math" w:hAnsi="Cambria Math" w:cs="Cambria Math"/>
                <w:sz w:val="14"/>
                <w:szCs w:val="14"/>
              </w:rPr>
            </w:pPr>
          </w:p>
          <w:p w14:paraId="1449E035" w14:textId="77777777" w:rsidR="00BB7BA1" w:rsidRDefault="00BB7BA1" w:rsidP="006A5A9F">
            <w:pPr>
              <w:tabs>
                <w:tab w:val="left" w:pos="342"/>
              </w:tabs>
              <w:contextualSpacing/>
              <w:rPr>
                <w:rFonts w:ascii="Cambria Math" w:hAnsi="Cambria Math" w:cs="Cambria Math"/>
                <w:sz w:val="14"/>
                <w:szCs w:val="14"/>
              </w:rPr>
            </w:pPr>
          </w:p>
          <w:p w14:paraId="1E71DCCB" w14:textId="77777777" w:rsidR="00BB7BA1" w:rsidRDefault="00BB7BA1" w:rsidP="006A5A9F">
            <w:pPr>
              <w:tabs>
                <w:tab w:val="left" w:pos="342"/>
              </w:tabs>
              <w:contextualSpacing/>
              <w:rPr>
                <w:rFonts w:ascii="Cambria Math" w:hAnsi="Cambria Math" w:cs="Cambria Math"/>
                <w:sz w:val="14"/>
                <w:szCs w:val="14"/>
              </w:rPr>
            </w:pPr>
          </w:p>
          <w:p w14:paraId="7BC0D4A7" w14:textId="77777777" w:rsidR="00BB7BA1" w:rsidRDefault="00BB7BA1" w:rsidP="006A5A9F">
            <w:pPr>
              <w:tabs>
                <w:tab w:val="left" w:pos="342"/>
              </w:tabs>
              <w:contextualSpacing/>
              <w:rPr>
                <w:rFonts w:ascii="Cambria Math" w:hAnsi="Cambria Math" w:cs="Cambria Math"/>
                <w:sz w:val="14"/>
                <w:szCs w:val="14"/>
              </w:rPr>
            </w:pPr>
          </w:p>
          <w:p w14:paraId="4C5D4655" w14:textId="77777777" w:rsidR="00BB7BA1" w:rsidRDefault="00BB7BA1" w:rsidP="006A5A9F">
            <w:pPr>
              <w:tabs>
                <w:tab w:val="left" w:pos="342"/>
              </w:tabs>
              <w:contextualSpacing/>
              <w:rPr>
                <w:rFonts w:ascii="Cambria Math" w:hAnsi="Cambria Math" w:cs="Cambria Math"/>
                <w:sz w:val="14"/>
                <w:szCs w:val="14"/>
              </w:rPr>
            </w:pPr>
          </w:p>
          <w:p w14:paraId="4BDE35CD" w14:textId="77777777" w:rsidR="00BB7BA1" w:rsidRDefault="00BB7BA1" w:rsidP="006A5A9F">
            <w:pPr>
              <w:tabs>
                <w:tab w:val="left" w:pos="342"/>
              </w:tabs>
              <w:contextualSpacing/>
              <w:rPr>
                <w:rFonts w:ascii="Cambria Math" w:hAnsi="Cambria Math" w:cs="Cambria Math"/>
                <w:sz w:val="14"/>
                <w:szCs w:val="14"/>
              </w:rPr>
            </w:pPr>
          </w:p>
          <w:p w14:paraId="646B3B91" w14:textId="63724011" w:rsidR="00BB7BA1" w:rsidRPr="000D2E05" w:rsidRDefault="00BB7BA1" w:rsidP="006A5A9F">
            <w:pPr>
              <w:tabs>
                <w:tab w:val="left" w:pos="342"/>
              </w:tabs>
              <w:contextualSpacing/>
              <w:rPr>
                <w:rFonts w:ascii="GHEA Grapalat" w:hAnsi="GHEA Grapalat" w:cs="Calibri"/>
                <w:sz w:val="16"/>
                <w:szCs w:val="16"/>
                <w:lang w:val="hy-AM"/>
              </w:rPr>
            </w:pPr>
          </w:p>
        </w:tc>
        <w:tc>
          <w:tcPr>
            <w:tcW w:w="690" w:type="dxa"/>
            <w:noWrap/>
          </w:tcPr>
          <w:p w14:paraId="00D925FC" w14:textId="6ED3A5C5" w:rsidR="006A5A9F" w:rsidRPr="0074188F" w:rsidRDefault="006A5A9F" w:rsidP="006A5A9F">
            <w:pPr>
              <w:jc w:val="center"/>
              <w:rPr>
                <w:rFonts w:ascii="GHEA Grapalat" w:hAnsi="GHEA Grapalat" w:cs="Calibri"/>
                <w:b/>
                <w:bCs/>
                <w:i/>
                <w:iCs/>
                <w:color w:val="000000"/>
                <w:sz w:val="16"/>
                <w:szCs w:val="16"/>
              </w:rPr>
            </w:pPr>
            <w:r w:rsidRPr="006E535B">
              <w:rPr>
                <w:rFonts w:ascii="GHEA Grapalat" w:hAnsi="GHEA Grapalat"/>
                <w:sz w:val="14"/>
                <w:szCs w:val="14"/>
                <w:lang w:val="pt-BR"/>
              </w:rPr>
              <w:lastRenderedPageBreak/>
              <w:t>штук</w:t>
            </w:r>
          </w:p>
        </w:tc>
        <w:tc>
          <w:tcPr>
            <w:tcW w:w="1375" w:type="dxa"/>
          </w:tcPr>
          <w:p w14:paraId="2592F523" w14:textId="488B5D4B" w:rsidR="006A5A9F" w:rsidRPr="0074188F" w:rsidRDefault="006A5A9F" w:rsidP="006A5A9F">
            <w:pPr>
              <w:jc w:val="center"/>
              <w:rPr>
                <w:rFonts w:ascii="GHEA Grapalat" w:hAnsi="GHEA Grapalat" w:cs="Calibri"/>
                <w:b/>
                <w:bCs/>
                <w:i/>
                <w:iCs/>
                <w:color w:val="000000"/>
                <w:sz w:val="16"/>
                <w:szCs w:val="16"/>
              </w:rPr>
            </w:pPr>
            <w:r w:rsidRPr="006E535B">
              <w:rPr>
                <w:rFonts w:ascii="GHEA Grapalat" w:hAnsi="GHEA Grapalat"/>
                <w:sz w:val="14"/>
                <w:szCs w:val="14"/>
              </w:rPr>
              <w:t>470 000</w:t>
            </w:r>
          </w:p>
        </w:tc>
        <w:tc>
          <w:tcPr>
            <w:tcW w:w="1198" w:type="dxa"/>
          </w:tcPr>
          <w:p w14:paraId="11D30939" w14:textId="2586E149" w:rsidR="006A5A9F" w:rsidRPr="0074188F" w:rsidRDefault="006A5A9F" w:rsidP="006A5A9F">
            <w:pPr>
              <w:jc w:val="center"/>
              <w:rPr>
                <w:rFonts w:ascii="GHEA Grapalat" w:hAnsi="GHEA Grapalat" w:cs="Calibri"/>
                <w:b/>
                <w:bCs/>
                <w:i/>
                <w:iCs/>
                <w:color w:val="000000"/>
                <w:sz w:val="16"/>
                <w:szCs w:val="16"/>
              </w:rPr>
            </w:pPr>
            <w:r w:rsidRPr="006E535B">
              <w:rPr>
                <w:rFonts w:ascii="GHEA Grapalat" w:hAnsi="GHEA Grapalat"/>
                <w:sz w:val="14"/>
                <w:szCs w:val="14"/>
              </w:rPr>
              <w:t>470 000</w:t>
            </w:r>
          </w:p>
        </w:tc>
        <w:tc>
          <w:tcPr>
            <w:tcW w:w="1149" w:type="dxa"/>
          </w:tcPr>
          <w:p w14:paraId="681595F3" w14:textId="62FB5A65" w:rsidR="006A5A9F" w:rsidRPr="0074188F" w:rsidRDefault="006A5A9F" w:rsidP="006A5A9F">
            <w:pPr>
              <w:jc w:val="center"/>
              <w:rPr>
                <w:rFonts w:ascii="GHEA Grapalat" w:hAnsi="GHEA Grapalat" w:cs="Calibri"/>
                <w:b/>
                <w:bCs/>
                <w:i/>
                <w:iCs/>
                <w:color w:val="000000"/>
                <w:sz w:val="16"/>
                <w:szCs w:val="16"/>
              </w:rPr>
            </w:pPr>
            <w:r w:rsidRPr="006E535B">
              <w:rPr>
                <w:rFonts w:ascii="GHEA Grapalat" w:hAnsi="GHEA Grapalat"/>
                <w:sz w:val="14"/>
                <w:szCs w:val="14"/>
              </w:rPr>
              <w:t>1</w:t>
            </w:r>
          </w:p>
        </w:tc>
        <w:tc>
          <w:tcPr>
            <w:tcW w:w="1710" w:type="dxa"/>
          </w:tcPr>
          <w:p w14:paraId="0F679091" w14:textId="77777777" w:rsidR="006A5A9F" w:rsidRPr="006E535B" w:rsidRDefault="006A5A9F" w:rsidP="006A5A9F">
            <w:pPr>
              <w:pStyle w:val="HTMLPreformatted"/>
              <w:shd w:val="clear" w:color="auto" w:fill="F8F9FA"/>
              <w:jc w:val="center"/>
              <w:rPr>
                <w:rFonts w:ascii="GHEA Grapalat" w:hAnsi="GHEA Grapalat"/>
                <w:sz w:val="14"/>
                <w:szCs w:val="14"/>
                <w:lang w:val="ru-RU"/>
              </w:rPr>
            </w:pPr>
            <w:r w:rsidRPr="006E535B">
              <w:rPr>
                <w:rFonts w:ascii="GHEA Grapalat" w:hAnsi="GHEA Grapalat"/>
                <w:sz w:val="14"/>
                <w:szCs w:val="14"/>
                <w:lang w:val="ru-RU"/>
              </w:rPr>
              <w:t xml:space="preserve">административный район Канакер-Зейтун, парк Д. </w:t>
            </w:r>
            <w:r w:rsidRPr="006E535B">
              <w:rPr>
                <w:rFonts w:ascii="GHEA Grapalat" w:hAnsi="GHEA Grapalat" w:cs="Calibri"/>
                <w:sz w:val="14"/>
                <w:szCs w:val="14"/>
                <w:lang w:val="ru-RU"/>
              </w:rPr>
              <w:t>Анхагт</w:t>
            </w:r>
          </w:p>
          <w:p w14:paraId="1F26835A" w14:textId="5FC7CF46" w:rsidR="006A5A9F" w:rsidRPr="0074188F" w:rsidRDefault="006A5A9F" w:rsidP="006A5A9F">
            <w:pPr>
              <w:jc w:val="center"/>
              <w:rPr>
                <w:rFonts w:ascii="GHEA Grapalat" w:hAnsi="GHEA Grapalat" w:cs="Calibri"/>
                <w:b/>
                <w:bCs/>
                <w:i/>
                <w:iCs/>
                <w:color w:val="000000"/>
                <w:sz w:val="16"/>
                <w:szCs w:val="16"/>
              </w:rPr>
            </w:pPr>
          </w:p>
        </w:tc>
        <w:tc>
          <w:tcPr>
            <w:tcW w:w="2070" w:type="dxa"/>
          </w:tcPr>
          <w:p w14:paraId="2389DD6D" w14:textId="10CACCDE" w:rsidR="006A5A9F" w:rsidRPr="0074188F" w:rsidRDefault="006A5A9F" w:rsidP="006A5A9F">
            <w:pPr>
              <w:jc w:val="center"/>
              <w:rPr>
                <w:rFonts w:ascii="GHEA Grapalat" w:hAnsi="GHEA Grapalat" w:cs="Calibri"/>
                <w:b/>
                <w:bCs/>
                <w:i/>
                <w:iCs/>
                <w:color w:val="000000"/>
                <w:sz w:val="16"/>
                <w:szCs w:val="16"/>
              </w:rPr>
            </w:pPr>
            <w:r w:rsidRPr="00AE54D6">
              <w:rPr>
                <w:rFonts w:ascii="GHEA Grapalat" w:hAnsi="GHEA Grapalat"/>
                <w:sz w:val="14"/>
                <w:szCs w:val="14"/>
              </w:rPr>
              <w:t xml:space="preserve">при наличии финансовых средств со дня вступления в силу договора /соглашения/ в установленном порядке до </w:t>
            </w:r>
            <w:r w:rsidRPr="008F5B92">
              <w:rPr>
                <w:rFonts w:ascii="GHEA Grapalat" w:hAnsi="GHEA Grapalat"/>
                <w:sz w:val="14"/>
                <w:szCs w:val="14"/>
              </w:rPr>
              <w:t xml:space="preserve"> 80-й календарный день включительно</w:t>
            </w:r>
          </w:p>
        </w:tc>
      </w:tr>
    </w:tbl>
    <w:tbl>
      <w:tblPr>
        <w:tblW w:w="9639" w:type="dxa"/>
        <w:jc w:val="center"/>
        <w:tblLayout w:type="fixed"/>
        <w:tblLook w:val="0000" w:firstRow="0" w:lastRow="0" w:firstColumn="0" w:lastColumn="0" w:noHBand="0" w:noVBand="0"/>
      </w:tblPr>
      <w:tblGrid>
        <w:gridCol w:w="4536"/>
        <w:gridCol w:w="760"/>
        <w:gridCol w:w="4343"/>
      </w:tblGrid>
      <w:tr w:rsidR="00B138F3" w:rsidRPr="00B138F3" w14:paraId="25D36E1A" w14:textId="77777777" w:rsidTr="00E22E51">
        <w:trPr>
          <w:jc w:val="center"/>
        </w:trPr>
        <w:tc>
          <w:tcPr>
            <w:tcW w:w="4536" w:type="dxa"/>
          </w:tcPr>
          <w:p w14:paraId="517FCEF0"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lastRenderedPageBreak/>
              <w:t>ПОКУПАТЕЛЬ</w:t>
            </w:r>
          </w:p>
          <w:p w14:paraId="2F32C021"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14:paraId="49017DE4"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59476DBE"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14:paraId="2449EAAA" w14:textId="77777777" w:rsidR="00071D1C" w:rsidRPr="00B138F3" w:rsidRDefault="00071D1C" w:rsidP="00B46D58">
            <w:pPr>
              <w:widowControl w:val="0"/>
              <w:jc w:val="center"/>
              <w:rPr>
                <w:rFonts w:ascii="GHEA Grapalat" w:hAnsi="GHEA Grapalat"/>
              </w:rPr>
            </w:pPr>
          </w:p>
        </w:tc>
        <w:tc>
          <w:tcPr>
            <w:tcW w:w="4343" w:type="dxa"/>
          </w:tcPr>
          <w:p w14:paraId="42BC5107"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4D7D4824"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5A457BAC"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36A65338"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3B339E5B" w14:textId="77777777" w:rsidR="00CA1B61" w:rsidRDefault="00CA1B61" w:rsidP="00A1617E">
      <w:pPr>
        <w:widowControl w:val="0"/>
        <w:spacing w:after="160"/>
        <w:jc w:val="right"/>
        <w:rPr>
          <w:rFonts w:ascii="GHEA Grapalat" w:hAnsi="GHEA Grapalat"/>
          <w:i/>
        </w:rPr>
      </w:pPr>
    </w:p>
    <w:p w14:paraId="562A794B" w14:textId="77777777" w:rsidR="00607964" w:rsidRDefault="00607964" w:rsidP="00A1617E">
      <w:pPr>
        <w:widowControl w:val="0"/>
        <w:spacing w:after="160"/>
        <w:jc w:val="right"/>
        <w:rPr>
          <w:rFonts w:ascii="GHEA Grapalat" w:hAnsi="GHEA Grapalat"/>
          <w:i/>
        </w:rPr>
      </w:pPr>
    </w:p>
    <w:p w14:paraId="367C1D9F" w14:textId="77777777" w:rsidR="00607964" w:rsidRDefault="00607964" w:rsidP="00A1617E">
      <w:pPr>
        <w:widowControl w:val="0"/>
        <w:spacing w:after="160"/>
        <w:jc w:val="right"/>
        <w:rPr>
          <w:rFonts w:ascii="GHEA Grapalat" w:hAnsi="GHEA Grapalat"/>
          <w:i/>
        </w:rPr>
      </w:pPr>
    </w:p>
    <w:p w14:paraId="52891B67" w14:textId="77777777" w:rsidR="00607964" w:rsidRDefault="00607964" w:rsidP="00A1617E">
      <w:pPr>
        <w:widowControl w:val="0"/>
        <w:spacing w:after="160"/>
        <w:jc w:val="right"/>
        <w:rPr>
          <w:rFonts w:ascii="GHEA Grapalat" w:hAnsi="GHEA Grapalat"/>
          <w:i/>
        </w:rPr>
      </w:pPr>
    </w:p>
    <w:p w14:paraId="70ED128F" w14:textId="77777777" w:rsidR="00607964" w:rsidRDefault="00607964" w:rsidP="00A1617E">
      <w:pPr>
        <w:widowControl w:val="0"/>
        <w:spacing w:after="160"/>
        <w:jc w:val="right"/>
        <w:rPr>
          <w:rFonts w:ascii="GHEA Grapalat" w:hAnsi="GHEA Grapalat"/>
          <w:i/>
        </w:rPr>
      </w:pPr>
    </w:p>
    <w:p w14:paraId="51EDF77A" w14:textId="77777777" w:rsidR="00607964" w:rsidRDefault="00607964" w:rsidP="00A1617E">
      <w:pPr>
        <w:widowControl w:val="0"/>
        <w:spacing w:after="160"/>
        <w:jc w:val="right"/>
        <w:rPr>
          <w:rFonts w:ascii="GHEA Grapalat" w:hAnsi="GHEA Grapalat"/>
          <w:i/>
        </w:rPr>
      </w:pPr>
    </w:p>
    <w:p w14:paraId="313BE328" w14:textId="77777777" w:rsidR="00607964" w:rsidRDefault="00607964" w:rsidP="00A1617E">
      <w:pPr>
        <w:widowControl w:val="0"/>
        <w:spacing w:after="160"/>
        <w:jc w:val="right"/>
        <w:rPr>
          <w:rFonts w:ascii="GHEA Grapalat" w:hAnsi="GHEA Grapalat"/>
          <w:i/>
        </w:rPr>
      </w:pPr>
    </w:p>
    <w:p w14:paraId="61863538" w14:textId="77777777" w:rsidR="00607964" w:rsidRDefault="00607964" w:rsidP="00A1617E">
      <w:pPr>
        <w:widowControl w:val="0"/>
        <w:spacing w:after="160"/>
        <w:jc w:val="right"/>
        <w:rPr>
          <w:rFonts w:ascii="GHEA Grapalat" w:hAnsi="GHEA Grapalat"/>
          <w:i/>
        </w:rPr>
      </w:pPr>
    </w:p>
    <w:p w14:paraId="74B48E51" w14:textId="77777777" w:rsidR="00607964" w:rsidRDefault="00607964" w:rsidP="00A1617E">
      <w:pPr>
        <w:widowControl w:val="0"/>
        <w:spacing w:after="160"/>
        <w:jc w:val="right"/>
        <w:rPr>
          <w:rFonts w:ascii="GHEA Grapalat" w:hAnsi="GHEA Grapalat"/>
          <w:i/>
        </w:rPr>
      </w:pPr>
    </w:p>
    <w:p w14:paraId="4DC4A59F" w14:textId="77777777" w:rsidR="00607964" w:rsidRDefault="00607964" w:rsidP="00A1617E">
      <w:pPr>
        <w:widowControl w:val="0"/>
        <w:spacing w:after="160"/>
        <w:jc w:val="right"/>
        <w:rPr>
          <w:rFonts w:ascii="GHEA Grapalat" w:hAnsi="GHEA Grapalat"/>
          <w:i/>
        </w:rPr>
      </w:pPr>
    </w:p>
    <w:p w14:paraId="0C12A9B2" w14:textId="77777777" w:rsidR="00607964" w:rsidRDefault="00607964" w:rsidP="00A1617E">
      <w:pPr>
        <w:widowControl w:val="0"/>
        <w:spacing w:after="160"/>
        <w:jc w:val="right"/>
        <w:rPr>
          <w:rFonts w:ascii="GHEA Grapalat" w:hAnsi="GHEA Grapalat"/>
          <w:i/>
        </w:rPr>
      </w:pPr>
    </w:p>
    <w:p w14:paraId="4304B87A" w14:textId="77777777" w:rsidR="00607964" w:rsidRDefault="00607964" w:rsidP="00A1617E">
      <w:pPr>
        <w:widowControl w:val="0"/>
        <w:spacing w:after="160"/>
        <w:jc w:val="right"/>
        <w:rPr>
          <w:rFonts w:ascii="GHEA Grapalat" w:hAnsi="GHEA Grapalat"/>
          <w:i/>
        </w:rPr>
      </w:pPr>
    </w:p>
    <w:p w14:paraId="2725FD9C" w14:textId="77777777" w:rsidR="00607964" w:rsidRDefault="00607964" w:rsidP="00A1617E">
      <w:pPr>
        <w:widowControl w:val="0"/>
        <w:spacing w:after="160"/>
        <w:jc w:val="right"/>
        <w:rPr>
          <w:rFonts w:ascii="GHEA Grapalat" w:hAnsi="GHEA Grapalat"/>
          <w:i/>
        </w:rPr>
      </w:pPr>
    </w:p>
    <w:p w14:paraId="5CE37539" w14:textId="77777777" w:rsidR="004A7930" w:rsidRDefault="004A7930" w:rsidP="00A1617E">
      <w:pPr>
        <w:widowControl w:val="0"/>
        <w:spacing w:after="160"/>
        <w:jc w:val="right"/>
        <w:rPr>
          <w:rFonts w:ascii="GHEA Grapalat" w:hAnsi="GHEA Grapalat"/>
          <w:i/>
        </w:rPr>
      </w:pPr>
    </w:p>
    <w:p w14:paraId="4655166B" w14:textId="77777777" w:rsidR="004A7930" w:rsidRDefault="004A7930" w:rsidP="00A1617E">
      <w:pPr>
        <w:widowControl w:val="0"/>
        <w:spacing w:after="160"/>
        <w:jc w:val="right"/>
        <w:rPr>
          <w:rFonts w:ascii="GHEA Grapalat" w:hAnsi="GHEA Grapalat"/>
          <w:i/>
        </w:rPr>
      </w:pPr>
    </w:p>
    <w:p w14:paraId="32B4527D" w14:textId="77777777" w:rsidR="004A7930" w:rsidRDefault="004A7930" w:rsidP="00A1617E">
      <w:pPr>
        <w:widowControl w:val="0"/>
        <w:spacing w:after="160"/>
        <w:jc w:val="right"/>
        <w:rPr>
          <w:rFonts w:ascii="GHEA Grapalat" w:hAnsi="GHEA Grapalat"/>
          <w:i/>
        </w:rPr>
      </w:pPr>
    </w:p>
    <w:p w14:paraId="4167A778" w14:textId="77777777" w:rsidR="004A7930" w:rsidRDefault="004A7930" w:rsidP="00A1617E">
      <w:pPr>
        <w:widowControl w:val="0"/>
        <w:spacing w:after="160"/>
        <w:jc w:val="right"/>
        <w:rPr>
          <w:rFonts w:ascii="GHEA Grapalat" w:hAnsi="GHEA Grapalat"/>
          <w:i/>
        </w:rPr>
      </w:pPr>
    </w:p>
    <w:p w14:paraId="777F029D" w14:textId="77777777" w:rsidR="00607964" w:rsidRDefault="00607964" w:rsidP="00A1617E">
      <w:pPr>
        <w:widowControl w:val="0"/>
        <w:spacing w:after="160"/>
        <w:jc w:val="right"/>
        <w:rPr>
          <w:rFonts w:ascii="GHEA Grapalat" w:hAnsi="GHEA Grapalat"/>
          <w:i/>
        </w:rPr>
      </w:pPr>
    </w:p>
    <w:p w14:paraId="464EEAC4" w14:textId="77777777" w:rsidR="00A1617E" w:rsidRPr="00B138F3" w:rsidRDefault="00A1617E" w:rsidP="00A1617E">
      <w:pPr>
        <w:widowControl w:val="0"/>
        <w:spacing w:after="160"/>
        <w:jc w:val="right"/>
        <w:rPr>
          <w:rFonts w:ascii="GHEA Grapalat" w:hAnsi="GHEA Grapalat"/>
          <w:i/>
        </w:rPr>
      </w:pPr>
      <w:r w:rsidRPr="00B138F3">
        <w:rPr>
          <w:rFonts w:ascii="GHEA Grapalat" w:hAnsi="GHEA Grapalat"/>
          <w:i/>
        </w:rPr>
        <w:t>Приложение № 2</w:t>
      </w:r>
    </w:p>
    <w:p w14:paraId="5C9135A5" w14:textId="77777777" w:rsidR="00A1617E" w:rsidRPr="00B138F3" w:rsidRDefault="00A1617E" w:rsidP="00A1617E">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tbl>
      <w:tblPr>
        <w:tblpPr w:leftFromText="180" w:rightFromText="180" w:vertAnchor="text" w:horzAnchor="margin" w:tblpXSpec="right" w:tblpY="764"/>
        <w:tblW w:w="15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908"/>
        <w:gridCol w:w="2367"/>
        <w:gridCol w:w="965"/>
        <w:gridCol w:w="981"/>
        <w:gridCol w:w="694"/>
        <w:gridCol w:w="839"/>
        <w:gridCol w:w="535"/>
        <w:gridCol w:w="605"/>
        <w:gridCol w:w="699"/>
        <w:gridCol w:w="826"/>
        <w:gridCol w:w="866"/>
        <w:gridCol w:w="850"/>
        <w:gridCol w:w="966"/>
        <w:gridCol w:w="669"/>
        <w:gridCol w:w="738"/>
      </w:tblGrid>
      <w:tr w:rsidR="00B80353" w:rsidRPr="00B138F3" w14:paraId="7CDA3F61" w14:textId="77777777" w:rsidTr="00B80353">
        <w:trPr>
          <w:trHeight w:val="305"/>
        </w:trPr>
        <w:tc>
          <w:tcPr>
            <w:tcW w:w="15498" w:type="dxa"/>
            <w:gridSpan w:val="16"/>
          </w:tcPr>
          <w:p w14:paraId="49C3EFFB" w14:textId="5D8A4035" w:rsidR="00B80353" w:rsidRPr="00B138F3" w:rsidRDefault="009E0B6F" w:rsidP="00B80353">
            <w:pPr>
              <w:widowControl w:val="0"/>
              <w:jc w:val="center"/>
              <w:rPr>
                <w:rFonts w:ascii="GHEA Grapalat" w:hAnsi="GHEA Grapalat"/>
                <w:sz w:val="16"/>
                <w:szCs w:val="16"/>
              </w:rPr>
            </w:pPr>
            <w:r>
              <w:rPr>
                <w:rFonts w:ascii="GHEA Grapalat" w:hAnsi="GHEA Grapalat"/>
                <w:sz w:val="16"/>
                <w:szCs w:val="16"/>
              </w:rPr>
              <w:t>0</w:t>
            </w:r>
          </w:p>
        </w:tc>
      </w:tr>
      <w:tr w:rsidR="00B80353" w:rsidRPr="00B138F3" w14:paraId="6F29C7D8" w14:textId="77777777" w:rsidTr="007549CE">
        <w:trPr>
          <w:trHeight w:val="747"/>
        </w:trPr>
        <w:tc>
          <w:tcPr>
            <w:tcW w:w="990" w:type="dxa"/>
            <w:vAlign w:val="center"/>
          </w:tcPr>
          <w:p w14:paraId="5BBE6C37" w14:textId="77777777" w:rsidR="00B80353" w:rsidRPr="00B138F3" w:rsidRDefault="00B80353" w:rsidP="00B80353">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908" w:type="dxa"/>
            <w:vAlign w:val="center"/>
          </w:tcPr>
          <w:p w14:paraId="334A5D1D" w14:textId="77777777" w:rsidR="00B80353" w:rsidRPr="00B138F3" w:rsidRDefault="00B80353" w:rsidP="00B80353">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367" w:type="dxa"/>
            <w:vAlign w:val="center"/>
          </w:tcPr>
          <w:p w14:paraId="46E2E0ED" w14:textId="77777777" w:rsidR="00B80353" w:rsidRPr="00B138F3" w:rsidRDefault="00B80353" w:rsidP="00B80353">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233" w:type="dxa"/>
            <w:gridSpan w:val="13"/>
            <w:vAlign w:val="center"/>
          </w:tcPr>
          <w:p w14:paraId="08DBB134" w14:textId="0D0093F5" w:rsidR="00B80353" w:rsidRPr="00B138F3" w:rsidRDefault="00B80353" w:rsidP="00B80353">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AB71C2">
              <w:rPr>
                <w:rFonts w:ascii="GHEA Grapalat" w:hAnsi="GHEA Grapalat"/>
                <w:sz w:val="16"/>
                <w:szCs w:val="16"/>
              </w:rPr>
              <w:t>2</w:t>
            </w:r>
            <w:r w:rsidR="00C424D1">
              <w:rPr>
                <w:rFonts w:ascii="GHEA Grapalat" w:hAnsi="GHEA Grapalat"/>
                <w:sz w:val="16"/>
                <w:szCs w:val="16"/>
              </w:rPr>
              <w:t>6</w:t>
            </w:r>
            <w:r w:rsidRPr="00B138F3">
              <w:rPr>
                <w:rFonts w:ascii="GHEA Grapalat" w:hAnsi="GHEA Grapalat"/>
                <w:sz w:val="16"/>
                <w:szCs w:val="16"/>
              </w:rPr>
              <w:t>г., по месяцам, в том числе</w:t>
            </w:r>
            <w:r w:rsidRPr="00B138F3">
              <w:rPr>
                <w:rStyle w:val="FootnoteReference"/>
                <w:rFonts w:ascii="GHEA Grapalat" w:hAnsi="GHEA Grapalat"/>
                <w:sz w:val="16"/>
                <w:szCs w:val="16"/>
              </w:rPr>
              <w:footnoteReference w:customMarkFollows="1" w:id="18"/>
              <w:t>**</w:t>
            </w:r>
          </w:p>
        </w:tc>
      </w:tr>
      <w:tr w:rsidR="009E0B6F" w:rsidRPr="00B138F3" w14:paraId="582F9F27" w14:textId="77777777" w:rsidTr="00AC71D6">
        <w:trPr>
          <w:trHeight w:val="594"/>
        </w:trPr>
        <w:tc>
          <w:tcPr>
            <w:tcW w:w="990" w:type="dxa"/>
            <w:vMerge w:val="restart"/>
          </w:tcPr>
          <w:p w14:paraId="30E48CE6" w14:textId="77777777" w:rsidR="009E0B6F" w:rsidRDefault="009E0B6F" w:rsidP="009E0B6F">
            <w:pPr>
              <w:widowControl w:val="0"/>
              <w:jc w:val="center"/>
              <w:rPr>
                <w:rFonts w:ascii="GHEA Grapalat" w:hAnsi="GHEA Grapalat"/>
                <w:sz w:val="16"/>
                <w:szCs w:val="16"/>
              </w:rPr>
            </w:pPr>
          </w:p>
          <w:p w14:paraId="5523B685" w14:textId="77777777" w:rsidR="009E0B6F" w:rsidRDefault="009E0B6F" w:rsidP="009E0B6F">
            <w:pPr>
              <w:widowControl w:val="0"/>
              <w:jc w:val="center"/>
              <w:rPr>
                <w:rFonts w:ascii="GHEA Grapalat" w:hAnsi="GHEA Grapalat"/>
                <w:sz w:val="16"/>
                <w:szCs w:val="16"/>
              </w:rPr>
            </w:pPr>
          </w:p>
          <w:p w14:paraId="4AFE2EE4" w14:textId="77777777" w:rsidR="009E0B6F" w:rsidRDefault="009E0B6F" w:rsidP="009E0B6F">
            <w:pPr>
              <w:widowControl w:val="0"/>
              <w:jc w:val="center"/>
              <w:rPr>
                <w:rFonts w:ascii="GHEA Grapalat" w:hAnsi="GHEA Grapalat"/>
                <w:sz w:val="16"/>
                <w:szCs w:val="16"/>
              </w:rPr>
            </w:pPr>
          </w:p>
          <w:p w14:paraId="1459CAC8" w14:textId="77777777" w:rsidR="009E0B6F" w:rsidRDefault="009E0B6F" w:rsidP="009E0B6F">
            <w:pPr>
              <w:widowControl w:val="0"/>
              <w:jc w:val="center"/>
              <w:rPr>
                <w:rFonts w:ascii="GHEA Grapalat" w:hAnsi="GHEA Grapalat"/>
                <w:sz w:val="16"/>
                <w:szCs w:val="16"/>
              </w:rPr>
            </w:pPr>
          </w:p>
          <w:p w14:paraId="53C507FD" w14:textId="77777777" w:rsidR="009E0B6F" w:rsidRPr="00B138F3" w:rsidRDefault="009E0B6F" w:rsidP="009E0B6F">
            <w:pPr>
              <w:widowControl w:val="0"/>
              <w:jc w:val="center"/>
              <w:rPr>
                <w:rFonts w:ascii="GHEA Grapalat" w:hAnsi="GHEA Grapalat"/>
                <w:sz w:val="16"/>
                <w:szCs w:val="16"/>
              </w:rPr>
            </w:pPr>
            <w:r>
              <w:rPr>
                <w:rFonts w:ascii="GHEA Grapalat" w:hAnsi="GHEA Grapalat"/>
                <w:sz w:val="16"/>
                <w:szCs w:val="16"/>
              </w:rPr>
              <w:t>1</w:t>
            </w:r>
          </w:p>
        </w:tc>
        <w:tc>
          <w:tcPr>
            <w:tcW w:w="1908" w:type="dxa"/>
            <w:vMerge w:val="restart"/>
            <w:tcBorders>
              <w:top w:val="single" w:sz="4" w:space="0" w:color="auto"/>
              <w:left w:val="single" w:sz="4" w:space="0" w:color="auto"/>
              <w:bottom w:val="single" w:sz="4" w:space="0" w:color="auto"/>
              <w:right w:val="single" w:sz="4" w:space="0" w:color="auto"/>
            </w:tcBorders>
          </w:tcPr>
          <w:p w14:paraId="7B25B4DD" w14:textId="77777777" w:rsidR="009E0B6F" w:rsidRDefault="009E0B6F" w:rsidP="009E0B6F">
            <w:pPr>
              <w:autoSpaceDE w:val="0"/>
              <w:autoSpaceDN w:val="0"/>
              <w:spacing w:line="256" w:lineRule="auto"/>
              <w:jc w:val="center"/>
              <w:rPr>
                <w:rFonts w:ascii="GHEA Grapalat" w:hAnsi="GHEA Grapalat"/>
                <w:sz w:val="20"/>
                <w:szCs w:val="20"/>
              </w:rPr>
            </w:pPr>
          </w:p>
          <w:p w14:paraId="79CBD488" w14:textId="7ACBE539" w:rsidR="009E0B6F" w:rsidRPr="009E0B6F" w:rsidRDefault="009E0B6F" w:rsidP="009E0B6F">
            <w:pPr>
              <w:autoSpaceDE w:val="0"/>
              <w:autoSpaceDN w:val="0"/>
              <w:spacing w:line="256" w:lineRule="auto"/>
              <w:jc w:val="center"/>
              <w:rPr>
                <w:rFonts w:ascii="GHEA Grapalat" w:hAnsi="GHEA Grapalat" w:cs="Arial Armenian"/>
                <w:sz w:val="20"/>
                <w:szCs w:val="20"/>
                <w:lang w:val="hy-AM"/>
              </w:rPr>
            </w:pPr>
            <w:r w:rsidRPr="009E0B6F">
              <w:rPr>
                <w:rFonts w:ascii="GHEA Grapalat" w:hAnsi="GHEA Grapalat"/>
                <w:sz w:val="20"/>
                <w:szCs w:val="20"/>
              </w:rPr>
              <w:t>37431200/503</w:t>
            </w:r>
          </w:p>
        </w:tc>
        <w:tc>
          <w:tcPr>
            <w:tcW w:w="2367" w:type="dxa"/>
            <w:vMerge w:val="restart"/>
            <w:tcBorders>
              <w:top w:val="single" w:sz="4" w:space="0" w:color="auto"/>
              <w:left w:val="single" w:sz="4" w:space="0" w:color="auto"/>
              <w:bottom w:val="single" w:sz="4" w:space="0" w:color="auto"/>
              <w:right w:val="single" w:sz="4" w:space="0" w:color="auto"/>
            </w:tcBorders>
          </w:tcPr>
          <w:p w14:paraId="39227AC0" w14:textId="77777777" w:rsidR="009E0B6F" w:rsidRDefault="009E0B6F" w:rsidP="009E0B6F">
            <w:pPr>
              <w:jc w:val="center"/>
              <w:rPr>
                <w:rFonts w:ascii="GHEA Grapalat" w:hAnsi="GHEA Grapalat"/>
                <w:sz w:val="20"/>
                <w:szCs w:val="20"/>
              </w:rPr>
            </w:pPr>
          </w:p>
          <w:p w14:paraId="1BA561A4" w14:textId="3D386FB6" w:rsidR="009E0B6F" w:rsidRPr="009E0B6F" w:rsidRDefault="009E0B6F" w:rsidP="009E0B6F">
            <w:pPr>
              <w:jc w:val="center"/>
              <w:rPr>
                <w:rFonts w:ascii="GHEA Grapalat" w:hAnsi="GHEA Grapalat" w:cs="Calibri"/>
                <w:sz w:val="20"/>
                <w:szCs w:val="20"/>
                <w:lang w:val="hy-AM"/>
              </w:rPr>
            </w:pPr>
            <w:r w:rsidRPr="009E0B6F">
              <w:rPr>
                <w:rFonts w:ascii="GHEA Grapalat" w:hAnsi="GHEA Grapalat"/>
                <w:sz w:val="20"/>
                <w:szCs w:val="20"/>
              </w:rPr>
              <w:t>Тренажер Гребной</w:t>
            </w:r>
          </w:p>
        </w:tc>
        <w:tc>
          <w:tcPr>
            <w:tcW w:w="965" w:type="dxa"/>
            <w:vAlign w:val="center"/>
          </w:tcPr>
          <w:p w14:paraId="329F8A59" w14:textId="77777777" w:rsidR="009E0B6F" w:rsidRPr="00B138F3" w:rsidRDefault="009E0B6F" w:rsidP="009E0B6F">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81" w:type="dxa"/>
            <w:vAlign w:val="center"/>
          </w:tcPr>
          <w:p w14:paraId="2D8B53E5" w14:textId="77777777" w:rsidR="009E0B6F" w:rsidRPr="00B138F3" w:rsidRDefault="009E0B6F" w:rsidP="009E0B6F">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94" w:type="dxa"/>
            <w:vAlign w:val="center"/>
          </w:tcPr>
          <w:p w14:paraId="551E50AE" w14:textId="77777777" w:rsidR="009E0B6F" w:rsidRPr="00B138F3" w:rsidRDefault="009E0B6F" w:rsidP="009E0B6F">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39" w:type="dxa"/>
            <w:vAlign w:val="center"/>
          </w:tcPr>
          <w:p w14:paraId="070A10E9" w14:textId="77777777" w:rsidR="009E0B6F" w:rsidRPr="00B138F3" w:rsidRDefault="009E0B6F" w:rsidP="009E0B6F">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35" w:type="dxa"/>
            <w:vAlign w:val="center"/>
          </w:tcPr>
          <w:p w14:paraId="28376B20" w14:textId="77777777" w:rsidR="009E0B6F" w:rsidRPr="00B138F3" w:rsidRDefault="009E0B6F" w:rsidP="009E0B6F">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5" w:type="dxa"/>
            <w:vAlign w:val="center"/>
          </w:tcPr>
          <w:p w14:paraId="7115721B" w14:textId="77777777" w:rsidR="009E0B6F" w:rsidRPr="00B138F3" w:rsidRDefault="009E0B6F" w:rsidP="009E0B6F">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99" w:type="dxa"/>
            <w:vAlign w:val="center"/>
          </w:tcPr>
          <w:p w14:paraId="5EC75A96" w14:textId="77777777" w:rsidR="009E0B6F" w:rsidRPr="00B138F3" w:rsidRDefault="009E0B6F" w:rsidP="009E0B6F">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26" w:type="dxa"/>
            <w:vAlign w:val="center"/>
          </w:tcPr>
          <w:p w14:paraId="20EB122C" w14:textId="77777777" w:rsidR="009E0B6F" w:rsidRPr="00B138F3" w:rsidRDefault="009E0B6F" w:rsidP="009E0B6F">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6" w:type="dxa"/>
            <w:vAlign w:val="center"/>
          </w:tcPr>
          <w:p w14:paraId="7524E81D" w14:textId="77777777" w:rsidR="009E0B6F" w:rsidRPr="00B138F3" w:rsidRDefault="009E0B6F" w:rsidP="009E0B6F">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50" w:type="dxa"/>
            <w:vAlign w:val="center"/>
          </w:tcPr>
          <w:p w14:paraId="23E9A157" w14:textId="77777777" w:rsidR="009E0B6F" w:rsidRPr="00B138F3" w:rsidRDefault="009E0B6F" w:rsidP="009E0B6F">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66" w:type="dxa"/>
            <w:vAlign w:val="center"/>
          </w:tcPr>
          <w:p w14:paraId="54DF435F" w14:textId="77777777" w:rsidR="009E0B6F" w:rsidRPr="00B138F3" w:rsidRDefault="009E0B6F" w:rsidP="009E0B6F">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669" w:type="dxa"/>
            <w:vAlign w:val="center"/>
          </w:tcPr>
          <w:p w14:paraId="14287944" w14:textId="77777777" w:rsidR="009E0B6F" w:rsidRPr="00B138F3" w:rsidRDefault="009E0B6F" w:rsidP="009E0B6F">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38" w:type="dxa"/>
            <w:vAlign w:val="center"/>
          </w:tcPr>
          <w:p w14:paraId="6FC0F2CD" w14:textId="77777777" w:rsidR="009E0B6F" w:rsidRPr="00046B2C" w:rsidRDefault="009E0B6F" w:rsidP="009E0B6F">
            <w:pPr>
              <w:widowControl w:val="0"/>
              <w:ind w:right="-1"/>
              <w:jc w:val="center"/>
              <w:rPr>
                <w:rFonts w:ascii="GHEA Grapalat" w:hAnsi="GHEA Grapalat"/>
                <w:sz w:val="16"/>
                <w:szCs w:val="16"/>
              </w:rPr>
            </w:pPr>
            <w:r w:rsidRPr="00B138F3">
              <w:rPr>
                <w:rFonts w:ascii="GHEA Grapalat" w:hAnsi="GHEA Grapalat"/>
                <w:sz w:val="16"/>
                <w:szCs w:val="16"/>
              </w:rPr>
              <w:t>Всего</w:t>
            </w:r>
          </w:p>
        </w:tc>
      </w:tr>
      <w:tr w:rsidR="00607964" w:rsidRPr="00B138F3" w14:paraId="317E5C60" w14:textId="77777777" w:rsidTr="00F70DD9">
        <w:trPr>
          <w:cantSplit/>
          <w:trHeight w:val="1134"/>
        </w:trPr>
        <w:tc>
          <w:tcPr>
            <w:tcW w:w="990" w:type="dxa"/>
            <w:vMerge/>
          </w:tcPr>
          <w:p w14:paraId="35F97E99" w14:textId="77777777" w:rsidR="00607964" w:rsidRPr="00B138F3" w:rsidRDefault="00607964" w:rsidP="00607964">
            <w:pPr>
              <w:widowControl w:val="0"/>
              <w:jc w:val="center"/>
              <w:rPr>
                <w:rFonts w:ascii="GHEA Grapalat" w:hAnsi="GHEA Grapalat"/>
                <w:sz w:val="16"/>
                <w:szCs w:val="16"/>
              </w:rPr>
            </w:pPr>
          </w:p>
        </w:tc>
        <w:tc>
          <w:tcPr>
            <w:tcW w:w="1908" w:type="dxa"/>
            <w:vMerge/>
            <w:vAlign w:val="center"/>
          </w:tcPr>
          <w:p w14:paraId="3F7A8ED8" w14:textId="77777777" w:rsidR="00607964" w:rsidRDefault="00607964" w:rsidP="00607964">
            <w:pPr>
              <w:jc w:val="center"/>
              <w:rPr>
                <w:rFonts w:ascii="Sylfaen" w:hAnsi="Sylfaen" w:cs="Calibri"/>
                <w:color w:val="000000"/>
                <w:sz w:val="22"/>
                <w:szCs w:val="22"/>
              </w:rPr>
            </w:pPr>
          </w:p>
        </w:tc>
        <w:tc>
          <w:tcPr>
            <w:tcW w:w="2367" w:type="dxa"/>
            <w:vMerge/>
            <w:vAlign w:val="center"/>
          </w:tcPr>
          <w:p w14:paraId="5BC6D773" w14:textId="77777777" w:rsidR="00607964" w:rsidRDefault="00607964" w:rsidP="00607964">
            <w:pPr>
              <w:jc w:val="center"/>
              <w:rPr>
                <w:rFonts w:ascii="Sylfaen" w:hAnsi="Sylfaen" w:cs="Calibri"/>
                <w:sz w:val="22"/>
                <w:szCs w:val="22"/>
              </w:rPr>
            </w:pPr>
          </w:p>
        </w:tc>
        <w:tc>
          <w:tcPr>
            <w:tcW w:w="965" w:type="dxa"/>
            <w:textDirection w:val="btLr"/>
            <w:vAlign w:val="center"/>
          </w:tcPr>
          <w:p w14:paraId="76442E97" w14:textId="77777777" w:rsidR="00607964" w:rsidRPr="00E96833" w:rsidRDefault="00607964" w:rsidP="00607964">
            <w:pPr>
              <w:ind w:left="113" w:right="113"/>
              <w:jc w:val="center"/>
              <w:rPr>
                <w:rFonts w:ascii="GHEA Grapalat" w:hAnsi="GHEA Grapalat" w:cs="Arial"/>
                <w:sz w:val="20"/>
                <w:szCs w:val="20"/>
                <w:lang w:val="hy-AM"/>
              </w:rPr>
            </w:pPr>
            <w:r w:rsidRPr="00E96833">
              <w:rPr>
                <w:rFonts w:ascii="GHEA Grapalat" w:hAnsi="GHEA Grapalat" w:cs="Arial"/>
                <w:sz w:val="20"/>
                <w:szCs w:val="20"/>
                <w:lang w:val="hy-AM"/>
              </w:rPr>
              <w:t>0</w:t>
            </w:r>
          </w:p>
        </w:tc>
        <w:tc>
          <w:tcPr>
            <w:tcW w:w="981" w:type="dxa"/>
            <w:textDirection w:val="btLr"/>
            <w:vAlign w:val="center"/>
          </w:tcPr>
          <w:p w14:paraId="30BC5290" w14:textId="77777777" w:rsidR="00607964" w:rsidRPr="00E96833" w:rsidRDefault="00607964" w:rsidP="00607964">
            <w:pPr>
              <w:ind w:left="113" w:right="113"/>
              <w:jc w:val="center"/>
              <w:rPr>
                <w:rFonts w:ascii="GHEA Grapalat" w:hAnsi="GHEA Grapalat" w:cs="Arial"/>
                <w:sz w:val="20"/>
                <w:szCs w:val="20"/>
                <w:lang w:val="hy-AM"/>
              </w:rPr>
            </w:pPr>
            <w:r w:rsidRPr="00E96833">
              <w:rPr>
                <w:rFonts w:ascii="GHEA Grapalat" w:hAnsi="GHEA Grapalat" w:cs="Arial"/>
                <w:sz w:val="20"/>
                <w:szCs w:val="20"/>
                <w:lang w:val="hy-AM"/>
              </w:rPr>
              <w:t>0</w:t>
            </w:r>
          </w:p>
        </w:tc>
        <w:tc>
          <w:tcPr>
            <w:tcW w:w="694" w:type="dxa"/>
            <w:textDirection w:val="btLr"/>
            <w:vAlign w:val="center"/>
          </w:tcPr>
          <w:p w14:paraId="43B833F5" w14:textId="229CCDA8" w:rsidR="00607964" w:rsidRPr="00E96833" w:rsidRDefault="00607964" w:rsidP="00607964">
            <w:pPr>
              <w:ind w:left="113" w:right="113"/>
              <w:jc w:val="center"/>
              <w:rPr>
                <w:rFonts w:ascii="GHEA Grapalat" w:hAnsi="GHEA Grapalat" w:cs="Arial"/>
                <w:sz w:val="20"/>
                <w:szCs w:val="20"/>
              </w:rPr>
            </w:pPr>
            <w:r>
              <w:rPr>
                <w:rFonts w:ascii="GHEA Grapalat" w:hAnsi="GHEA Grapalat" w:cs="Arial"/>
                <w:sz w:val="20"/>
                <w:szCs w:val="20"/>
              </w:rPr>
              <w:t>0</w:t>
            </w:r>
          </w:p>
        </w:tc>
        <w:tc>
          <w:tcPr>
            <w:tcW w:w="839" w:type="dxa"/>
            <w:textDirection w:val="btLr"/>
            <w:vAlign w:val="center"/>
          </w:tcPr>
          <w:p w14:paraId="0CAE0916" w14:textId="748A6651" w:rsidR="00607964" w:rsidRPr="00242EDB" w:rsidRDefault="00607964" w:rsidP="00607964">
            <w:pPr>
              <w:ind w:left="113" w:right="113"/>
              <w:jc w:val="center"/>
              <w:rPr>
                <w:rFonts w:ascii="GHEA Grapalat" w:hAnsi="GHEA Grapalat" w:cs="Arial"/>
                <w:sz w:val="20"/>
                <w:szCs w:val="20"/>
              </w:rPr>
            </w:pPr>
            <w:r>
              <w:rPr>
                <w:rFonts w:ascii="GHEA Grapalat" w:hAnsi="GHEA Grapalat" w:cs="Arial"/>
                <w:sz w:val="20"/>
                <w:szCs w:val="20"/>
              </w:rPr>
              <w:t>0</w:t>
            </w:r>
          </w:p>
        </w:tc>
        <w:tc>
          <w:tcPr>
            <w:tcW w:w="535" w:type="dxa"/>
            <w:textDirection w:val="btLr"/>
            <w:vAlign w:val="center"/>
          </w:tcPr>
          <w:p w14:paraId="0B9F449F" w14:textId="7C842BC8" w:rsidR="00607964" w:rsidRPr="00242EDB" w:rsidRDefault="00607964" w:rsidP="00607964">
            <w:pPr>
              <w:ind w:left="113" w:right="113"/>
              <w:jc w:val="center"/>
              <w:rPr>
                <w:rFonts w:ascii="GHEA Grapalat" w:hAnsi="GHEA Grapalat" w:cs="Arial"/>
                <w:sz w:val="20"/>
                <w:szCs w:val="20"/>
              </w:rPr>
            </w:pPr>
            <w:r>
              <w:rPr>
                <w:rFonts w:ascii="GHEA Grapalat" w:hAnsi="GHEA Grapalat" w:cs="Arial"/>
                <w:sz w:val="20"/>
                <w:szCs w:val="20"/>
              </w:rPr>
              <w:t>0</w:t>
            </w:r>
          </w:p>
        </w:tc>
        <w:tc>
          <w:tcPr>
            <w:tcW w:w="605" w:type="dxa"/>
            <w:textDirection w:val="btLr"/>
            <w:vAlign w:val="center"/>
          </w:tcPr>
          <w:p w14:paraId="78184101" w14:textId="75908952" w:rsidR="00607964" w:rsidRPr="00242EDB" w:rsidRDefault="00607964" w:rsidP="00607964">
            <w:pPr>
              <w:ind w:left="113" w:right="113"/>
              <w:jc w:val="center"/>
              <w:rPr>
                <w:rFonts w:ascii="GHEA Grapalat" w:hAnsi="GHEA Grapalat" w:cs="Arial"/>
                <w:sz w:val="20"/>
                <w:szCs w:val="20"/>
              </w:rPr>
            </w:pPr>
            <w:r>
              <w:rPr>
                <w:rFonts w:ascii="GHEA Grapalat" w:hAnsi="GHEA Grapalat" w:cs="Arial"/>
                <w:sz w:val="20"/>
                <w:szCs w:val="20"/>
              </w:rPr>
              <w:t>0</w:t>
            </w:r>
          </w:p>
        </w:tc>
        <w:tc>
          <w:tcPr>
            <w:tcW w:w="699" w:type="dxa"/>
            <w:textDirection w:val="btLr"/>
            <w:vAlign w:val="center"/>
          </w:tcPr>
          <w:p w14:paraId="5582BADF" w14:textId="44F0FDC2" w:rsidR="00607964" w:rsidRPr="00E96833" w:rsidRDefault="00607964" w:rsidP="00607964">
            <w:pPr>
              <w:ind w:left="113" w:right="113"/>
              <w:jc w:val="center"/>
              <w:rPr>
                <w:rFonts w:ascii="GHEA Grapalat" w:hAnsi="GHEA Grapalat" w:cs="Arial"/>
                <w:sz w:val="20"/>
                <w:szCs w:val="20"/>
              </w:rPr>
            </w:pPr>
            <w:r>
              <w:rPr>
                <w:rFonts w:ascii="GHEA Grapalat" w:hAnsi="GHEA Grapalat" w:cs="Arial"/>
                <w:sz w:val="20"/>
                <w:szCs w:val="20"/>
              </w:rPr>
              <w:t>0</w:t>
            </w:r>
          </w:p>
        </w:tc>
        <w:tc>
          <w:tcPr>
            <w:tcW w:w="826" w:type="dxa"/>
            <w:textDirection w:val="btLr"/>
            <w:vAlign w:val="center"/>
          </w:tcPr>
          <w:p w14:paraId="1347F26D" w14:textId="6C43D5C3" w:rsidR="00607964" w:rsidRPr="00242EDB" w:rsidRDefault="00607964" w:rsidP="00607964">
            <w:pPr>
              <w:ind w:left="113" w:right="113"/>
              <w:jc w:val="center"/>
              <w:rPr>
                <w:rFonts w:ascii="GHEA Grapalat" w:hAnsi="GHEA Grapalat" w:cs="Arial"/>
                <w:sz w:val="20"/>
                <w:szCs w:val="20"/>
              </w:rPr>
            </w:pPr>
            <w:r>
              <w:rPr>
                <w:rFonts w:ascii="GHEA Grapalat" w:hAnsi="GHEA Grapalat" w:cs="Arial"/>
                <w:sz w:val="20"/>
                <w:szCs w:val="20"/>
              </w:rPr>
              <w:t>0</w:t>
            </w:r>
          </w:p>
        </w:tc>
        <w:tc>
          <w:tcPr>
            <w:tcW w:w="866" w:type="dxa"/>
            <w:textDirection w:val="btLr"/>
            <w:vAlign w:val="center"/>
          </w:tcPr>
          <w:p w14:paraId="4A2C0B46" w14:textId="52B9352D" w:rsidR="00607964" w:rsidRPr="00E96833" w:rsidRDefault="00607964" w:rsidP="00607964">
            <w:pPr>
              <w:ind w:left="113" w:right="113"/>
              <w:jc w:val="center"/>
              <w:rPr>
                <w:rFonts w:ascii="GHEA Grapalat" w:hAnsi="GHEA Grapalat" w:cs="Arial"/>
                <w:sz w:val="20"/>
                <w:szCs w:val="20"/>
                <w:lang w:val="hy-AM"/>
              </w:rPr>
            </w:pPr>
            <w:r>
              <w:rPr>
                <w:rFonts w:ascii="GHEA Grapalat" w:hAnsi="GHEA Grapalat" w:cs="Arial"/>
                <w:sz w:val="20"/>
                <w:szCs w:val="20"/>
              </w:rPr>
              <w:t>0</w:t>
            </w:r>
          </w:p>
        </w:tc>
        <w:tc>
          <w:tcPr>
            <w:tcW w:w="850" w:type="dxa"/>
            <w:textDirection w:val="btLr"/>
            <w:vAlign w:val="center"/>
          </w:tcPr>
          <w:p w14:paraId="16B967CE" w14:textId="16A97CF4" w:rsidR="00607964" w:rsidRPr="00E96833" w:rsidRDefault="00607964" w:rsidP="00607964">
            <w:pPr>
              <w:spacing w:line="360" w:lineRule="auto"/>
              <w:ind w:left="113" w:right="113"/>
              <w:jc w:val="center"/>
              <w:rPr>
                <w:rFonts w:ascii="GHEA Grapalat" w:hAnsi="GHEA Grapalat" w:cs="Arial"/>
                <w:sz w:val="20"/>
                <w:szCs w:val="20"/>
              </w:rPr>
            </w:pPr>
            <w:r>
              <w:rPr>
                <w:rFonts w:ascii="GHEA Grapalat" w:hAnsi="GHEA Grapalat" w:cs="Arial"/>
                <w:sz w:val="20"/>
                <w:szCs w:val="20"/>
              </w:rPr>
              <w:t>0</w:t>
            </w:r>
          </w:p>
        </w:tc>
        <w:tc>
          <w:tcPr>
            <w:tcW w:w="966" w:type="dxa"/>
            <w:textDirection w:val="btLr"/>
            <w:vAlign w:val="center"/>
          </w:tcPr>
          <w:p w14:paraId="61D00879" w14:textId="3E25C41E" w:rsidR="00607964" w:rsidRPr="00E96833" w:rsidRDefault="00607964" w:rsidP="00607964">
            <w:pPr>
              <w:ind w:left="113" w:right="113"/>
              <w:jc w:val="center"/>
              <w:rPr>
                <w:rFonts w:ascii="GHEA Grapalat" w:hAnsi="GHEA Grapalat" w:cs="Arial"/>
                <w:sz w:val="20"/>
                <w:szCs w:val="20"/>
                <w:lang w:val="hy-AM"/>
              </w:rPr>
            </w:pPr>
            <w:r>
              <w:rPr>
                <w:rFonts w:ascii="GHEA Grapalat" w:hAnsi="GHEA Grapalat" w:cs="Arial"/>
                <w:sz w:val="20"/>
                <w:szCs w:val="20"/>
              </w:rPr>
              <w:t>0</w:t>
            </w:r>
          </w:p>
        </w:tc>
        <w:tc>
          <w:tcPr>
            <w:tcW w:w="669" w:type="dxa"/>
            <w:textDirection w:val="btLr"/>
            <w:vAlign w:val="center"/>
          </w:tcPr>
          <w:p w14:paraId="04E20478" w14:textId="6EF1E889" w:rsidR="00607964" w:rsidRPr="00E96833" w:rsidRDefault="00607964" w:rsidP="00607964">
            <w:pPr>
              <w:ind w:left="113" w:right="113"/>
              <w:jc w:val="center"/>
              <w:rPr>
                <w:rFonts w:ascii="GHEA Grapalat" w:hAnsi="GHEA Grapalat" w:cs="Arial"/>
                <w:sz w:val="20"/>
                <w:szCs w:val="20"/>
                <w:lang w:val="hy-AM"/>
              </w:rPr>
            </w:pPr>
            <w:r>
              <w:rPr>
                <w:rFonts w:ascii="GHEA Grapalat" w:hAnsi="GHEA Grapalat" w:cs="Arial"/>
                <w:sz w:val="20"/>
                <w:szCs w:val="20"/>
              </w:rPr>
              <w:t>0</w:t>
            </w:r>
          </w:p>
        </w:tc>
        <w:tc>
          <w:tcPr>
            <w:tcW w:w="738" w:type="dxa"/>
            <w:textDirection w:val="btLr"/>
            <w:vAlign w:val="center"/>
          </w:tcPr>
          <w:p w14:paraId="6DD22265" w14:textId="382948AD" w:rsidR="00607964" w:rsidRPr="00E96833" w:rsidRDefault="00607964" w:rsidP="00607964">
            <w:pPr>
              <w:ind w:left="113" w:right="113"/>
              <w:jc w:val="center"/>
              <w:rPr>
                <w:rFonts w:ascii="GHEA Grapalat" w:hAnsi="GHEA Grapalat" w:cs="Arial"/>
                <w:sz w:val="20"/>
                <w:szCs w:val="20"/>
                <w:lang w:val="hy-AM"/>
              </w:rPr>
            </w:pPr>
            <w:r>
              <w:rPr>
                <w:rFonts w:ascii="GHEA Grapalat" w:hAnsi="GHEA Grapalat" w:cs="Arial"/>
                <w:sz w:val="20"/>
                <w:szCs w:val="20"/>
              </w:rPr>
              <w:t>0</w:t>
            </w:r>
          </w:p>
        </w:tc>
      </w:tr>
      <w:tr w:rsidR="009E0B6F" w:rsidRPr="00B138F3" w14:paraId="1D882217" w14:textId="77777777" w:rsidTr="005F0181">
        <w:trPr>
          <w:cantSplit/>
          <w:trHeight w:val="1134"/>
        </w:trPr>
        <w:tc>
          <w:tcPr>
            <w:tcW w:w="990" w:type="dxa"/>
          </w:tcPr>
          <w:p w14:paraId="07962446" w14:textId="0A907F29" w:rsidR="009E0B6F" w:rsidRPr="00607964" w:rsidRDefault="009E0B6F" w:rsidP="009E0B6F">
            <w:pPr>
              <w:widowControl w:val="0"/>
              <w:jc w:val="center"/>
              <w:rPr>
                <w:rFonts w:ascii="GHEA Grapalat" w:hAnsi="GHEA Grapalat"/>
                <w:sz w:val="16"/>
                <w:szCs w:val="16"/>
                <w:lang w:val="hy-AM"/>
              </w:rPr>
            </w:pPr>
            <w:r>
              <w:rPr>
                <w:rFonts w:ascii="GHEA Grapalat" w:hAnsi="GHEA Grapalat"/>
                <w:sz w:val="16"/>
                <w:szCs w:val="16"/>
                <w:lang w:val="hy-AM"/>
              </w:rPr>
              <w:t>2</w:t>
            </w:r>
          </w:p>
        </w:tc>
        <w:tc>
          <w:tcPr>
            <w:tcW w:w="1908" w:type="dxa"/>
          </w:tcPr>
          <w:p w14:paraId="1BFC6842" w14:textId="77777777" w:rsidR="009E0B6F" w:rsidRDefault="009E0B6F" w:rsidP="009E0B6F">
            <w:pPr>
              <w:jc w:val="center"/>
              <w:rPr>
                <w:rFonts w:ascii="GHEA Grapalat" w:hAnsi="GHEA Grapalat"/>
                <w:sz w:val="20"/>
                <w:szCs w:val="20"/>
              </w:rPr>
            </w:pPr>
          </w:p>
          <w:p w14:paraId="25FA3BFE" w14:textId="03C79DC6" w:rsidR="009E0B6F" w:rsidRPr="009E0B6F" w:rsidRDefault="009E0B6F" w:rsidP="009E0B6F">
            <w:pPr>
              <w:jc w:val="center"/>
              <w:rPr>
                <w:rFonts w:ascii="Sylfaen" w:hAnsi="Sylfaen" w:cs="Calibri"/>
                <w:color w:val="000000"/>
                <w:sz w:val="20"/>
                <w:szCs w:val="20"/>
              </w:rPr>
            </w:pPr>
            <w:r w:rsidRPr="009E0B6F">
              <w:rPr>
                <w:rFonts w:ascii="GHEA Grapalat" w:hAnsi="GHEA Grapalat"/>
                <w:sz w:val="20"/>
                <w:szCs w:val="20"/>
              </w:rPr>
              <w:t>37431290/505</w:t>
            </w:r>
          </w:p>
        </w:tc>
        <w:tc>
          <w:tcPr>
            <w:tcW w:w="2367" w:type="dxa"/>
          </w:tcPr>
          <w:p w14:paraId="0697ACAA" w14:textId="77777777" w:rsidR="009E0B6F" w:rsidRDefault="009E0B6F" w:rsidP="009E0B6F">
            <w:pPr>
              <w:jc w:val="center"/>
              <w:rPr>
                <w:rFonts w:ascii="GHEA Grapalat" w:hAnsi="GHEA Grapalat"/>
                <w:sz w:val="20"/>
                <w:szCs w:val="20"/>
              </w:rPr>
            </w:pPr>
          </w:p>
          <w:p w14:paraId="0BDC3959" w14:textId="1937A3E8" w:rsidR="009E0B6F" w:rsidRPr="009E0B6F" w:rsidRDefault="009E0B6F" w:rsidP="009E0B6F">
            <w:pPr>
              <w:jc w:val="center"/>
              <w:rPr>
                <w:rFonts w:ascii="Sylfaen" w:hAnsi="Sylfaen" w:cs="Calibri"/>
                <w:sz w:val="20"/>
                <w:szCs w:val="20"/>
              </w:rPr>
            </w:pPr>
            <w:r w:rsidRPr="009E0B6F">
              <w:rPr>
                <w:rFonts w:ascii="GHEA Grapalat" w:hAnsi="GHEA Grapalat"/>
                <w:sz w:val="20"/>
                <w:szCs w:val="20"/>
              </w:rPr>
              <w:t>Тренажер Эллиптический</w:t>
            </w:r>
          </w:p>
        </w:tc>
        <w:tc>
          <w:tcPr>
            <w:tcW w:w="965" w:type="dxa"/>
            <w:textDirection w:val="btLr"/>
            <w:vAlign w:val="center"/>
          </w:tcPr>
          <w:p w14:paraId="1A90B60B" w14:textId="2E83E8A8" w:rsidR="009E0B6F" w:rsidRPr="00E96833" w:rsidRDefault="009E0B6F" w:rsidP="009E0B6F">
            <w:pPr>
              <w:ind w:left="113" w:right="113"/>
              <w:jc w:val="center"/>
              <w:rPr>
                <w:rFonts w:ascii="GHEA Grapalat" w:hAnsi="GHEA Grapalat" w:cs="Arial"/>
                <w:sz w:val="20"/>
                <w:szCs w:val="20"/>
                <w:lang w:val="hy-AM"/>
              </w:rPr>
            </w:pPr>
            <w:r w:rsidRPr="00E96833">
              <w:rPr>
                <w:rFonts w:ascii="GHEA Grapalat" w:hAnsi="GHEA Grapalat" w:cs="Arial"/>
                <w:sz w:val="20"/>
                <w:szCs w:val="20"/>
                <w:lang w:val="hy-AM"/>
              </w:rPr>
              <w:t>0</w:t>
            </w:r>
          </w:p>
        </w:tc>
        <w:tc>
          <w:tcPr>
            <w:tcW w:w="981" w:type="dxa"/>
            <w:textDirection w:val="btLr"/>
            <w:vAlign w:val="center"/>
          </w:tcPr>
          <w:p w14:paraId="3CA48C01" w14:textId="15813F84" w:rsidR="009E0B6F" w:rsidRPr="00E96833" w:rsidRDefault="009E0B6F" w:rsidP="009E0B6F">
            <w:pPr>
              <w:ind w:left="113" w:right="113"/>
              <w:jc w:val="center"/>
              <w:rPr>
                <w:rFonts w:ascii="GHEA Grapalat" w:hAnsi="GHEA Grapalat" w:cs="Arial"/>
                <w:sz w:val="20"/>
                <w:szCs w:val="20"/>
                <w:lang w:val="hy-AM"/>
              </w:rPr>
            </w:pPr>
            <w:r w:rsidRPr="00E96833">
              <w:rPr>
                <w:rFonts w:ascii="GHEA Grapalat" w:hAnsi="GHEA Grapalat" w:cs="Arial"/>
                <w:sz w:val="20"/>
                <w:szCs w:val="20"/>
                <w:lang w:val="hy-AM"/>
              </w:rPr>
              <w:t>0</w:t>
            </w:r>
          </w:p>
        </w:tc>
        <w:tc>
          <w:tcPr>
            <w:tcW w:w="694" w:type="dxa"/>
            <w:textDirection w:val="btLr"/>
            <w:vAlign w:val="center"/>
          </w:tcPr>
          <w:p w14:paraId="0F9BCB32" w14:textId="1A6E6433" w:rsidR="009E0B6F" w:rsidRDefault="009E0B6F" w:rsidP="009E0B6F">
            <w:pPr>
              <w:ind w:left="113" w:right="113"/>
              <w:jc w:val="center"/>
              <w:rPr>
                <w:rFonts w:ascii="GHEA Grapalat" w:hAnsi="GHEA Grapalat" w:cs="Arial"/>
                <w:sz w:val="20"/>
                <w:szCs w:val="20"/>
              </w:rPr>
            </w:pPr>
            <w:r>
              <w:rPr>
                <w:rFonts w:ascii="GHEA Grapalat" w:hAnsi="GHEA Grapalat" w:cs="Arial"/>
                <w:sz w:val="20"/>
                <w:szCs w:val="20"/>
              </w:rPr>
              <w:t>0</w:t>
            </w:r>
          </w:p>
        </w:tc>
        <w:tc>
          <w:tcPr>
            <w:tcW w:w="839" w:type="dxa"/>
            <w:textDirection w:val="btLr"/>
            <w:vAlign w:val="center"/>
          </w:tcPr>
          <w:p w14:paraId="66CF05EB" w14:textId="1806C9AD" w:rsidR="009E0B6F" w:rsidRDefault="009E0B6F" w:rsidP="009E0B6F">
            <w:pPr>
              <w:ind w:left="113" w:right="113"/>
              <w:jc w:val="center"/>
              <w:rPr>
                <w:rFonts w:ascii="GHEA Grapalat" w:hAnsi="GHEA Grapalat" w:cs="Arial"/>
                <w:sz w:val="20"/>
                <w:szCs w:val="20"/>
              </w:rPr>
            </w:pPr>
            <w:r>
              <w:rPr>
                <w:rFonts w:ascii="GHEA Grapalat" w:hAnsi="GHEA Grapalat" w:cs="Arial"/>
                <w:sz w:val="20"/>
                <w:szCs w:val="20"/>
              </w:rPr>
              <w:t>0</w:t>
            </w:r>
          </w:p>
        </w:tc>
        <w:tc>
          <w:tcPr>
            <w:tcW w:w="535" w:type="dxa"/>
            <w:textDirection w:val="btLr"/>
            <w:vAlign w:val="center"/>
          </w:tcPr>
          <w:p w14:paraId="2F22F086" w14:textId="5773C0D2" w:rsidR="009E0B6F" w:rsidRDefault="009E0B6F" w:rsidP="009E0B6F">
            <w:pPr>
              <w:ind w:left="113" w:right="113"/>
              <w:jc w:val="center"/>
              <w:rPr>
                <w:rFonts w:ascii="GHEA Grapalat" w:hAnsi="GHEA Grapalat" w:cs="Arial"/>
                <w:sz w:val="20"/>
                <w:szCs w:val="20"/>
              </w:rPr>
            </w:pPr>
            <w:r>
              <w:rPr>
                <w:rFonts w:ascii="GHEA Grapalat" w:hAnsi="GHEA Grapalat" w:cs="Arial"/>
                <w:sz w:val="20"/>
                <w:szCs w:val="20"/>
              </w:rPr>
              <w:t>0</w:t>
            </w:r>
          </w:p>
        </w:tc>
        <w:tc>
          <w:tcPr>
            <w:tcW w:w="605" w:type="dxa"/>
            <w:textDirection w:val="btLr"/>
            <w:vAlign w:val="center"/>
          </w:tcPr>
          <w:p w14:paraId="6A720A96" w14:textId="0EB9235D" w:rsidR="009E0B6F" w:rsidRDefault="009E0B6F" w:rsidP="009E0B6F">
            <w:pPr>
              <w:ind w:left="113" w:right="113"/>
              <w:jc w:val="center"/>
              <w:rPr>
                <w:rFonts w:ascii="GHEA Grapalat" w:hAnsi="GHEA Grapalat" w:cs="Arial"/>
                <w:sz w:val="20"/>
                <w:szCs w:val="20"/>
              </w:rPr>
            </w:pPr>
            <w:r>
              <w:rPr>
                <w:rFonts w:ascii="GHEA Grapalat" w:hAnsi="GHEA Grapalat" w:cs="Arial"/>
                <w:sz w:val="20"/>
                <w:szCs w:val="20"/>
              </w:rPr>
              <w:t>0</w:t>
            </w:r>
          </w:p>
        </w:tc>
        <w:tc>
          <w:tcPr>
            <w:tcW w:w="699" w:type="dxa"/>
            <w:textDirection w:val="btLr"/>
            <w:vAlign w:val="center"/>
          </w:tcPr>
          <w:p w14:paraId="340D0864" w14:textId="6F8E6FEA" w:rsidR="009E0B6F" w:rsidRDefault="009E0B6F" w:rsidP="009E0B6F">
            <w:pPr>
              <w:ind w:left="113" w:right="113"/>
              <w:jc w:val="center"/>
              <w:rPr>
                <w:rFonts w:ascii="GHEA Grapalat" w:hAnsi="GHEA Grapalat" w:cs="Arial"/>
                <w:sz w:val="20"/>
                <w:szCs w:val="20"/>
              </w:rPr>
            </w:pPr>
            <w:r>
              <w:rPr>
                <w:rFonts w:ascii="GHEA Grapalat" w:hAnsi="GHEA Grapalat" w:cs="Arial"/>
                <w:sz w:val="20"/>
                <w:szCs w:val="20"/>
              </w:rPr>
              <w:t>0</w:t>
            </w:r>
          </w:p>
        </w:tc>
        <w:tc>
          <w:tcPr>
            <w:tcW w:w="826" w:type="dxa"/>
            <w:textDirection w:val="btLr"/>
            <w:vAlign w:val="center"/>
          </w:tcPr>
          <w:p w14:paraId="7307AD61" w14:textId="466848A3" w:rsidR="009E0B6F" w:rsidRDefault="009E0B6F" w:rsidP="009E0B6F">
            <w:pPr>
              <w:ind w:left="113" w:right="113"/>
              <w:jc w:val="center"/>
              <w:rPr>
                <w:rFonts w:ascii="GHEA Grapalat" w:hAnsi="GHEA Grapalat" w:cs="Arial"/>
                <w:sz w:val="20"/>
                <w:szCs w:val="20"/>
              </w:rPr>
            </w:pPr>
            <w:r>
              <w:rPr>
                <w:rFonts w:ascii="GHEA Grapalat" w:hAnsi="GHEA Grapalat" w:cs="Arial"/>
                <w:sz w:val="20"/>
                <w:szCs w:val="20"/>
              </w:rPr>
              <w:t>0</w:t>
            </w:r>
          </w:p>
        </w:tc>
        <w:tc>
          <w:tcPr>
            <w:tcW w:w="866" w:type="dxa"/>
            <w:textDirection w:val="btLr"/>
            <w:vAlign w:val="center"/>
          </w:tcPr>
          <w:p w14:paraId="08936644" w14:textId="29B76CF5" w:rsidR="009E0B6F" w:rsidRDefault="009E0B6F" w:rsidP="009E0B6F">
            <w:pPr>
              <w:ind w:left="113" w:right="113"/>
              <w:jc w:val="center"/>
              <w:rPr>
                <w:rFonts w:ascii="GHEA Grapalat" w:hAnsi="GHEA Grapalat" w:cs="Arial"/>
                <w:sz w:val="20"/>
                <w:szCs w:val="20"/>
              </w:rPr>
            </w:pPr>
            <w:r>
              <w:rPr>
                <w:rFonts w:ascii="GHEA Grapalat" w:hAnsi="GHEA Grapalat" w:cs="Arial"/>
                <w:sz w:val="20"/>
                <w:szCs w:val="20"/>
              </w:rPr>
              <w:t>0</w:t>
            </w:r>
          </w:p>
        </w:tc>
        <w:tc>
          <w:tcPr>
            <w:tcW w:w="850" w:type="dxa"/>
            <w:textDirection w:val="btLr"/>
            <w:vAlign w:val="center"/>
          </w:tcPr>
          <w:p w14:paraId="19C6F448" w14:textId="7CDBC160" w:rsidR="009E0B6F" w:rsidRDefault="009E0B6F" w:rsidP="009E0B6F">
            <w:pPr>
              <w:spacing w:line="360" w:lineRule="auto"/>
              <w:ind w:left="113" w:right="113"/>
              <w:jc w:val="center"/>
              <w:rPr>
                <w:rFonts w:ascii="GHEA Grapalat" w:hAnsi="GHEA Grapalat" w:cs="Arial"/>
                <w:sz w:val="20"/>
                <w:szCs w:val="20"/>
              </w:rPr>
            </w:pPr>
            <w:r>
              <w:rPr>
                <w:rFonts w:ascii="GHEA Grapalat" w:hAnsi="GHEA Grapalat" w:cs="Arial"/>
                <w:sz w:val="20"/>
                <w:szCs w:val="20"/>
              </w:rPr>
              <w:t>0</w:t>
            </w:r>
          </w:p>
        </w:tc>
        <w:tc>
          <w:tcPr>
            <w:tcW w:w="966" w:type="dxa"/>
            <w:textDirection w:val="btLr"/>
            <w:vAlign w:val="center"/>
          </w:tcPr>
          <w:p w14:paraId="00961CC4" w14:textId="15967FEE" w:rsidR="009E0B6F" w:rsidRDefault="009E0B6F" w:rsidP="009E0B6F">
            <w:pPr>
              <w:ind w:left="113" w:right="113"/>
              <w:jc w:val="center"/>
              <w:rPr>
                <w:rFonts w:ascii="GHEA Grapalat" w:hAnsi="GHEA Grapalat" w:cs="Arial"/>
                <w:sz w:val="20"/>
                <w:szCs w:val="20"/>
              </w:rPr>
            </w:pPr>
            <w:r>
              <w:rPr>
                <w:rFonts w:ascii="GHEA Grapalat" w:hAnsi="GHEA Grapalat" w:cs="Arial"/>
                <w:sz w:val="20"/>
                <w:szCs w:val="20"/>
              </w:rPr>
              <w:t>0</w:t>
            </w:r>
          </w:p>
        </w:tc>
        <w:tc>
          <w:tcPr>
            <w:tcW w:w="669" w:type="dxa"/>
            <w:textDirection w:val="btLr"/>
            <w:vAlign w:val="center"/>
          </w:tcPr>
          <w:p w14:paraId="19DA3DEF" w14:textId="49B69145" w:rsidR="009E0B6F" w:rsidRDefault="009E0B6F" w:rsidP="009E0B6F">
            <w:pPr>
              <w:ind w:left="113" w:right="113"/>
              <w:jc w:val="center"/>
              <w:rPr>
                <w:rFonts w:ascii="GHEA Grapalat" w:hAnsi="GHEA Grapalat" w:cs="Arial"/>
                <w:sz w:val="20"/>
                <w:szCs w:val="20"/>
              </w:rPr>
            </w:pPr>
            <w:r>
              <w:rPr>
                <w:rFonts w:ascii="GHEA Grapalat" w:hAnsi="GHEA Grapalat" w:cs="Arial"/>
                <w:sz w:val="20"/>
                <w:szCs w:val="20"/>
              </w:rPr>
              <w:t>0</w:t>
            </w:r>
          </w:p>
        </w:tc>
        <w:tc>
          <w:tcPr>
            <w:tcW w:w="738" w:type="dxa"/>
            <w:textDirection w:val="btLr"/>
            <w:vAlign w:val="center"/>
          </w:tcPr>
          <w:p w14:paraId="6486AC2D" w14:textId="7BEFECAA" w:rsidR="009E0B6F" w:rsidRDefault="009E0B6F" w:rsidP="009E0B6F">
            <w:pPr>
              <w:ind w:left="113" w:right="113"/>
              <w:jc w:val="center"/>
              <w:rPr>
                <w:rFonts w:ascii="GHEA Grapalat" w:hAnsi="GHEA Grapalat" w:cs="Arial"/>
                <w:sz w:val="20"/>
                <w:szCs w:val="20"/>
              </w:rPr>
            </w:pPr>
            <w:r>
              <w:rPr>
                <w:rFonts w:ascii="GHEA Grapalat" w:hAnsi="GHEA Grapalat" w:cs="Arial"/>
                <w:sz w:val="20"/>
                <w:szCs w:val="20"/>
              </w:rPr>
              <w:t>0</w:t>
            </w:r>
          </w:p>
        </w:tc>
      </w:tr>
      <w:tr w:rsidR="009E0B6F" w:rsidRPr="00B138F3" w14:paraId="72698517" w14:textId="77777777" w:rsidTr="00D31D5A">
        <w:trPr>
          <w:cantSplit/>
          <w:trHeight w:val="1134"/>
        </w:trPr>
        <w:tc>
          <w:tcPr>
            <w:tcW w:w="990" w:type="dxa"/>
          </w:tcPr>
          <w:p w14:paraId="793EB904" w14:textId="646B0136" w:rsidR="009E0B6F" w:rsidRPr="00607964" w:rsidRDefault="009E0B6F" w:rsidP="009E0B6F">
            <w:pPr>
              <w:widowControl w:val="0"/>
              <w:jc w:val="center"/>
              <w:rPr>
                <w:rFonts w:ascii="GHEA Grapalat" w:hAnsi="GHEA Grapalat"/>
                <w:sz w:val="16"/>
                <w:szCs w:val="16"/>
                <w:lang w:val="hy-AM"/>
              </w:rPr>
            </w:pPr>
            <w:r>
              <w:rPr>
                <w:rFonts w:ascii="GHEA Grapalat" w:hAnsi="GHEA Grapalat"/>
                <w:sz w:val="16"/>
                <w:szCs w:val="16"/>
                <w:lang w:val="hy-AM"/>
              </w:rPr>
              <w:t>3</w:t>
            </w:r>
          </w:p>
        </w:tc>
        <w:tc>
          <w:tcPr>
            <w:tcW w:w="1908" w:type="dxa"/>
          </w:tcPr>
          <w:p w14:paraId="748E7BFE" w14:textId="77777777" w:rsidR="009E0B6F" w:rsidRDefault="009E0B6F" w:rsidP="009E0B6F">
            <w:pPr>
              <w:jc w:val="center"/>
              <w:rPr>
                <w:rFonts w:ascii="GHEA Grapalat" w:hAnsi="GHEA Grapalat"/>
                <w:sz w:val="20"/>
                <w:szCs w:val="20"/>
              </w:rPr>
            </w:pPr>
          </w:p>
          <w:p w14:paraId="764CCA02" w14:textId="7BC5F680" w:rsidR="009E0B6F" w:rsidRPr="009E0B6F" w:rsidRDefault="009E0B6F" w:rsidP="009E0B6F">
            <w:pPr>
              <w:jc w:val="center"/>
              <w:rPr>
                <w:rFonts w:ascii="Sylfaen" w:hAnsi="Sylfaen" w:cs="Calibri"/>
                <w:color w:val="000000"/>
                <w:sz w:val="20"/>
                <w:szCs w:val="20"/>
              </w:rPr>
            </w:pPr>
            <w:r w:rsidRPr="009E0B6F">
              <w:rPr>
                <w:rFonts w:ascii="GHEA Grapalat" w:hAnsi="GHEA Grapalat"/>
                <w:sz w:val="20"/>
                <w:szCs w:val="20"/>
              </w:rPr>
              <w:t>37431190/503</w:t>
            </w:r>
          </w:p>
        </w:tc>
        <w:tc>
          <w:tcPr>
            <w:tcW w:w="2367" w:type="dxa"/>
          </w:tcPr>
          <w:p w14:paraId="05A3E647" w14:textId="77777777" w:rsidR="009E0B6F" w:rsidRDefault="009E0B6F" w:rsidP="009E0B6F">
            <w:pPr>
              <w:jc w:val="center"/>
              <w:rPr>
                <w:rFonts w:ascii="GHEA Grapalat" w:hAnsi="GHEA Grapalat"/>
                <w:sz w:val="20"/>
                <w:szCs w:val="20"/>
              </w:rPr>
            </w:pPr>
          </w:p>
          <w:p w14:paraId="7AEE9CCB" w14:textId="6363C5B0" w:rsidR="009E0B6F" w:rsidRPr="009E0B6F" w:rsidRDefault="009E0B6F" w:rsidP="009E0B6F">
            <w:pPr>
              <w:jc w:val="center"/>
              <w:rPr>
                <w:rFonts w:ascii="Sylfaen" w:hAnsi="Sylfaen" w:cs="Calibri"/>
                <w:sz w:val="20"/>
                <w:szCs w:val="20"/>
              </w:rPr>
            </w:pPr>
            <w:r w:rsidRPr="009E0B6F">
              <w:rPr>
                <w:rFonts w:ascii="GHEA Grapalat" w:hAnsi="GHEA Grapalat"/>
                <w:sz w:val="20"/>
                <w:szCs w:val="20"/>
              </w:rPr>
              <w:t>Велотренажер</w:t>
            </w:r>
          </w:p>
        </w:tc>
        <w:tc>
          <w:tcPr>
            <w:tcW w:w="965" w:type="dxa"/>
            <w:textDirection w:val="btLr"/>
            <w:vAlign w:val="center"/>
          </w:tcPr>
          <w:p w14:paraId="2F021182" w14:textId="3E57257A" w:rsidR="009E0B6F" w:rsidRPr="00E96833" w:rsidRDefault="009E0B6F" w:rsidP="009E0B6F">
            <w:pPr>
              <w:ind w:left="113" w:right="113"/>
              <w:jc w:val="center"/>
              <w:rPr>
                <w:rFonts w:ascii="GHEA Grapalat" w:hAnsi="GHEA Grapalat" w:cs="Arial"/>
                <w:sz w:val="20"/>
                <w:szCs w:val="20"/>
                <w:lang w:val="hy-AM"/>
              </w:rPr>
            </w:pPr>
            <w:r w:rsidRPr="00E96833">
              <w:rPr>
                <w:rFonts w:ascii="GHEA Grapalat" w:hAnsi="GHEA Grapalat" w:cs="Arial"/>
                <w:sz w:val="20"/>
                <w:szCs w:val="20"/>
                <w:lang w:val="hy-AM"/>
              </w:rPr>
              <w:t>0</w:t>
            </w:r>
          </w:p>
        </w:tc>
        <w:tc>
          <w:tcPr>
            <w:tcW w:w="981" w:type="dxa"/>
            <w:textDirection w:val="btLr"/>
            <w:vAlign w:val="center"/>
          </w:tcPr>
          <w:p w14:paraId="7D666225" w14:textId="30458C91" w:rsidR="009E0B6F" w:rsidRPr="00E96833" w:rsidRDefault="009E0B6F" w:rsidP="009E0B6F">
            <w:pPr>
              <w:ind w:left="113" w:right="113"/>
              <w:jc w:val="center"/>
              <w:rPr>
                <w:rFonts w:ascii="GHEA Grapalat" w:hAnsi="GHEA Grapalat" w:cs="Arial"/>
                <w:sz w:val="20"/>
                <w:szCs w:val="20"/>
                <w:lang w:val="hy-AM"/>
              </w:rPr>
            </w:pPr>
            <w:r w:rsidRPr="00E96833">
              <w:rPr>
                <w:rFonts w:ascii="GHEA Grapalat" w:hAnsi="GHEA Grapalat" w:cs="Arial"/>
                <w:sz w:val="20"/>
                <w:szCs w:val="20"/>
                <w:lang w:val="hy-AM"/>
              </w:rPr>
              <w:t>0</w:t>
            </w:r>
          </w:p>
        </w:tc>
        <w:tc>
          <w:tcPr>
            <w:tcW w:w="694" w:type="dxa"/>
            <w:textDirection w:val="btLr"/>
            <w:vAlign w:val="center"/>
          </w:tcPr>
          <w:p w14:paraId="5BD00EF0" w14:textId="772E68F2" w:rsidR="009E0B6F" w:rsidRDefault="009E0B6F" w:rsidP="009E0B6F">
            <w:pPr>
              <w:ind w:left="113" w:right="113"/>
              <w:jc w:val="center"/>
              <w:rPr>
                <w:rFonts w:ascii="GHEA Grapalat" w:hAnsi="GHEA Grapalat" w:cs="Arial"/>
                <w:sz w:val="20"/>
                <w:szCs w:val="20"/>
              </w:rPr>
            </w:pPr>
            <w:r>
              <w:rPr>
                <w:rFonts w:ascii="GHEA Grapalat" w:hAnsi="GHEA Grapalat" w:cs="Arial"/>
                <w:sz w:val="20"/>
                <w:szCs w:val="20"/>
              </w:rPr>
              <w:t>0</w:t>
            </w:r>
          </w:p>
        </w:tc>
        <w:tc>
          <w:tcPr>
            <w:tcW w:w="839" w:type="dxa"/>
            <w:textDirection w:val="btLr"/>
            <w:vAlign w:val="center"/>
          </w:tcPr>
          <w:p w14:paraId="57DA03CC" w14:textId="4A7CF6B0" w:rsidR="009E0B6F" w:rsidRDefault="009E0B6F" w:rsidP="009E0B6F">
            <w:pPr>
              <w:ind w:left="113" w:right="113"/>
              <w:jc w:val="center"/>
              <w:rPr>
                <w:rFonts w:ascii="GHEA Grapalat" w:hAnsi="GHEA Grapalat" w:cs="Arial"/>
                <w:sz w:val="20"/>
                <w:szCs w:val="20"/>
              </w:rPr>
            </w:pPr>
            <w:r>
              <w:rPr>
                <w:rFonts w:ascii="GHEA Grapalat" w:hAnsi="GHEA Grapalat" w:cs="Arial"/>
                <w:sz w:val="20"/>
                <w:szCs w:val="20"/>
              </w:rPr>
              <w:t>0</w:t>
            </w:r>
          </w:p>
        </w:tc>
        <w:tc>
          <w:tcPr>
            <w:tcW w:w="535" w:type="dxa"/>
            <w:textDirection w:val="btLr"/>
            <w:vAlign w:val="center"/>
          </w:tcPr>
          <w:p w14:paraId="61D0978D" w14:textId="371091A2" w:rsidR="009E0B6F" w:rsidRDefault="009E0B6F" w:rsidP="009E0B6F">
            <w:pPr>
              <w:ind w:left="113" w:right="113"/>
              <w:jc w:val="center"/>
              <w:rPr>
                <w:rFonts w:ascii="GHEA Grapalat" w:hAnsi="GHEA Grapalat" w:cs="Arial"/>
                <w:sz w:val="20"/>
                <w:szCs w:val="20"/>
              </w:rPr>
            </w:pPr>
            <w:r>
              <w:rPr>
                <w:rFonts w:ascii="GHEA Grapalat" w:hAnsi="GHEA Grapalat" w:cs="Arial"/>
                <w:sz w:val="20"/>
                <w:szCs w:val="20"/>
              </w:rPr>
              <w:t>0</w:t>
            </w:r>
          </w:p>
        </w:tc>
        <w:tc>
          <w:tcPr>
            <w:tcW w:w="605" w:type="dxa"/>
            <w:textDirection w:val="btLr"/>
            <w:vAlign w:val="center"/>
          </w:tcPr>
          <w:p w14:paraId="1A52F263" w14:textId="11AFC993" w:rsidR="009E0B6F" w:rsidRDefault="009E0B6F" w:rsidP="009E0B6F">
            <w:pPr>
              <w:ind w:left="113" w:right="113"/>
              <w:jc w:val="center"/>
              <w:rPr>
                <w:rFonts w:ascii="GHEA Grapalat" w:hAnsi="GHEA Grapalat" w:cs="Arial"/>
                <w:sz w:val="20"/>
                <w:szCs w:val="20"/>
              </w:rPr>
            </w:pPr>
            <w:r>
              <w:rPr>
                <w:rFonts w:ascii="GHEA Grapalat" w:hAnsi="GHEA Grapalat" w:cs="Arial"/>
                <w:sz w:val="20"/>
                <w:szCs w:val="20"/>
              </w:rPr>
              <w:t>0</w:t>
            </w:r>
          </w:p>
        </w:tc>
        <w:tc>
          <w:tcPr>
            <w:tcW w:w="699" w:type="dxa"/>
            <w:textDirection w:val="btLr"/>
            <w:vAlign w:val="center"/>
          </w:tcPr>
          <w:p w14:paraId="7B298499" w14:textId="1FD4B816" w:rsidR="009E0B6F" w:rsidRDefault="009E0B6F" w:rsidP="009E0B6F">
            <w:pPr>
              <w:ind w:left="113" w:right="113"/>
              <w:jc w:val="center"/>
              <w:rPr>
                <w:rFonts w:ascii="GHEA Grapalat" w:hAnsi="GHEA Grapalat" w:cs="Arial"/>
                <w:sz w:val="20"/>
                <w:szCs w:val="20"/>
              </w:rPr>
            </w:pPr>
            <w:r>
              <w:rPr>
                <w:rFonts w:ascii="GHEA Grapalat" w:hAnsi="GHEA Grapalat" w:cs="Arial"/>
                <w:sz w:val="20"/>
                <w:szCs w:val="20"/>
              </w:rPr>
              <w:t>0</w:t>
            </w:r>
          </w:p>
        </w:tc>
        <w:tc>
          <w:tcPr>
            <w:tcW w:w="826" w:type="dxa"/>
            <w:textDirection w:val="btLr"/>
            <w:vAlign w:val="center"/>
          </w:tcPr>
          <w:p w14:paraId="02D0CA1C" w14:textId="3EA6F9DC" w:rsidR="009E0B6F" w:rsidRDefault="009E0B6F" w:rsidP="009E0B6F">
            <w:pPr>
              <w:ind w:left="113" w:right="113"/>
              <w:jc w:val="center"/>
              <w:rPr>
                <w:rFonts w:ascii="GHEA Grapalat" w:hAnsi="GHEA Grapalat" w:cs="Arial"/>
                <w:sz w:val="20"/>
                <w:szCs w:val="20"/>
              </w:rPr>
            </w:pPr>
            <w:r>
              <w:rPr>
                <w:rFonts w:ascii="GHEA Grapalat" w:hAnsi="GHEA Grapalat" w:cs="Arial"/>
                <w:sz w:val="20"/>
                <w:szCs w:val="20"/>
              </w:rPr>
              <w:t>0</w:t>
            </w:r>
          </w:p>
        </w:tc>
        <w:tc>
          <w:tcPr>
            <w:tcW w:w="866" w:type="dxa"/>
            <w:textDirection w:val="btLr"/>
            <w:vAlign w:val="center"/>
          </w:tcPr>
          <w:p w14:paraId="1EE656A3" w14:textId="26CC4CE8" w:rsidR="009E0B6F" w:rsidRDefault="009E0B6F" w:rsidP="009E0B6F">
            <w:pPr>
              <w:ind w:left="113" w:right="113"/>
              <w:jc w:val="center"/>
              <w:rPr>
                <w:rFonts w:ascii="GHEA Grapalat" w:hAnsi="GHEA Grapalat" w:cs="Arial"/>
                <w:sz w:val="20"/>
                <w:szCs w:val="20"/>
              </w:rPr>
            </w:pPr>
            <w:r>
              <w:rPr>
                <w:rFonts w:ascii="GHEA Grapalat" w:hAnsi="GHEA Grapalat" w:cs="Arial"/>
                <w:sz w:val="20"/>
                <w:szCs w:val="20"/>
              </w:rPr>
              <w:t>0</w:t>
            </w:r>
          </w:p>
        </w:tc>
        <w:tc>
          <w:tcPr>
            <w:tcW w:w="850" w:type="dxa"/>
            <w:textDirection w:val="btLr"/>
            <w:vAlign w:val="center"/>
          </w:tcPr>
          <w:p w14:paraId="0596631E" w14:textId="06AF2DE9" w:rsidR="009E0B6F" w:rsidRDefault="009E0B6F" w:rsidP="009E0B6F">
            <w:pPr>
              <w:spacing w:line="360" w:lineRule="auto"/>
              <w:ind w:left="113" w:right="113"/>
              <w:jc w:val="center"/>
              <w:rPr>
                <w:rFonts w:ascii="GHEA Grapalat" w:hAnsi="GHEA Grapalat" w:cs="Arial"/>
                <w:sz w:val="20"/>
                <w:szCs w:val="20"/>
              </w:rPr>
            </w:pPr>
            <w:r>
              <w:rPr>
                <w:rFonts w:ascii="GHEA Grapalat" w:hAnsi="GHEA Grapalat" w:cs="Arial"/>
                <w:sz w:val="20"/>
                <w:szCs w:val="20"/>
              </w:rPr>
              <w:t>0</w:t>
            </w:r>
          </w:p>
        </w:tc>
        <w:tc>
          <w:tcPr>
            <w:tcW w:w="966" w:type="dxa"/>
            <w:textDirection w:val="btLr"/>
            <w:vAlign w:val="center"/>
          </w:tcPr>
          <w:p w14:paraId="75652D58" w14:textId="0980FE04" w:rsidR="009E0B6F" w:rsidRDefault="009E0B6F" w:rsidP="009E0B6F">
            <w:pPr>
              <w:ind w:left="113" w:right="113"/>
              <w:jc w:val="center"/>
              <w:rPr>
                <w:rFonts w:ascii="GHEA Grapalat" w:hAnsi="GHEA Grapalat" w:cs="Arial"/>
                <w:sz w:val="20"/>
                <w:szCs w:val="20"/>
              </w:rPr>
            </w:pPr>
            <w:r>
              <w:rPr>
                <w:rFonts w:ascii="GHEA Grapalat" w:hAnsi="GHEA Grapalat" w:cs="Arial"/>
                <w:sz w:val="20"/>
                <w:szCs w:val="20"/>
              </w:rPr>
              <w:t>0</w:t>
            </w:r>
          </w:p>
        </w:tc>
        <w:tc>
          <w:tcPr>
            <w:tcW w:w="669" w:type="dxa"/>
            <w:textDirection w:val="btLr"/>
            <w:vAlign w:val="center"/>
          </w:tcPr>
          <w:p w14:paraId="458972B1" w14:textId="349DA609" w:rsidR="009E0B6F" w:rsidRDefault="009E0B6F" w:rsidP="009E0B6F">
            <w:pPr>
              <w:ind w:left="113" w:right="113"/>
              <w:jc w:val="center"/>
              <w:rPr>
                <w:rFonts w:ascii="GHEA Grapalat" w:hAnsi="GHEA Grapalat" w:cs="Arial"/>
                <w:sz w:val="20"/>
                <w:szCs w:val="20"/>
              </w:rPr>
            </w:pPr>
            <w:r>
              <w:rPr>
                <w:rFonts w:ascii="GHEA Grapalat" w:hAnsi="GHEA Grapalat" w:cs="Arial"/>
                <w:sz w:val="20"/>
                <w:szCs w:val="20"/>
              </w:rPr>
              <w:t>0</w:t>
            </w:r>
          </w:p>
        </w:tc>
        <w:tc>
          <w:tcPr>
            <w:tcW w:w="738" w:type="dxa"/>
            <w:textDirection w:val="btLr"/>
            <w:vAlign w:val="center"/>
          </w:tcPr>
          <w:p w14:paraId="4501D587" w14:textId="1EF78528" w:rsidR="009E0B6F" w:rsidRDefault="009E0B6F" w:rsidP="009E0B6F">
            <w:pPr>
              <w:ind w:left="113" w:right="113"/>
              <w:jc w:val="center"/>
              <w:rPr>
                <w:rFonts w:ascii="GHEA Grapalat" w:hAnsi="GHEA Grapalat" w:cs="Arial"/>
                <w:sz w:val="20"/>
                <w:szCs w:val="20"/>
              </w:rPr>
            </w:pPr>
            <w:r>
              <w:rPr>
                <w:rFonts w:ascii="GHEA Grapalat" w:hAnsi="GHEA Grapalat" w:cs="Arial"/>
                <w:sz w:val="20"/>
                <w:szCs w:val="20"/>
              </w:rPr>
              <w:t>0</w:t>
            </w:r>
          </w:p>
        </w:tc>
      </w:tr>
      <w:tr w:rsidR="009E0B6F" w:rsidRPr="00B138F3" w14:paraId="2680DAE2" w14:textId="77777777" w:rsidTr="00ED0B59">
        <w:trPr>
          <w:cantSplit/>
          <w:trHeight w:val="1134"/>
        </w:trPr>
        <w:tc>
          <w:tcPr>
            <w:tcW w:w="990" w:type="dxa"/>
          </w:tcPr>
          <w:p w14:paraId="39A8DAEA" w14:textId="65D3EEFB" w:rsidR="009E0B6F" w:rsidRPr="00C424D1" w:rsidRDefault="009E0B6F" w:rsidP="009E0B6F">
            <w:pPr>
              <w:widowControl w:val="0"/>
              <w:jc w:val="center"/>
              <w:rPr>
                <w:rFonts w:ascii="GHEA Grapalat" w:hAnsi="GHEA Grapalat"/>
                <w:sz w:val="16"/>
                <w:szCs w:val="16"/>
              </w:rPr>
            </w:pPr>
            <w:r>
              <w:rPr>
                <w:rFonts w:ascii="GHEA Grapalat" w:hAnsi="GHEA Grapalat"/>
                <w:sz w:val="16"/>
                <w:szCs w:val="16"/>
              </w:rPr>
              <w:lastRenderedPageBreak/>
              <w:t>4</w:t>
            </w:r>
          </w:p>
        </w:tc>
        <w:tc>
          <w:tcPr>
            <w:tcW w:w="1908" w:type="dxa"/>
          </w:tcPr>
          <w:p w14:paraId="7285471D" w14:textId="77777777" w:rsidR="009E0B6F" w:rsidRDefault="009E0B6F" w:rsidP="009E0B6F">
            <w:pPr>
              <w:jc w:val="center"/>
              <w:rPr>
                <w:rFonts w:ascii="GHEA Grapalat" w:hAnsi="GHEA Grapalat"/>
                <w:sz w:val="20"/>
                <w:szCs w:val="20"/>
              </w:rPr>
            </w:pPr>
          </w:p>
          <w:p w14:paraId="1DE306D2" w14:textId="62F52B26" w:rsidR="009E0B6F" w:rsidRPr="009E0B6F" w:rsidRDefault="009E0B6F" w:rsidP="009E0B6F">
            <w:pPr>
              <w:jc w:val="center"/>
              <w:rPr>
                <w:rFonts w:ascii="Sylfaen" w:hAnsi="Sylfaen" w:cs="Calibri"/>
                <w:color w:val="000000"/>
                <w:sz w:val="20"/>
                <w:szCs w:val="20"/>
              </w:rPr>
            </w:pPr>
            <w:r w:rsidRPr="009E0B6F">
              <w:rPr>
                <w:rFonts w:ascii="GHEA Grapalat" w:hAnsi="GHEA Grapalat"/>
                <w:sz w:val="20"/>
                <w:szCs w:val="20"/>
              </w:rPr>
              <w:t>37431300/503</w:t>
            </w:r>
          </w:p>
        </w:tc>
        <w:tc>
          <w:tcPr>
            <w:tcW w:w="2367" w:type="dxa"/>
          </w:tcPr>
          <w:p w14:paraId="4B7F0807" w14:textId="77777777" w:rsidR="009E0B6F" w:rsidRDefault="009E0B6F" w:rsidP="009E0B6F">
            <w:pPr>
              <w:jc w:val="center"/>
              <w:rPr>
                <w:rFonts w:ascii="GHEA Grapalat" w:hAnsi="GHEA Grapalat"/>
                <w:sz w:val="20"/>
                <w:szCs w:val="20"/>
              </w:rPr>
            </w:pPr>
          </w:p>
          <w:p w14:paraId="29896887" w14:textId="7E061C77" w:rsidR="009E0B6F" w:rsidRPr="009E0B6F" w:rsidRDefault="009E0B6F" w:rsidP="009E0B6F">
            <w:pPr>
              <w:jc w:val="center"/>
              <w:rPr>
                <w:rStyle w:val="y2iqfc"/>
                <w:rFonts w:ascii="GHEA Grapalat" w:hAnsi="GHEA Grapalat"/>
                <w:color w:val="202124"/>
                <w:sz w:val="20"/>
                <w:szCs w:val="20"/>
              </w:rPr>
            </w:pPr>
            <w:r w:rsidRPr="009E0B6F">
              <w:rPr>
                <w:rFonts w:ascii="GHEA Grapalat" w:hAnsi="GHEA Grapalat"/>
                <w:sz w:val="20"/>
                <w:szCs w:val="20"/>
              </w:rPr>
              <w:t>Тренажер Разведение рук</w:t>
            </w:r>
          </w:p>
        </w:tc>
        <w:tc>
          <w:tcPr>
            <w:tcW w:w="965" w:type="dxa"/>
            <w:textDirection w:val="btLr"/>
            <w:vAlign w:val="center"/>
          </w:tcPr>
          <w:p w14:paraId="177BCC67" w14:textId="7098778C" w:rsidR="009E0B6F" w:rsidRPr="009E0B6F" w:rsidRDefault="009E0B6F" w:rsidP="009E0B6F">
            <w:pPr>
              <w:ind w:left="113" w:right="113"/>
              <w:jc w:val="center"/>
              <w:rPr>
                <w:rFonts w:ascii="GHEA Grapalat" w:hAnsi="GHEA Grapalat" w:cs="Arial"/>
                <w:sz w:val="20"/>
                <w:szCs w:val="20"/>
              </w:rPr>
            </w:pPr>
            <w:r>
              <w:rPr>
                <w:rFonts w:ascii="GHEA Grapalat" w:hAnsi="GHEA Grapalat" w:cs="Arial"/>
                <w:sz w:val="20"/>
                <w:szCs w:val="20"/>
              </w:rPr>
              <w:t>0</w:t>
            </w:r>
          </w:p>
        </w:tc>
        <w:tc>
          <w:tcPr>
            <w:tcW w:w="981" w:type="dxa"/>
            <w:textDirection w:val="btLr"/>
            <w:vAlign w:val="center"/>
          </w:tcPr>
          <w:p w14:paraId="035D383B" w14:textId="242F1A0A" w:rsidR="009E0B6F" w:rsidRPr="009E0B6F" w:rsidRDefault="009E0B6F" w:rsidP="009E0B6F">
            <w:pPr>
              <w:ind w:left="113" w:right="113"/>
              <w:jc w:val="center"/>
              <w:rPr>
                <w:rFonts w:ascii="GHEA Grapalat" w:hAnsi="GHEA Grapalat" w:cs="Arial"/>
                <w:sz w:val="20"/>
                <w:szCs w:val="20"/>
              </w:rPr>
            </w:pPr>
            <w:r>
              <w:rPr>
                <w:rFonts w:ascii="GHEA Grapalat" w:hAnsi="GHEA Grapalat" w:cs="Arial"/>
                <w:sz w:val="20"/>
                <w:szCs w:val="20"/>
              </w:rPr>
              <w:t>0</w:t>
            </w:r>
          </w:p>
        </w:tc>
        <w:tc>
          <w:tcPr>
            <w:tcW w:w="694" w:type="dxa"/>
            <w:textDirection w:val="btLr"/>
            <w:vAlign w:val="center"/>
          </w:tcPr>
          <w:p w14:paraId="2A42D460" w14:textId="3E06C5ED" w:rsidR="009E0B6F" w:rsidRDefault="009E0B6F" w:rsidP="009E0B6F">
            <w:pPr>
              <w:ind w:left="113" w:right="113"/>
              <w:jc w:val="center"/>
              <w:rPr>
                <w:rFonts w:ascii="GHEA Grapalat" w:hAnsi="GHEA Grapalat" w:cs="Arial"/>
                <w:sz w:val="20"/>
                <w:szCs w:val="20"/>
              </w:rPr>
            </w:pPr>
            <w:r>
              <w:rPr>
                <w:rFonts w:ascii="GHEA Grapalat" w:hAnsi="GHEA Grapalat" w:cs="Arial"/>
                <w:sz w:val="20"/>
                <w:szCs w:val="20"/>
              </w:rPr>
              <w:t>0</w:t>
            </w:r>
          </w:p>
        </w:tc>
        <w:tc>
          <w:tcPr>
            <w:tcW w:w="839" w:type="dxa"/>
            <w:textDirection w:val="btLr"/>
            <w:vAlign w:val="center"/>
          </w:tcPr>
          <w:p w14:paraId="60DA2F67" w14:textId="24E3FC33" w:rsidR="009E0B6F" w:rsidRDefault="009E0B6F" w:rsidP="009E0B6F">
            <w:pPr>
              <w:ind w:left="113" w:right="113"/>
              <w:jc w:val="center"/>
              <w:rPr>
                <w:rFonts w:ascii="GHEA Grapalat" w:hAnsi="GHEA Grapalat" w:cs="Arial"/>
                <w:sz w:val="20"/>
                <w:szCs w:val="20"/>
              </w:rPr>
            </w:pPr>
            <w:r>
              <w:rPr>
                <w:rFonts w:ascii="GHEA Grapalat" w:hAnsi="GHEA Grapalat" w:cs="Arial"/>
                <w:sz w:val="20"/>
                <w:szCs w:val="20"/>
              </w:rPr>
              <w:t>0</w:t>
            </w:r>
          </w:p>
        </w:tc>
        <w:tc>
          <w:tcPr>
            <w:tcW w:w="535" w:type="dxa"/>
            <w:textDirection w:val="btLr"/>
            <w:vAlign w:val="center"/>
          </w:tcPr>
          <w:p w14:paraId="2D597C07" w14:textId="594F07F8" w:rsidR="009E0B6F" w:rsidRDefault="009E0B6F" w:rsidP="009E0B6F">
            <w:pPr>
              <w:ind w:left="113" w:right="113"/>
              <w:jc w:val="center"/>
              <w:rPr>
                <w:rFonts w:ascii="GHEA Grapalat" w:hAnsi="GHEA Grapalat" w:cs="Arial"/>
                <w:sz w:val="20"/>
                <w:szCs w:val="20"/>
              </w:rPr>
            </w:pPr>
            <w:r>
              <w:rPr>
                <w:rFonts w:ascii="GHEA Grapalat" w:hAnsi="GHEA Grapalat" w:cs="Arial"/>
                <w:sz w:val="20"/>
                <w:szCs w:val="20"/>
              </w:rPr>
              <w:t>0</w:t>
            </w:r>
          </w:p>
        </w:tc>
        <w:tc>
          <w:tcPr>
            <w:tcW w:w="605" w:type="dxa"/>
            <w:textDirection w:val="btLr"/>
            <w:vAlign w:val="center"/>
          </w:tcPr>
          <w:p w14:paraId="5CF7EAD0" w14:textId="47F18DF5" w:rsidR="009E0B6F" w:rsidRDefault="009E0B6F" w:rsidP="009E0B6F">
            <w:pPr>
              <w:ind w:left="113" w:right="113"/>
              <w:jc w:val="center"/>
              <w:rPr>
                <w:rFonts w:ascii="GHEA Grapalat" w:hAnsi="GHEA Grapalat" w:cs="Arial"/>
                <w:sz w:val="20"/>
                <w:szCs w:val="20"/>
              </w:rPr>
            </w:pPr>
            <w:r>
              <w:rPr>
                <w:rFonts w:ascii="GHEA Grapalat" w:hAnsi="GHEA Grapalat" w:cs="Arial"/>
                <w:sz w:val="20"/>
                <w:szCs w:val="20"/>
              </w:rPr>
              <w:t>0</w:t>
            </w:r>
          </w:p>
        </w:tc>
        <w:tc>
          <w:tcPr>
            <w:tcW w:w="699" w:type="dxa"/>
            <w:textDirection w:val="btLr"/>
            <w:vAlign w:val="center"/>
          </w:tcPr>
          <w:p w14:paraId="2DF81856" w14:textId="18DFDA2E" w:rsidR="009E0B6F" w:rsidRDefault="009E0B6F" w:rsidP="009E0B6F">
            <w:pPr>
              <w:ind w:left="113" w:right="113"/>
              <w:jc w:val="center"/>
              <w:rPr>
                <w:rFonts w:ascii="GHEA Grapalat" w:hAnsi="GHEA Grapalat" w:cs="Arial"/>
                <w:sz w:val="20"/>
                <w:szCs w:val="20"/>
              </w:rPr>
            </w:pPr>
            <w:r>
              <w:rPr>
                <w:rFonts w:ascii="GHEA Grapalat" w:hAnsi="GHEA Grapalat" w:cs="Arial"/>
                <w:sz w:val="20"/>
                <w:szCs w:val="20"/>
              </w:rPr>
              <w:t>0</w:t>
            </w:r>
          </w:p>
        </w:tc>
        <w:tc>
          <w:tcPr>
            <w:tcW w:w="826" w:type="dxa"/>
            <w:textDirection w:val="btLr"/>
            <w:vAlign w:val="center"/>
          </w:tcPr>
          <w:p w14:paraId="21CA6EDD" w14:textId="5EC1D8F2" w:rsidR="009E0B6F" w:rsidRDefault="009E0B6F" w:rsidP="009E0B6F">
            <w:pPr>
              <w:ind w:left="113" w:right="113"/>
              <w:jc w:val="center"/>
              <w:rPr>
                <w:rFonts w:ascii="GHEA Grapalat" w:hAnsi="GHEA Grapalat" w:cs="Arial"/>
                <w:sz w:val="20"/>
                <w:szCs w:val="20"/>
              </w:rPr>
            </w:pPr>
            <w:r>
              <w:rPr>
                <w:rFonts w:ascii="GHEA Grapalat" w:hAnsi="GHEA Grapalat" w:cs="Arial"/>
                <w:sz w:val="20"/>
                <w:szCs w:val="20"/>
              </w:rPr>
              <w:t>0</w:t>
            </w:r>
          </w:p>
        </w:tc>
        <w:tc>
          <w:tcPr>
            <w:tcW w:w="866" w:type="dxa"/>
            <w:textDirection w:val="btLr"/>
            <w:vAlign w:val="center"/>
          </w:tcPr>
          <w:p w14:paraId="6E0BE308" w14:textId="4DACABA2" w:rsidR="009E0B6F" w:rsidRDefault="009E0B6F" w:rsidP="009E0B6F">
            <w:pPr>
              <w:ind w:left="113" w:right="113"/>
              <w:jc w:val="center"/>
              <w:rPr>
                <w:rFonts w:ascii="GHEA Grapalat" w:hAnsi="GHEA Grapalat" w:cs="Arial"/>
                <w:sz w:val="20"/>
                <w:szCs w:val="20"/>
              </w:rPr>
            </w:pPr>
            <w:r>
              <w:rPr>
                <w:rFonts w:ascii="GHEA Grapalat" w:hAnsi="GHEA Grapalat" w:cs="Arial"/>
                <w:sz w:val="20"/>
                <w:szCs w:val="20"/>
              </w:rPr>
              <w:t>0</w:t>
            </w:r>
          </w:p>
        </w:tc>
        <w:tc>
          <w:tcPr>
            <w:tcW w:w="850" w:type="dxa"/>
            <w:textDirection w:val="btLr"/>
            <w:vAlign w:val="center"/>
          </w:tcPr>
          <w:p w14:paraId="5911A670" w14:textId="74413905" w:rsidR="009E0B6F" w:rsidRDefault="009E0B6F" w:rsidP="009E0B6F">
            <w:pPr>
              <w:spacing w:line="360" w:lineRule="auto"/>
              <w:ind w:left="113" w:right="113"/>
              <w:jc w:val="center"/>
              <w:rPr>
                <w:rFonts w:ascii="GHEA Grapalat" w:hAnsi="GHEA Grapalat" w:cs="Arial"/>
                <w:sz w:val="20"/>
                <w:szCs w:val="20"/>
              </w:rPr>
            </w:pPr>
            <w:r>
              <w:rPr>
                <w:rFonts w:ascii="GHEA Grapalat" w:hAnsi="GHEA Grapalat" w:cs="Arial"/>
                <w:sz w:val="20"/>
                <w:szCs w:val="20"/>
              </w:rPr>
              <w:t>0</w:t>
            </w:r>
          </w:p>
        </w:tc>
        <w:tc>
          <w:tcPr>
            <w:tcW w:w="966" w:type="dxa"/>
            <w:textDirection w:val="btLr"/>
            <w:vAlign w:val="center"/>
          </w:tcPr>
          <w:p w14:paraId="152AEC55" w14:textId="0535667D" w:rsidR="009E0B6F" w:rsidRDefault="009E0B6F" w:rsidP="009E0B6F">
            <w:pPr>
              <w:ind w:left="113" w:right="113"/>
              <w:jc w:val="center"/>
              <w:rPr>
                <w:rFonts w:ascii="GHEA Grapalat" w:hAnsi="GHEA Grapalat" w:cs="Arial"/>
                <w:sz w:val="20"/>
                <w:szCs w:val="20"/>
              </w:rPr>
            </w:pPr>
            <w:r>
              <w:rPr>
                <w:rFonts w:ascii="GHEA Grapalat" w:hAnsi="GHEA Grapalat" w:cs="Arial"/>
                <w:sz w:val="20"/>
                <w:szCs w:val="20"/>
              </w:rPr>
              <w:t>0</w:t>
            </w:r>
          </w:p>
        </w:tc>
        <w:tc>
          <w:tcPr>
            <w:tcW w:w="669" w:type="dxa"/>
            <w:textDirection w:val="btLr"/>
            <w:vAlign w:val="center"/>
          </w:tcPr>
          <w:p w14:paraId="2AB943F5" w14:textId="6CA96BA6" w:rsidR="009E0B6F" w:rsidRDefault="009E0B6F" w:rsidP="009E0B6F">
            <w:pPr>
              <w:ind w:left="113" w:right="113"/>
              <w:jc w:val="center"/>
              <w:rPr>
                <w:rFonts w:ascii="GHEA Grapalat" w:hAnsi="GHEA Grapalat" w:cs="Arial"/>
                <w:sz w:val="20"/>
                <w:szCs w:val="20"/>
              </w:rPr>
            </w:pPr>
            <w:r>
              <w:rPr>
                <w:rFonts w:ascii="GHEA Grapalat" w:hAnsi="GHEA Grapalat" w:cs="Arial"/>
                <w:sz w:val="20"/>
                <w:szCs w:val="20"/>
              </w:rPr>
              <w:t>0</w:t>
            </w:r>
          </w:p>
        </w:tc>
        <w:tc>
          <w:tcPr>
            <w:tcW w:w="738" w:type="dxa"/>
            <w:textDirection w:val="btLr"/>
            <w:vAlign w:val="center"/>
          </w:tcPr>
          <w:p w14:paraId="2070E7FF" w14:textId="3A93BFE2" w:rsidR="009E0B6F" w:rsidRDefault="009E0B6F" w:rsidP="009E0B6F">
            <w:pPr>
              <w:ind w:left="113" w:right="113"/>
              <w:jc w:val="center"/>
              <w:rPr>
                <w:rFonts w:ascii="GHEA Grapalat" w:hAnsi="GHEA Grapalat" w:cs="Arial"/>
                <w:sz w:val="20"/>
                <w:szCs w:val="20"/>
              </w:rPr>
            </w:pPr>
            <w:r>
              <w:rPr>
                <w:rFonts w:ascii="GHEA Grapalat" w:hAnsi="GHEA Grapalat" w:cs="Arial"/>
                <w:sz w:val="20"/>
                <w:szCs w:val="20"/>
              </w:rPr>
              <w:t>0</w:t>
            </w:r>
          </w:p>
        </w:tc>
      </w:tr>
      <w:tr w:rsidR="009E0B6F" w:rsidRPr="00B138F3" w14:paraId="2E58F9F5" w14:textId="77777777" w:rsidTr="00A96E23">
        <w:trPr>
          <w:cantSplit/>
          <w:trHeight w:val="1134"/>
        </w:trPr>
        <w:tc>
          <w:tcPr>
            <w:tcW w:w="990" w:type="dxa"/>
          </w:tcPr>
          <w:p w14:paraId="06318582" w14:textId="267A040C" w:rsidR="009E0B6F" w:rsidRDefault="009E0B6F" w:rsidP="009E0B6F">
            <w:pPr>
              <w:widowControl w:val="0"/>
              <w:jc w:val="center"/>
              <w:rPr>
                <w:rFonts w:ascii="GHEA Grapalat" w:hAnsi="GHEA Grapalat"/>
                <w:sz w:val="16"/>
                <w:szCs w:val="16"/>
              </w:rPr>
            </w:pPr>
            <w:r>
              <w:rPr>
                <w:rFonts w:ascii="GHEA Grapalat" w:hAnsi="GHEA Grapalat"/>
                <w:sz w:val="16"/>
                <w:szCs w:val="16"/>
              </w:rPr>
              <w:t>5</w:t>
            </w:r>
          </w:p>
        </w:tc>
        <w:tc>
          <w:tcPr>
            <w:tcW w:w="1908" w:type="dxa"/>
          </w:tcPr>
          <w:p w14:paraId="7AE94B28" w14:textId="77777777" w:rsidR="009E0B6F" w:rsidRDefault="009E0B6F" w:rsidP="009E0B6F">
            <w:pPr>
              <w:jc w:val="center"/>
              <w:rPr>
                <w:rFonts w:ascii="GHEA Grapalat" w:hAnsi="GHEA Grapalat"/>
                <w:sz w:val="20"/>
                <w:szCs w:val="20"/>
              </w:rPr>
            </w:pPr>
          </w:p>
          <w:p w14:paraId="34DB82A0" w14:textId="23186BB9" w:rsidR="009E0B6F" w:rsidRPr="009E0B6F" w:rsidRDefault="009E0B6F" w:rsidP="009E0B6F">
            <w:pPr>
              <w:jc w:val="center"/>
              <w:rPr>
                <w:rFonts w:ascii="Sylfaen" w:hAnsi="Sylfaen" w:cs="Calibri"/>
                <w:color w:val="000000"/>
                <w:sz w:val="20"/>
                <w:szCs w:val="20"/>
              </w:rPr>
            </w:pPr>
            <w:r w:rsidRPr="009E0B6F">
              <w:rPr>
                <w:rFonts w:ascii="GHEA Grapalat" w:hAnsi="GHEA Grapalat"/>
                <w:sz w:val="20"/>
                <w:szCs w:val="20"/>
              </w:rPr>
              <w:t>37431290/506</w:t>
            </w:r>
          </w:p>
        </w:tc>
        <w:tc>
          <w:tcPr>
            <w:tcW w:w="2367" w:type="dxa"/>
          </w:tcPr>
          <w:p w14:paraId="5C78D88C" w14:textId="77777777" w:rsidR="009E0B6F" w:rsidRDefault="009E0B6F" w:rsidP="009E0B6F">
            <w:pPr>
              <w:jc w:val="center"/>
              <w:rPr>
                <w:rFonts w:ascii="GHEA Grapalat" w:hAnsi="GHEA Grapalat"/>
                <w:sz w:val="20"/>
                <w:szCs w:val="20"/>
              </w:rPr>
            </w:pPr>
          </w:p>
          <w:p w14:paraId="642F0904" w14:textId="3A013C73" w:rsidR="009E0B6F" w:rsidRPr="009E0B6F" w:rsidRDefault="009E0B6F" w:rsidP="009E0B6F">
            <w:pPr>
              <w:jc w:val="center"/>
              <w:rPr>
                <w:rStyle w:val="y2iqfc"/>
                <w:rFonts w:ascii="GHEA Grapalat" w:hAnsi="GHEA Grapalat"/>
                <w:color w:val="202124"/>
                <w:sz w:val="20"/>
                <w:szCs w:val="20"/>
              </w:rPr>
            </w:pPr>
            <w:r w:rsidRPr="009E0B6F">
              <w:rPr>
                <w:rFonts w:ascii="GHEA Grapalat" w:hAnsi="GHEA Grapalat"/>
                <w:sz w:val="20"/>
                <w:szCs w:val="20"/>
              </w:rPr>
              <w:t>Тренажер Двойные лыжи</w:t>
            </w:r>
          </w:p>
        </w:tc>
        <w:tc>
          <w:tcPr>
            <w:tcW w:w="965" w:type="dxa"/>
            <w:textDirection w:val="btLr"/>
            <w:vAlign w:val="center"/>
          </w:tcPr>
          <w:p w14:paraId="7B79D6EF" w14:textId="51350F40" w:rsidR="009E0B6F" w:rsidRPr="009E0B6F" w:rsidRDefault="009E0B6F" w:rsidP="009E0B6F">
            <w:pPr>
              <w:ind w:left="113" w:right="113"/>
              <w:jc w:val="center"/>
              <w:rPr>
                <w:rFonts w:ascii="GHEA Grapalat" w:hAnsi="GHEA Grapalat" w:cs="Arial"/>
                <w:sz w:val="20"/>
                <w:szCs w:val="20"/>
              </w:rPr>
            </w:pPr>
            <w:r>
              <w:rPr>
                <w:rFonts w:ascii="GHEA Grapalat" w:hAnsi="GHEA Grapalat" w:cs="Arial"/>
                <w:sz w:val="20"/>
                <w:szCs w:val="20"/>
              </w:rPr>
              <w:t>0</w:t>
            </w:r>
          </w:p>
        </w:tc>
        <w:tc>
          <w:tcPr>
            <w:tcW w:w="981" w:type="dxa"/>
            <w:textDirection w:val="btLr"/>
            <w:vAlign w:val="center"/>
          </w:tcPr>
          <w:p w14:paraId="0C379207" w14:textId="7B96F565" w:rsidR="009E0B6F" w:rsidRPr="009E0B6F" w:rsidRDefault="009E0B6F" w:rsidP="009E0B6F">
            <w:pPr>
              <w:ind w:left="113" w:right="113"/>
              <w:jc w:val="center"/>
              <w:rPr>
                <w:rFonts w:ascii="GHEA Grapalat" w:hAnsi="GHEA Grapalat" w:cs="Arial"/>
                <w:sz w:val="20"/>
                <w:szCs w:val="20"/>
              </w:rPr>
            </w:pPr>
            <w:r>
              <w:rPr>
                <w:rFonts w:ascii="GHEA Grapalat" w:hAnsi="GHEA Grapalat" w:cs="Arial"/>
                <w:sz w:val="20"/>
                <w:szCs w:val="20"/>
              </w:rPr>
              <w:t>0</w:t>
            </w:r>
          </w:p>
        </w:tc>
        <w:tc>
          <w:tcPr>
            <w:tcW w:w="694" w:type="dxa"/>
            <w:textDirection w:val="btLr"/>
            <w:vAlign w:val="center"/>
          </w:tcPr>
          <w:p w14:paraId="4AE9CC1E" w14:textId="69511A27" w:rsidR="009E0B6F" w:rsidRDefault="009E0B6F" w:rsidP="009E0B6F">
            <w:pPr>
              <w:ind w:left="113" w:right="113"/>
              <w:jc w:val="center"/>
              <w:rPr>
                <w:rFonts w:ascii="GHEA Grapalat" w:hAnsi="GHEA Grapalat" w:cs="Arial"/>
                <w:sz w:val="20"/>
                <w:szCs w:val="20"/>
              </w:rPr>
            </w:pPr>
            <w:r>
              <w:rPr>
                <w:rFonts w:ascii="GHEA Grapalat" w:hAnsi="GHEA Grapalat" w:cs="Arial"/>
                <w:sz w:val="20"/>
                <w:szCs w:val="20"/>
              </w:rPr>
              <w:t>0</w:t>
            </w:r>
          </w:p>
        </w:tc>
        <w:tc>
          <w:tcPr>
            <w:tcW w:w="839" w:type="dxa"/>
            <w:textDirection w:val="btLr"/>
            <w:vAlign w:val="center"/>
          </w:tcPr>
          <w:p w14:paraId="06486FDF" w14:textId="67652AC0" w:rsidR="009E0B6F" w:rsidRDefault="009E0B6F" w:rsidP="009E0B6F">
            <w:pPr>
              <w:ind w:left="113" w:right="113"/>
              <w:jc w:val="center"/>
              <w:rPr>
                <w:rFonts w:ascii="GHEA Grapalat" w:hAnsi="GHEA Grapalat" w:cs="Arial"/>
                <w:sz w:val="20"/>
                <w:szCs w:val="20"/>
              </w:rPr>
            </w:pPr>
            <w:r>
              <w:rPr>
                <w:rFonts w:ascii="GHEA Grapalat" w:hAnsi="GHEA Grapalat" w:cs="Arial"/>
                <w:sz w:val="20"/>
                <w:szCs w:val="20"/>
              </w:rPr>
              <w:t>0</w:t>
            </w:r>
          </w:p>
        </w:tc>
        <w:tc>
          <w:tcPr>
            <w:tcW w:w="535" w:type="dxa"/>
            <w:textDirection w:val="btLr"/>
            <w:vAlign w:val="center"/>
          </w:tcPr>
          <w:p w14:paraId="23F870BD" w14:textId="2F25E6C3" w:rsidR="009E0B6F" w:rsidRDefault="009E0B6F" w:rsidP="009E0B6F">
            <w:pPr>
              <w:ind w:left="113" w:right="113"/>
              <w:jc w:val="center"/>
              <w:rPr>
                <w:rFonts w:ascii="GHEA Grapalat" w:hAnsi="GHEA Grapalat" w:cs="Arial"/>
                <w:sz w:val="20"/>
                <w:szCs w:val="20"/>
              </w:rPr>
            </w:pPr>
            <w:r>
              <w:rPr>
                <w:rFonts w:ascii="GHEA Grapalat" w:hAnsi="GHEA Grapalat" w:cs="Arial"/>
                <w:sz w:val="20"/>
                <w:szCs w:val="20"/>
              </w:rPr>
              <w:t>0</w:t>
            </w:r>
          </w:p>
        </w:tc>
        <w:tc>
          <w:tcPr>
            <w:tcW w:w="605" w:type="dxa"/>
            <w:textDirection w:val="btLr"/>
            <w:vAlign w:val="center"/>
          </w:tcPr>
          <w:p w14:paraId="0D09DB61" w14:textId="5C12869A" w:rsidR="009E0B6F" w:rsidRDefault="009E0B6F" w:rsidP="009E0B6F">
            <w:pPr>
              <w:ind w:left="113" w:right="113"/>
              <w:jc w:val="center"/>
              <w:rPr>
                <w:rFonts w:ascii="GHEA Grapalat" w:hAnsi="GHEA Grapalat" w:cs="Arial"/>
                <w:sz w:val="20"/>
                <w:szCs w:val="20"/>
              </w:rPr>
            </w:pPr>
            <w:r>
              <w:rPr>
                <w:rFonts w:ascii="GHEA Grapalat" w:hAnsi="GHEA Grapalat" w:cs="Arial"/>
                <w:sz w:val="20"/>
                <w:szCs w:val="20"/>
              </w:rPr>
              <w:t>0</w:t>
            </w:r>
          </w:p>
        </w:tc>
        <w:tc>
          <w:tcPr>
            <w:tcW w:w="699" w:type="dxa"/>
            <w:textDirection w:val="btLr"/>
            <w:vAlign w:val="center"/>
          </w:tcPr>
          <w:p w14:paraId="4E31CE1C" w14:textId="4DC2B1E3" w:rsidR="009E0B6F" w:rsidRDefault="009E0B6F" w:rsidP="009E0B6F">
            <w:pPr>
              <w:ind w:left="113" w:right="113"/>
              <w:jc w:val="center"/>
              <w:rPr>
                <w:rFonts w:ascii="GHEA Grapalat" w:hAnsi="GHEA Grapalat" w:cs="Arial"/>
                <w:sz w:val="20"/>
                <w:szCs w:val="20"/>
              </w:rPr>
            </w:pPr>
            <w:r>
              <w:rPr>
                <w:rFonts w:ascii="GHEA Grapalat" w:hAnsi="GHEA Grapalat" w:cs="Arial"/>
                <w:sz w:val="20"/>
                <w:szCs w:val="20"/>
              </w:rPr>
              <w:t>0</w:t>
            </w:r>
          </w:p>
        </w:tc>
        <w:tc>
          <w:tcPr>
            <w:tcW w:w="826" w:type="dxa"/>
            <w:textDirection w:val="btLr"/>
            <w:vAlign w:val="center"/>
          </w:tcPr>
          <w:p w14:paraId="67BCF903" w14:textId="412F398A" w:rsidR="009E0B6F" w:rsidRDefault="009E0B6F" w:rsidP="009E0B6F">
            <w:pPr>
              <w:ind w:left="113" w:right="113"/>
              <w:jc w:val="center"/>
              <w:rPr>
                <w:rFonts w:ascii="GHEA Grapalat" w:hAnsi="GHEA Grapalat" w:cs="Arial"/>
                <w:sz w:val="20"/>
                <w:szCs w:val="20"/>
              </w:rPr>
            </w:pPr>
            <w:r>
              <w:rPr>
                <w:rFonts w:ascii="GHEA Grapalat" w:hAnsi="GHEA Grapalat" w:cs="Arial"/>
                <w:sz w:val="20"/>
                <w:szCs w:val="20"/>
              </w:rPr>
              <w:t>0</w:t>
            </w:r>
          </w:p>
        </w:tc>
        <w:tc>
          <w:tcPr>
            <w:tcW w:w="866" w:type="dxa"/>
            <w:textDirection w:val="btLr"/>
            <w:vAlign w:val="center"/>
          </w:tcPr>
          <w:p w14:paraId="57A9D70F" w14:textId="4BBF486F" w:rsidR="009E0B6F" w:rsidRDefault="009E0B6F" w:rsidP="009E0B6F">
            <w:pPr>
              <w:ind w:left="113" w:right="113"/>
              <w:jc w:val="center"/>
              <w:rPr>
                <w:rFonts w:ascii="GHEA Grapalat" w:hAnsi="GHEA Grapalat" w:cs="Arial"/>
                <w:sz w:val="20"/>
                <w:szCs w:val="20"/>
              </w:rPr>
            </w:pPr>
            <w:r>
              <w:rPr>
                <w:rFonts w:ascii="GHEA Grapalat" w:hAnsi="GHEA Grapalat" w:cs="Arial"/>
                <w:sz w:val="20"/>
                <w:szCs w:val="20"/>
              </w:rPr>
              <w:t>0</w:t>
            </w:r>
          </w:p>
        </w:tc>
        <w:tc>
          <w:tcPr>
            <w:tcW w:w="850" w:type="dxa"/>
            <w:textDirection w:val="btLr"/>
            <w:vAlign w:val="center"/>
          </w:tcPr>
          <w:p w14:paraId="29AC34AA" w14:textId="044ABA59" w:rsidR="009E0B6F" w:rsidRDefault="009E0B6F" w:rsidP="009E0B6F">
            <w:pPr>
              <w:spacing w:line="360" w:lineRule="auto"/>
              <w:ind w:left="113" w:right="113"/>
              <w:jc w:val="center"/>
              <w:rPr>
                <w:rFonts w:ascii="GHEA Grapalat" w:hAnsi="GHEA Grapalat" w:cs="Arial"/>
                <w:sz w:val="20"/>
                <w:szCs w:val="20"/>
              </w:rPr>
            </w:pPr>
            <w:r>
              <w:rPr>
                <w:rFonts w:ascii="GHEA Grapalat" w:hAnsi="GHEA Grapalat" w:cs="Arial"/>
                <w:sz w:val="20"/>
                <w:szCs w:val="20"/>
              </w:rPr>
              <w:t>0</w:t>
            </w:r>
          </w:p>
        </w:tc>
        <w:tc>
          <w:tcPr>
            <w:tcW w:w="966" w:type="dxa"/>
            <w:textDirection w:val="btLr"/>
            <w:vAlign w:val="center"/>
          </w:tcPr>
          <w:p w14:paraId="4E6D2BE8" w14:textId="41DB8AA6" w:rsidR="009E0B6F" w:rsidRDefault="009E0B6F" w:rsidP="009E0B6F">
            <w:pPr>
              <w:ind w:left="113" w:right="113"/>
              <w:jc w:val="center"/>
              <w:rPr>
                <w:rFonts w:ascii="GHEA Grapalat" w:hAnsi="GHEA Grapalat" w:cs="Arial"/>
                <w:sz w:val="20"/>
                <w:szCs w:val="20"/>
              </w:rPr>
            </w:pPr>
            <w:r>
              <w:rPr>
                <w:rFonts w:ascii="GHEA Grapalat" w:hAnsi="GHEA Grapalat" w:cs="Arial"/>
                <w:sz w:val="20"/>
                <w:szCs w:val="20"/>
              </w:rPr>
              <w:t>0</w:t>
            </w:r>
          </w:p>
        </w:tc>
        <w:tc>
          <w:tcPr>
            <w:tcW w:w="669" w:type="dxa"/>
            <w:textDirection w:val="btLr"/>
            <w:vAlign w:val="center"/>
          </w:tcPr>
          <w:p w14:paraId="4D3A4E6E" w14:textId="1E62E37D" w:rsidR="009E0B6F" w:rsidRDefault="009E0B6F" w:rsidP="009E0B6F">
            <w:pPr>
              <w:ind w:left="113" w:right="113"/>
              <w:jc w:val="center"/>
              <w:rPr>
                <w:rFonts w:ascii="GHEA Grapalat" w:hAnsi="GHEA Grapalat" w:cs="Arial"/>
                <w:sz w:val="20"/>
                <w:szCs w:val="20"/>
              </w:rPr>
            </w:pPr>
            <w:r>
              <w:rPr>
                <w:rFonts w:ascii="GHEA Grapalat" w:hAnsi="GHEA Grapalat" w:cs="Arial"/>
                <w:sz w:val="20"/>
                <w:szCs w:val="20"/>
              </w:rPr>
              <w:t>0</w:t>
            </w:r>
          </w:p>
        </w:tc>
        <w:tc>
          <w:tcPr>
            <w:tcW w:w="738" w:type="dxa"/>
            <w:textDirection w:val="btLr"/>
            <w:vAlign w:val="center"/>
          </w:tcPr>
          <w:p w14:paraId="50DFA20F" w14:textId="1BCE2432" w:rsidR="009E0B6F" w:rsidRDefault="009E0B6F" w:rsidP="009E0B6F">
            <w:pPr>
              <w:ind w:left="113" w:right="113"/>
              <w:jc w:val="center"/>
              <w:rPr>
                <w:rFonts w:ascii="GHEA Grapalat" w:hAnsi="GHEA Grapalat" w:cs="Arial"/>
                <w:sz w:val="20"/>
                <w:szCs w:val="20"/>
              </w:rPr>
            </w:pPr>
            <w:r>
              <w:rPr>
                <w:rFonts w:ascii="GHEA Grapalat" w:hAnsi="GHEA Grapalat" w:cs="Arial"/>
                <w:sz w:val="20"/>
                <w:szCs w:val="20"/>
              </w:rPr>
              <w:t>0</w:t>
            </w:r>
          </w:p>
        </w:tc>
      </w:tr>
    </w:tbl>
    <w:p w14:paraId="57AAA711" w14:textId="77777777" w:rsidR="00A1617E" w:rsidRDefault="00B80353" w:rsidP="00046B2C">
      <w:pPr>
        <w:widowControl w:val="0"/>
        <w:spacing w:after="160"/>
        <w:rPr>
          <w:rFonts w:ascii="GHEA Grapalat" w:hAnsi="GHEA Grapalat"/>
        </w:rPr>
      </w:pPr>
      <w:r>
        <w:rPr>
          <w:rFonts w:ascii="GHEA Grapalat" w:hAnsi="GHEA Grapalat"/>
          <w:lang w:val="en-US"/>
        </w:rPr>
        <w:t xml:space="preserve">                                                     </w:t>
      </w:r>
      <w:r w:rsidR="00A1617E" w:rsidRPr="00B138F3">
        <w:rPr>
          <w:rFonts w:ascii="GHEA Grapalat" w:hAnsi="GHEA Grapalat"/>
        </w:rPr>
        <w:t>ГРАФИК ОПЛАТЫ</w:t>
      </w:r>
      <w:r w:rsidR="00A1617E" w:rsidRPr="00B138F3">
        <w:rPr>
          <w:rStyle w:val="FootnoteReference"/>
          <w:rFonts w:ascii="GHEA Grapalat" w:hAnsi="GHEA Grapalat"/>
        </w:rPr>
        <w:footnoteReference w:customMarkFollows="1" w:id="19"/>
        <w:t>*</w:t>
      </w:r>
      <w:r>
        <w:rPr>
          <w:rFonts w:ascii="GHEA Grapalat" w:hAnsi="GHEA Grapalat"/>
          <w:lang w:val="en-US"/>
        </w:rPr>
        <w:t xml:space="preserve">                                 </w:t>
      </w:r>
      <w:r w:rsidRPr="00B138F3">
        <w:rPr>
          <w:rFonts w:ascii="GHEA Grapalat" w:hAnsi="GHEA Grapalat"/>
        </w:rPr>
        <w:t>Драмов РА</w:t>
      </w:r>
    </w:p>
    <w:p w14:paraId="2B0666AB" w14:textId="77777777" w:rsidR="00607964" w:rsidRDefault="00607964" w:rsidP="00046B2C">
      <w:pPr>
        <w:widowControl w:val="0"/>
        <w:spacing w:after="160"/>
        <w:rPr>
          <w:rFonts w:ascii="GHEA Grapalat" w:hAnsi="GHEA Grapalat"/>
        </w:rPr>
      </w:pPr>
    </w:p>
    <w:p w14:paraId="379847A3" w14:textId="77777777" w:rsidR="00607964" w:rsidRPr="00B80353" w:rsidRDefault="00607964" w:rsidP="00046B2C">
      <w:pPr>
        <w:widowControl w:val="0"/>
        <w:spacing w:after="160"/>
        <w:rPr>
          <w:rFonts w:ascii="GHEA Grapalat" w:hAnsi="GHEA Grapalat"/>
          <w:lang w:val="en-US"/>
        </w:rPr>
      </w:pPr>
    </w:p>
    <w:tbl>
      <w:tblPr>
        <w:tblW w:w="9639" w:type="dxa"/>
        <w:jc w:val="center"/>
        <w:tblLayout w:type="fixed"/>
        <w:tblLook w:val="0000" w:firstRow="0" w:lastRow="0" w:firstColumn="0" w:lastColumn="0" w:noHBand="0" w:noVBand="0"/>
      </w:tblPr>
      <w:tblGrid>
        <w:gridCol w:w="4536"/>
        <w:gridCol w:w="760"/>
        <w:gridCol w:w="4343"/>
      </w:tblGrid>
      <w:tr w:rsidR="00A1617E" w:rsidRPr="00B138F3" w14:paraId="6F096CA1" w14:textId="77777777" w:rsidTr="005C74A6">
        <w:trPr>
          <w:jc w:val="center"/>
        </w:trPr>
        <w:tc>
          <w:tcPr>
            <w:tcW w:w="4536" w:type="dxa"/>
          </w:tcPr>
          <w:p w14:paraId="48D808FF" w14:textId="77777777" w:rsidR="00A1617E" w:rsidRPr="00B138F3" w:rsidRDefault="00A1617E" w:rsidP="005C74A6">
            <w:pPr>
              <w:widowControl w:val="0"/>
              <w:spacing w:after="160"/>
              <w:jc w:val="center"/>
              <w:rPr>
                <w:rFonts w:ascii="GHEA Grapalat" w:hAnsi="GHEA Grapalat" w:cs="Sylfaen"/>
                <w:b/>
                <w:bCs/>
              </w:rPr>
            </w:pPr>
            <w:r w:rsidRPr="00B138F3">
              <w:rPr>
                <w:rFonts w:ascii="GHEA Grapalat" w:hAnsi="GHEA Grapalat"/>
                <w:b/>
              </w:rPr>
              <w:t>ПОКУПАТЕЛЬ</w:t>
            </w:r>
          </w:p>
          <w:p w14:paraId="22DE05F7" w14:textId="77777777" w:rsidR="00A1617E" w:rsidRPr="00B138F3" w:rsidRDefault="00A1617E" w:rsidP="005C74A6">
            <w:pPr>
              <w:widowControl w:val="0"/>
              <w:jc w:val="center"/>
              <w:rPr>
                <w:rFonts w:ascii="GHEA Grapalat" w:hAnsi="GHEA Grapalat"/>
                <w:lang w:val="en-US"/>
              </w:rPr>
            </w:pPr>
            <w:r w:rsidRPr="00B138F3">
              <w:rPr>
                <w:rFonts w:ascii="GHEA Grapalat" w:hAnsi="GHEA Grapalat"/>
                <w:lang w:val="en-US"/>
              </w:rPr>
              <w:t>______________________</w:t>
            </w:r>
          </w:p>
          <w:p w14:paraId="3A979AB7" w14:textId="77777777" w:rsidR="00A1617E" w:rsidRPr="00B138F3" w:rsidRDefault="00A1617E" w:rsidP="005C74A6">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65172AFB" w14:textId="77777777" w:rsidR="00A1617E" w:rsidRPr="00B138F3" w:rsidRDefault="00A1617E" w:rsidP="005C74A6">
            <w:pPr>
              <w:widowControl w:val="0"/>
              <w:spacing w:after="160"/>
              <w:jc w:val="center"/>
              <w:rPr>
                <w:rFonts w:ascii="GHEA Grapalat" w:hAnsi="GHEA Grapalat"/>
              </w:rPr>
            </w:pPr>
            <w:r w:rsidRPr="00B138F3">
              <w:rPr>
                <w:rFonts w:ascii="GHEA Grapalat" w:hAnsi="GHEA Grapalat"/>
              </w:rPr>
              <w:t>М. П.</w:t>
            </w:r>
          </w:p>
        </w:tc>
        <w:tc>
          <w:tcPr>
            <w:tcW w:w="760" w:type="dxa"/>
          </w:tcPr>
          <w:p w14:paraId="44D8CA7B" w14:textId="77777777" w:rsidR="00A1617E" w:rsidRPr="00B138F3" w:rsidRDefault="00A1617E" w:rsidP="005C74A6">
            <w:pPr>
              <w:widowControl w:val="0"/>
              <w:spacing w:after="160"/>
              <w:jc w:val="center"/>
              <w:rPr>
                <w:rFonts w:ascii="GHEA Grapalat" w:hAnsi="GHEA Grapalat"/>
              </w:rPr>
            </w:pPr>
          </w:p>
        </w:tc>
        <w:tc>
          <w:tcPr>
            <w:tcW w:w="4343" w:type="dxa"/>
          </w:tcPr>
          <w:p w14:paraId="4BDCAEB8" w14:textId="77777777" w:rsidR="00A1617E" w:rsidRPr="00B138F3" w:rsidRDefault="00A1617E" w:rsidP="005C74A6">
            <w:pPr>
              <w:widowControl w:val="0"/>
              <w:spacing w:after="160"/>
              <w:jc w:val="center"/>
              <w:rPr>
                <w:rFonts w:ascii="GHEA Grapalat" w:hAnsi="GHEA Grapalat" w:cs="Sylfaen"/>
                <w:b/>
                <w:bCs/>
              </w:rPr>
            </w:pPr>
            <w:r w:rsidRPr="00B138F3">
              <w:rPr>
                <w:rFonts w:ascii="GHEA Grapalat" w:hAnsi="GHEA Grapalat"/>
                <w:b/>
              </w:rPr>
              <w:t>ПРОДАВЕЦ</w:t>
            </w:r>
          </w:p>
          <w:p w14:paraId="6C27A11B" w14:textId="77777777" w:rsidR="00A1617E" w:rsidRPr="00B138F3" w:rsidRDefault="00A1617E" w:rsidP="005C74A6">
            <w:pPr>
              <w:widowControl w:val="0"/>
              <w:jc w:val="center"/>
              <w:rPr>
                <w:rFonts w:ascii="GHEA Grapalat" w:hAnsi="GHEA Grapalat"/>
                <w:lang w:val="en-US"/>
              </w:rPr>
            </w:pPr>
            <w:r w:rsidRPr="00B138F3">
              <w:rPr>
                <w:rFonts w:ascii="GHEA Grapalat" w:hAnsi="GHEA Grapalat"/>
                <w:lang w:val="en-US"/>
              </w:rPr>
              <w:t>______________________</w:t>
            </w:r>
          </w:p>
          <w:p w14:paraId="475C87F6" w14:textId="77777777" w:rsidR="00A1617E" w:rsidRPr="00B138F3" w:rsidRDefault="00A1617E" w:rsidP="005C74A6">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43D8CBA6" w14:textId="77777777" w:rsidR="00A1617E" w:rsidRPr="00B138F3" w:rsidRDefault="00A1617E" w:rsidP="005C74A6">
            <w:pPr>
              <w:widowControl w:val="0"/>
              <w:spacing w:after="160"/>
              <w:jc w:val="center"/>
              <w:rPr>
                <w:rFonts w:ascii="GHEA Grapalat" w:hAnsi="GHEA Grapalat"/>
              </w:rPr>
            </w:pPr>
            <w:r w:rsidRPr="00B138F3">
              <w:rPr>
                <w:rFonts w:ascii="GHEA Grapalat" w:hAnsi="GHEA Grapalat"/>
              </w:rPr>
              <w:t>М. П.</w:t>
            </w:r>
          </w:p>
        </w:tc>
      </w:tr>
    </w:tbl>
    <w:p w14:paraId="579947B6" w14:textId="77777777" w:rsidR="00697D44" w:rsidRDefault="00697D44" w:rsidP="00B46D58">
      <w:pPr>
        <w:widowControl w:val="0"/>
        <w:spacing w:after="160"/>
        <w:jc w:val="right"/>
        <w:rPr>
          <w:rFonts w:ascii="GHEA Grapalat" w:hAnsi="GHEA Grapalat"/>
          <w:i/>
        </w:rPr>
      </w:pPr>
    </w:p>
    <w:p w14:paraId="2E60E843" w14:textId="77777777" w:rsidR="007549CE" w:rsidRDefault="007549CE" w:rsidP="00B46D58">
      <w:pPr>
        <w:widowControl w:val="0"/>
        <w:spacing w:after="160"/>
        <w:jc w:val="right"/>
        <w:rPr>
          <w:rFonts w:ascii="GHEA Grapalat" w:hAnsi="GHEA Grapalat"/>
          <w:i/>
        </w:rPr>
      </w:pPr>
    </w:p>
    <w:p w14:paraId="56BB0F55" w14:textId="77777777" w:rsidR="007549CE" w:rsidRDefault="007549CE" w:rsidP="00B46D58">
      <w:pPr>
        <w:widowControl w:val="0"/>
        <w:spacing w:after="160"/>
        <w:jc w:val="right"/>
        <w:rPr>
          <w:rFonts w:ascii="GHEA Grapalat" w:hAnsi="GHEA Grapalat"/>
          <w:i/>
        </w:rPr>
      </w:pPr>
    </w:p>
    <w:p w14:paraId="6148042C" w14:textId="77777777" w:rsidR="00071D1C" w:rsidRPr="00B138F3" w:rsidRDefault="00071D1C" w:rsidP="009E0B6F">
      <w:pPr>
        <w:widowControl w:val="0"/>
        <w:spacing w:after="160"/>
        <w:ind w:left="8496" w:firstLine="708"/>
        <w:jc w:val="center"/>
        <w:rPr>
          <w:rFonts w:ascii="GHEA Grapalat" w:hAnsi="GHEA Grapalat"/>
          <w:i/>
        </w:rPr>
      </w:pPr>
      <w:r w:rsidRPr="00B138F3">
        <w:rPr>
          <w:rFonts w:ascii="GHEA Grapalat" w:hAnsi="GHEA Grapalat"/>
          <w:i/>
        </w:rPr>
        <w:t>Приложение № 3</w:t>
      </w:r>
    </w:p>
    <w:p w14:paraId="22D4F316" w14:textId="77777777" w:rsidR="00071D1C" w:rsidRPr="00B138F3" w:rsidRDefault="00071D1C" w:rsidP="009E0B6F">
      <w:pPr>
        <w:widowControl w:val="0"/>
        <w:spacing w:after="160"/>
        <w:ind w:left="9204" w:firstLine="708"/>
        <w:jc w:val="center"/>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5E7E6A6F"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1BEEFC10" w14:textId="77777777" w:rsidTr="007A2020">
        <w:trPr>
          <w:tblCellSpacing w:w="7" w:type="dxa"/>
          <w:jc w:val="center"/>
        </w:trPr>
        <w:tc>
          <w:tcPr>
            <w:tcW w:w="0" w:type="auto"/>
            <w:vAlign w:val="center"/>
          </w:tcPr>
          <w:p w14:paraId="32C5FD31"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708F049C"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39B0BD46"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4C59EFC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3150C531"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02A9B41C"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436F3857"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1CD134DB"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20E5787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1E4B754D"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4FDFDF6B"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5A8ADA8B"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3A48A510" w14:textId="77777777" w:rsidR="00B04BFD" w:rsidRDefault="00B04BFD" w:rsidP="00B04BFD">
      <w:pPr>
        <w:framePr w:w="15861" w:wrap="auto" w:hAnchor="text"/>
        <w:widowControl w:val="0"/>
        <w:spacing w:after="160"/>
        <w:ind w:firstLine="375"/>
        <w:rPr>
          <w:rFonts w:ascii="GHEA Grapalat" w:hAnsi="GHEA Grapalat"/>
          <w:iCs/>
        </w:rPr>
        <w:sectPr w:rsidR="00B04BFD" w:rsidSect="00046B2C">
          <w:pgSz w:w="16838" w:h="11906" w:orient="landscape" w:code="9"/>
          <w:pgMar w:top="1080" w:right="1088" w:bottom="1411" w:left="1411" w:header="562" w:footer="562" w:gutter="0"/>
          <w:cols w:space="720"/>
        </w:sectPr>
      </w:pPr>
    </w:p>
    <w:p w14:paraId="0FF139F2" w14:textId="77777777" w:rsidR="0038400D" w:rsidRPr="00B138F3" w:rsidRDefault="0038400D" w:rsidP="00B46D58">
      <w:pPr>
        <w:widowControl w:val="0"/>
        <w:spacing w:after="160"/>
        <w:ind w:firstLine="375"/>
        <w:rPr>
          <w:rFonts w:ascii="GHEA Grapalat" w:hAnsi="GHEA Grapalat"/>
          <w:iCs/>
        </w:rPr>
      </w:pPr>
    </w:p>
    <w:p w14:paraId="3448B84E"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64D3556F"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1A818002" w14:textId="77777777"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14:paraId="751889CA" w14:textId="77777777"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496B0C02"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2AB88BDC"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04DA3651"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4262682A"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5442E993"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414FAB8F" w14:textId="77777777" w:rsidTr="00AB4EAB">
        <w:trPr>
          <w:jc w:val="center"/>
        </w:trPr>
        <w:tc>
          <w:tcPr>
            <w:tcW w:w="442" w:type="dxa"/>
            <w:vMerge w:val="restart"/>
            <w:vAlign w:val="center"/>
          </w:tcPr>
          <w:p w14:paraId="26078FD6"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vAlign w:val="center"/>
          </w:tcPr>
          <w:p w14:paraId="0B25B9A5"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3AA2B50E" w14:textId="77777777" w:rsidTr="00AB4EAB">
        <w:trPr>
          <w:jc w:val="center"/>
        </w:trPr>
        <w:tc>
          <w:tcPr>
            <w:tcW w:w="442" w:type="dxa"/>
            <w:vMerge/>
          </w:tcPr>
          <w:p w14:paraId="287564C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vAlign w:val="center"/>
          </w:tcPr>
          <w:p w14:paraId="3AA7888C"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vAlign w:val="center"/>
          </w:tcPr>
          <w:p w14:paraId="482E386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vAlign w:val="center"/>
          </w:tcPr>
          <w:p w14:paraId="30379812"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vAlign w:val="center"/>
          </w:tcPr>
          <w:p w14:paraId="5FD1C8A6"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vAlign w:val="center"/>
          </w:tcPr>
          <w:p w14:paraId="0E0B678B" w14:textId="77777777"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vAlign w:val="center"/>
          </w:tcPr>
          <w:p w14:paraId="668FEDCD" w14:textId="77777777"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218E9152" w14:textId="77777777" w:rsidTr="00AB4EAB">
        <w:trPr>
          <w:trHeight w:val="1105"/>
          <w:jc w:val="center"/>
        </w:trPr>
        <w:tc>
          <w:tcPr>
            <w:tcW w:w="442" w:type="dxa"/>
            <w:vMerge/>
            <w:tcBorders>
              <w:bottom w:val="single" w:sz="4" w:space="0" w:color="auto"/>
            </w:tcBorders>
          </w:tcPr>
          <w:p w14:paraId="0F089CE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vAlign w:val="center"/>
          </w:tcPr>
          <w:p w14:paraId="5878E479"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vAlign w:val="center"/>
          </w:tcPr>
          <w:p w14:paraId="30E1CE86"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vAlign w:val="center"/>
          </w:tcPr>
          <w:p w14:paraId="61BCB8FA"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vAlign w:val="center"/>
          </w:tcPr>
          <w:p w14:paraId="201147E8"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vAlign w:val="center"/>
          </w:tcPr>
          <w:p w14:paraId="52005723"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vAlign w:val="center"/>
          </w:tcPr>
          <w:p w14:paraId="721BBAF8"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vAlign w:val="center"/>
          </w:tcPr>
          <w:p w14:paraId="2CE0B375"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vAlign w:val="center"/>
          </w:tcPr>
          <w:p w14:paraId="4351509E"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14:paraId="4AD49677" w14:textId="77777777" w:rsidTr="00AB4EAB">
        <w:trPr>
          <w:jc w:val="center"/>
        </w:trPr>
        <w:tc>
          <w:tcPr>
            <w:tcW w:w="442" w:type="dxa"/>
            <w:vAlign w:val="center"/>
          </w:tcPr>
          <w:p w14:paraId="7569BB0C"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Align w:val="center"/>
          </w:tcPr>
          <w:p w14:paraId="7439A767"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Align w:val="center"/>
          </w:tcPr>
          <w:p w14:paraId="62D817EC"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vAlign w:val="center"/>
          </w:tcPr>
          <w:p w14:paraId="171A9C2B"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vAlign w:val="center"/>
          </w:tcPr>
          <w:p w14:paraId="72E5D285"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vAlign w:val="center"/>
          </w:tcPr>
          <w:p w14:paraId="75CA1B4B"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vAlign w:val="center"/>
          </w:tcPr>
          <w:p w14:paraId="65860A80"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vAlign w:val="center"/>
          </w:tcPr>
          <w:p w14:paraId="624DACE3"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Align w:val="center"/>
          </w:tcPr>
          <w:p w14:paraId="58EE58E1"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14:paraId="22136043" w14:textId="77777777" w:rsidTr="00AB4EAB">
        <w:trPr>
          <w:jc w:val="center"/>
        </w:trPr>
        <w:tc>
          <w:tcPr>
            <w:tcW w:w="442" w:type="dxa"/>
          </w:tcPr>
          <w:p w14:paraId="589D2E31"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tcPr>
          <w:p w14:paraId="2101FB46"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tcPr>
          <w:p w14:paraId="64116E5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Pr>
          <w:p w14:paraId="0BC3DFFF"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tcPr>
          <w:p w14:paraId="7474F6E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tcPr>
          <w:p w14:paraId="4631D24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tcPr>
          <w:p w14:paraId="005C5166"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tcPr>
          <w:p w14:paraId="70AB6F99"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tcPr>
          <w:p w14:paraId="7BE52D9A"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14:paraId="5C60B2CB" w14:textId="77777777" w:rsidR="0038400D" w:rsidRPr="00B138F3" w:rsidRDefault="0038400D" w:rsidP="00B46D58">
      <w:pPr>
        <w:widowControl w:val="0"/>
        <w:spacing w:after="160"/>
        <w:ind w:firstLine="375"/>
        <w:jc w:val="both"/>
        <w:rPr>
          <w:rFonts w:ascii="GHEA Grapalat" w:hAnsi="GHEA Grapalat" w:cs="Arial"/>
          <w:iCs/>
          <w:lang w:val="en-US"/>
        </w:rPr>
      </w:pPr>
    </w:p>
    <w:p w14:paraId="04B80864"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14:paraId="2326945C"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5B9AB94C" w14:textId="77777777" w:rsidTr="007A2020">
        <w:trPr>
          <w:trHeight w:val="266"/>
          <w:tblCellSpacing w:w="7" w:type="dxa"/>
          <w:jc w:val="center"/>
        </w:trPr>
        <w:tc>
          <w:tcPr>
            <w:tcW w:w="0" w:type="auto"/>
            <w:vAlign w:val="center"/>
          </w:tcPr>
          <w:p w14:paraId="1A165176"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653FCCA5"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7152C247" w14:textId="77777777" w:rsidTr="007A2020">
        <w:trPr>
          <w:trHeight w:val="473"/>
          <w:tblCellSpacing w:w="7" w:type="dxa"/>
          <w:jc w:val="center"/>
        </w:trPr>
        <w:tc>
          <w:tcPr>
            <w:tcW w:w="0" w:type="auto"/>
            <w:vAlign w:val="center"/>
          </w:tcPr>
          <w:p w14:paraId="59C36CE7"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3935C105"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5E3AB442"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0D2220D8"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0D2963BA" w14:textId="77777777" w:rsidTr="007A2020">
        <w:trPr>
          <w:trHeight w:val="503"/>
          <w:tblCellSpacing w:w="7" w:type="dxa"/>
          <w:jc w:val="center"/>
        </w:trPr>
        <w:tc>
          <w:tcPr>
            <w:tcW w:w="0" w:type="auto"/>
            <w:vAlign w:val="center"/>
          </w:tcPr>
          <w:p w14:paraId="0EF40665"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42A61A0C"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79421187"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76A759B5"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550147A4" w14:textId="77777777" w:rsidTr="007A2020">
        <w:trPr>
          <w:trHeight w:val="281"/>
          <w:tblCellSpacing w:w="7" w:type="dxa"/>
          <w:jc w:val="center"/>
        </w:trPr>
        <w:tc>
          <w:tcPr>
            <w:tcW w:w="0" w:type="auto"/>
            <w:vAlign w:val="center"/>
          </w:tcPr>
          <w:p w14:paraId="07E38A80"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3F44FF41"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2D262F0D" w14:textId="77777777" w:rsidR="00196F14" w:rsidRPr="00B138F3" w:rsidRDefault="00196F14" w:rsidP="00B46D58">
      <w:pPr>
        <w:widowControl w:val="0"/>
        <w:spacing w:after="160"/>
        <w:jc w:val="right"/>
        <w:rPr>
          <w:rFonts w:ascii="GHEA Grapalat" w:hAnsi="GHEA Grapalat" w:cs="Sylfaen"/>
          <w:b/>
        </w:rPr>
      </w:pPr>
    </w:p>
    <w:p w14:paraId="2CE7E2B6"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56F1238D"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14:paraId="7BEDC457" w14:textId="77777777"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6B9241ED"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64F818E8"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1CE06735"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67E41772"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34645D49"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095B9071"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18C0E724"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3B700A5F"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544AC47D"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5360D16A"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444EBFD3"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5B894FF3"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C21E635"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64A8106C"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DCD0F2B"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7ECBC20E"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9E08054"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34EC37EC"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E8AED62"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2C17C87"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3D31C29"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3E68E720"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52A2935"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D7BB33E"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D9814F6" w14:textId="77777777" w:rsidR="00071D1C" w:rsidRPr="00B138F3" w:rsidRDefault="00071D1C" w:rsidP="00B46D58">
            <w:pPr>
              <w:widowControl w:val="0"/>
              <w:spacing w:after="120"/>
              <w:jc w:val="center"/>
              <w:rPr>
                <w:rFonts w:ascii="GHEA Grapalat" w:hAnsi="GHEA Grapalat" w:cs="Sylfaen"/>
                <w:sz w:val="20"/>
                <w:szCs w:val="20"/>
              </w:rPr>
            </w:pPr>
          </w:p>
        </w:tc>
      </w:tr>
    </w:tbl>
    <w:p w14:paraId="59779495"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5B8C0FCA"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2746954C" w14:textId="77777777" w:rsidR="00B138F3" w:rsidRDefault="00B138F3" w:rsidP="00B138F3">
      <w:pPr>
        <w:rPr>
          <w:rFonts w:ascii="GHEA Grapalat" w:hAnsi="GHEA Grapalat"/>
        </w:rPr>
      </w:pPr>
      <w:r>
        <w:rPr>
          <w:rFonts w:ascii="GHEA Grapalat" w:hAnsi="GHEA Grapalat"/>
        </w:rPr>
        <w:t xml:space="preserve">                                                       </w:t>
      </w:r>
    </w:p>
    <w:p w14:paraId="59DA4113" w14:textId="77777777"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24FF6626"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0131E6F1" w14:textId="77777777" w:rsidTr="007072C5">
        <w:tc>
          <w:tcPr>
            <w:tcW w:w="4450" w:type="dxa"/>
          </w:tcPr>
          <w:p w14:paraId="74FE7706"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61291C5C"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72756624"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1CDC74EF"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5937B4CC" w14:textId="77777777" w:rsidTr="00E22E51">
        <w:trPr>
          <w:tblCellSpacing w:w="7" w:type="dxa"/>
          <w:jc w:val="center"/>
        </w:trPr>
        <w:tc>
          <w:tcPr>
            <w:tcW w:w="0" w:type="auto"/>
            <w:vAlign w:val="center"/>
          </w:tcPr>
          <w:p w14:paraId="507EAB99"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2689DDF5"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1214BD86"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40B77607"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73BA5F43" w14:textId="77777777" w:rsidTr="00E22E51">
        <w:trPr>
          <w:tblCellSpacing w:w="7" w:type="dxa"/>
          <w:jc w:val="center"/>
        </w:trPr>
        <w:tc>
          <w:tcPr>
            <w:tcW w:w="0" w:type="auto"/>
            <w:vAlign w:val="center"/>
          </w:tcPr>
          <w:p w14:paraId="491FD02C"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64820E8F"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6C757756"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717013F4"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4FE595A2" w14:textId="77777777"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73221B" w14:textId="77777777" w:rsidR="00487FF5" w:rsidRDefault="00487FF5">
      <w:r>
        <w:separator/>
      </w:r>
    </w:p>
  </w:endnote>
  <w:endnote w:type="continuationSeparator" w:id="0">
    <w:p w14:paraId="581CD118" w14:textId="77777777" w:rsidR="00487FF5" w:rsidRDefault="00487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027879"/>
      <w:docPartObj>
        <w:docPartGallery w:val="Page Numbers (Bottom of Page)"/>
        <w:docPartUnique/>
      </w:docPartObj>
    </w:sdtPr>
    <w:sdtEndPr>
      <w:rPr>
        <w:rFonts w:ascii="GHEA Grapalat" w:hAnsi="GHEA Grapalat"/>
        <w:sz w:val="24"/>
        <w:szCs w:val="24"/>
      </w:rPr>
    </w:sdtEndPr>
    <w:sdtContent>
      <w:p w14:paraId="11148D3B" w14:textId="77777777" w:rsidR="00F70DD9" w:rsidRPr="00C861E9" w:rsidRDefault="00F70DD9">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607964">
          <w:rPr>
            <w:rFonts w:ascii="GHEA Grapalat" w:hAnsi="GHEA Grapalat"/>
            <w:noProof/>
            <w:sz w:val="24"/>
            <w:szCs w:val="24"/>
          </w:rPr>
          <w:t>142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282894" w14:textId="77777777" w:rsidR="00487FF5" w:rsidRDefault="00487FF5">
      <w:r>
        <w:separator/>
      </w:r>
    </w:p>
  </w:footnote>
  <w:footnote w:type="continuationSeparator" w:id="0">
    <w:p w14:paraId="18762755" w14:textId="77777777" w:rsidR="00487FF5" w:rsidRDefault="00487FF5">
      <w:r>
        <w:continuationSeparator/>
      </w:r>
    </w:p>
  </w:footnote>
  <w:footnote w:id="1">
    <w:p w14:paraId="6DA31A6F" w14:textId="77777777" w:rsidR="00F70DD9" w:rsidRPr="00CD6B60" w:rsidRDefault="00F70DD9" w:rsidP="007D6BF1">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253A0159" w14:textId="77777777" w:rsidR="00F70DD9" w:rsidRPr="00CD6B60" w:rsidRDefault="00F70DD9" w:rsidP="007D6BF1">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3D5271E6" w14:textId="77777777" w:rsidR="00F70DD9" w:rsidRPr="00CD6B60" w:rsidRDefault="00F70DD9" w:rsidP="007D6BF1">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1EE851BC" w14:textId="77777777" w:rsidR="00F70DD9" w:rsidRPr="00CD6B60" w:rsidRDefault="00F70DD9" w:rsidP="007D6BF1">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14:paraId="51945038" w14:textId="77777777" w:rsidR="00F70DD9" w:rsidRPr="002F23F1" w:rsidDel="00932115" w:rsidRDefault="00F70DD9" w:rsidP="005C74A6">
      <w:pPr>
        <w:pStyle w:val="FootnoteText"/>
        <w:jc w:val="both"/>
        <w:rPr>
          <w:del w:id="2" w:author="Inesa Kocharyan" w:date="2019-10-29T12:18:00Z"/>
        </w:rPr>
      </w:pPr>
      <w:r>
        <w:rPr>
          <w:rStyle w:val="FootnoteReference"/>
        </w:rPr>
        <w:t>8</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201B3D">
        <w:rPr>
          <w:rFonts w:ascii="GHEA Grapalat" w:hAnsi="GHEA Grapalat"/>
          <w:i/>
        </w:rPr>
        <w:t>.</w:t>
      </w:r>
      <w:r w:rsidRPr="002F23F1">
        <w:t xml:space="preserve"> </w:t>
      </w:r>
      <w:r w:rsidRPr="002F23F1">
        <w:rPr>
          <w:rFonts w:ascii="GHEA Grapalat" w:hAnsi="GHEA Grapalat"/>
          <w:i/>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D3436F" w:rsidDel="001C6688">
        <w:rPr>
          <w:rFonts w:ascii="GHEA Grapalat" w:hAnsi="GHEA Grapalat"/>
          <w:i/>
        </w:rPr>
        <w:t xml:space="preserve"> </w:t>
      </w:r>
      <w:r w:rsidRPr="00D3436F">
        <w:rPr>
          <w:rFonts w:ascii="GHEA Grapalat" w:hAnsi="GHEA Grapalat"/>
          <w:i/>
        </w:rPr>
        <w:t>".</w:t>
      </w:r>
    </w:p>
  </w:footnote>
  <w:footnote w:id="3">
    <w:p w14:paraId="42FC7615" w14:textId="77777777" w:rsidR="00F70DD9" w:rsidRPr="008E4439" w:rsidRDefault="00F70DD9" w:rsidP="003E4053">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6A4ACE8E" w14:textId="77777777" w:rsidR="00F70DD9" w:rsidRPr="000811C1" w:rsidRDefault="00F70DD9" w:rsidP="003E4053">
      <w:pPr>
        <w:pStyle w:val="FootnoteText"/>
        <w:rPr>
          <w:rFonts w:ascii="Sylfaen" w:hAnsi="Sylfaen"/>
          <w:sz w:val="18"/>
          <w:szCs w:val="18"/>
        </w:rPr>
      </w:pPr>
    </w:p>
  </w:footnote>
  <w:footnote w:id="4">
    <w:p w14:paraId="52E31000" w14:textId="77777777" w:rsidR="00F70DD9" w:rsidRPr="00A31673" w:rsidRDefault="00F70DD9">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6BE9B7D9" w14:textId="77777777" w:rsidR="00F70DD9" w:rsidRDefault="00F70DD9" w:rsidP="00BA10E8">
      <w:pPr>
        <w:jc w:val="both"/>
      </w:pPr>
    </w:p>
    <w:p w14:paraId="003EF699" w14:textId="77777777" w:rsidR="00F70DD9" w:rsidRPr="00A006D6" w:rsidRDefault="00F70DD9" w:rsidP="00BA10E8">
      <w:pPr>
        <w:jc w:val="both"/>
        <w:rPr>
          <w:rFonts w:asciiTheme="minorHAnsi" w:hAnsiTheme="minorHAnsi"/>
          <w:i/>
          <w:sz w:val="20"/>
          <w:szCs w:val="20"/>
          <w:lang w:val="af-ZA"/>
        </w:rPr>
      </w:pPr>
      <w:r>
        <w:rPr>
          <w:rStyle w:val="FootnoteReference"/>
        </w:rPr>
        <w:t>**</w:t>
      </w:r>
      <w:r>
        <w:t xml:space="preserve"> </w:t>
      </w:r>
      <w:r w:rsidRPr="00BE1F2C">
        <w:rPr>
          <w:rFonts w:asciiTheme="minorHAnsi" w:hAnsiTheme="minorHAnsi"/>
          <w:sz w:val="20"/>
          <w:szCs w:val="20"/>
          <w:lang w:val="af-ZA"/>
        </w:rPr>
        <w:t>-</w:t>
      </w:r>
      <w:r w:rsidRPr="00A006D6">
        <w:rPr>
          <w:rFonts w:asciiTheme="minorHAnsi" w:hAnsiTheme="minorHAnsi"/>
          <w:i/>
          <w:sz w:val="20"/>
          <w:szCs w:val="20"/>
          <w:lang w:val="af-ZA"/>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0A86FB51" w14:textId="77777777" w:rsidR="00F70DD9" w:rsidRPr="00A006D6" w:rsidRDefault="00F70DD9" w:rsidP="00BA10E8">
      <w:pPr>
        <w:jc w:val="both"/>
        <w:rPr>
          <w:rFonts w:asciiTheme="minorHAnsi" w:hAnsiTheme="minorHAnsi"/>
          <w:i/>
          <w:sz w:val="20"/>
          <w:szCs w:val="20"/>
          <w:lang w:val="af-ZA"/>
        </w:rPr>
      </w:pPr>
      <w:r w:rsidRPr="00A006D6">
        <w:rPr>
          <w:rFonts w:asciiTheme="minorHAnsi" w:hAnsiTheme="minorHAnsi"/>
          <w:i/>
          <w:sz w:val="20"/>
          <w:szCs w:val="20"/>
          <w:lang w:val="af-ZA"/>
        </w:rPr>
        <w:t xml:space="preserve">- </w:t>
      </w:r>
      <w:r w:rsidRPr="00A006D6">
        <w:rPr>
          <w:rFonts w:asciiTheme="minorHAnsi" w:hAnsiTheme="minorHAnsi"/>
          <w:i/>
          <w:sz w:val="20"/>
          <w:szCs w:val="20"/>
        </w:rPr>
        <w:t xml:space="preserve">если </w:t>
      </w:r>
      <w:r w:rsidRPr="00A006D6">
        <w:rPr>
          <w:rFonts w:asciiTheme="minorHAnsi" w:hAnsiTheme="minorHAnsi"/>
          <w:i/>
          <w:sz w:val="20"/>
          <w:szCs w:val="20"/>
          <w:lang w:val="af-ZA"/>
        </w:rPr>
        <w:t>участник</w:t>
      </w:r>
      <w:r w:rsidRPr="00A006D6">
        <w:rPr>
          <w:rFonts w:asciiTheme="minorHAnsi" w:hAnsiTheme="minorHAnsi"/>
          <w:i/>
          <w:sz w:val="20"/>
          <w:szCs w:val="20"/>
        </w:rPr>
        <w:t xml:space="preserve"> не является резидентом РА</w:t>
      </w:r>
      <w:r w:rsidRPr="00A006D6">
        <w:rPr>
          <w:rFonts w:asciiTheme="minorHAnsi" w:hAnsiTheme="minorHAnsi"/>
          <w:i/>
          <w:sz w:val="20"/>
          <w:szCs w:val="20"/>
          <w:lang w:val="af-ZA"/>
        </w:rPr>
        <w:t>,</w:t>
      </w:r>
      <w:r w:rsidRPr="00A006D6">
        <w:rPr>
          <w:rFonts w:asciiTheme="minorHAnsi" w:hAnsiTheme="minorHAnsi"/>
          <w:i/>
          <w:sz w:val="20"/>
          <w:szCs w:val="20"/>
        </w:rPr>
        <w:t xml:space="preserve"> </w:t>
      </w:r>
      <w:r w:rsidRPr="00A006D6">
        <w:rPr>
          <w:rFonts w:asciiTheme="minorHAnsi" w:hAnsiTheme="minorHAnsi"/>
          <w:i/>
          <w:sz w:val="20"/>
          <w:szCs w:val="20"/>
          <w:lang w:val="af-ZA"/>
        </w:rPr>
        <w:t>то при заполнении заявления-объявления слова "ссылка на сайт, содержащий информацию" заменяются словами "декларация согласно приложению 1.3";</w:t>
      </w:r>
    </w:p>
    <w:p w14:paraId="7763FA96" w14:textId="77777777" w:rsidR="00F70DD9" w:rsidRPr="00A006D6" w:rsidRDefault="00F70DD9" w:rsidP="00BA10E8">
      <w:pPr>
        <w:jc w:val="both"/>
        <w:rPr>
          <w:rFonts w:asciiTheme="minorHAnsi" w:hAnsiTheme="minorHAnsi"/>
          <w:i/>
          <w:sz w:val="20"/>
          <w:szCs w:val="20"/>
          <w:lang w:val="af-ZA"/>
        </w:rPr>
      </w:pPr>
      <w:r w:rsidRPr="00A006D6">
        <w:rPr>
          <w:rFonts w:asciiTheme="minorHAnsi" w:hAnsiTheme="minorHAnsi"/>
          <w: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5191427E" w14:textId="77777777" w:rsidR="00F70DD9" w:rsidRPr="00A006D6" w:rsidRDefault="00F70DD9" w:rsidP="00BA10E8">
      <w:pPr>
        <w:pStyle w:val="FootnoteText"/>
        <w:rPr>
          <w:rFonts w:asciiTheme="minorHAnsi" w:hAnsiTheme="minorHAnsi"/>
          <w:i/>
          <w:lang w:val="af-ZA"/>
        </w:rPr>
      </w:pPr>
    </w:p>
  </w:footnote>
  <w:footnote w:id="6">
    <w:p w14:paraId="4CB0CFFD" w14:textId="77777777" w:rsidR="00F70DD9" w:rsidRPr="00A25D1B" w:rsidRDefault="00F70DD9"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7">
    <w:p w14:paraId="3627EC2F" w14:textId="77777777" w:rsidR="00F70DD9" w:rsidRPr="007F5E29" w:rsidRDefault="00F70DD9" w:rsidP="004862F8">
      <w:pPr>
        <w:widowControl w:val="0"/>
        <w:spacing w:after="160" w:line="360" w:lineRule="auto"/>
        <w:jc w:val="both"/>
      </w:pPr>
      <w:r w:rsidRPr="007F5E29">
        <w:rPr>
          <w:rStyle w:val="FootnoteReference"/>
        </w:rPr>
        <w:t>*</w:t>
      </w:r>
      <w:r w:rsidRPr="007F5E29">
        <w:t xml:space="preserve"> </w:t>
      </w:r>
      <w:r w:rsidRPr="007F5E29">
        <w:rPr>
          <w:rFonts w:ascii="GHEA Grapalat" w:hAnsi="GHEA Grapalat"/>
          <w:i/>
          <w:sz w:val="20"/>
          <w:szCs w:val="20"/>
        </w:rPr>
        <w:t>Заполняется секретарем Комиссии до опубликования приглашения в бюллетене.</w:t>
      </w:r>
    </w:p>
  </w:footnote>
  <w:footnote w:id="8">
    <w:p w14:paraId="349CA7A8" w14:textId="77777777" w:rsidR="00F70DD9" w:rsidRPr="00D3436F" w:rsidRDefault="00F70DD9"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6841F6">
        <w:rPr>
          <w:rFonts w:ascii="GHEA Grapalat" w:hAnsi="GHEA Grapalat"/>
          <w:i/>
          <w:sz w:val="20"/>
          <w:szCs w:val="20"/>
        </w:rPr>
        <w:t>4</w:t>
      </w:r>
      <w:r w:rsidRPr="00D3436F">
        <w:rPr>
          <w:rFonts w:ascii="GHEA Grapalat" w:hAnsi="GHEA Grapalat"/>
          <w:i/>
          <w:sz w:val="20"/>
          <w:szCs w:val="20"/>
        </w:rPr>
        <w:t>.</w:t>
      </w:r>
    </w:p>
    <w:p w14:paraId="78D8B70A" w14:textId="77777777" w:rsidR="00F70DD9" w:rsidRPr="00D3436F" w:rsidRDefault="00F70DD9">
      <w:pPr>
        <w:pStyle w:val="FootnoteText"/>
        <w:rPr>
          <w:lang w:val="es-ES"/>
        </w:rPr>
      </w:pPr>
    </w:p>
  </w:footnote>
  <w:footnote w:id="9">
    <w:p w14:paraId="2CF2E0C3" w14:textId="77777777" w:rsidR="00F70DD9" w:rsidRPr="007F5E29" w:rsidRDefault="00F70DD9" w:rsidP="004862F8">
      <w:pPr>
        <w:widowControl w:val="0"/>
        <w:tabs>
          <w:tab w:val="left" w:pos="540"/>
        </w:tabs>
        <w:autoSpaceDE w:val="0"/>
        <w:autoSpaceDN w:val="0"/>
        <w:adjustRightInd w:val="0"/>
        <w:jc w:val="both"/>
        <w:rPr>
          <w:rFonts w:ascii="GHEA Grapalat" w:hAnsi="GHEA Grapalat" w:cs="Sylfaen"/>
          <w:i/>
          <w:sz w:val="20"/>
          <w:szCs w:val="20"/>
        </w:rPr>
      </w:pPr>
      <w:r w:rsidRPr="007F5E29">
        <w:rPr>
          <w:rStyle w:val="FootnoteReference"/>
          <w:rFonts w:ascii="GHEA Grapalat" w:hAnsi="GHEA Grapalat"/>
          <w:sz w:val="20"/>
          <w:szCs w:val="20"/>
        </w:rPr>
        <w:t>*</w:t>
      </w:r>
      <w:r w:rsidRPr="007F5E29">
        <w:rPr>
          <w:rFonts w:ascii="GHEA Grapalat" w:hAnsi="GHEA Grapalat"/>
          <w:sz w:val="20"/>
          <w:szCs w:val="20"/>
        </w:rPr>
        <w:t xml:space="preserve"> </w:t>
      </w:r>
      <w:r w:rsidRPr="007F5E29">
        <w:rPr>
          <w:rFonts w:ascii="GHEA Grapalat" w:hAnsi="GHEA Grapalat"/>
          <w:i/>
          <w:sz w:val="20"/>
          <w:szCs w:val="20"/>
        </w:rPr>
        <w:t>Заполняется секретарем Комиссии до опубликования приглашения в бюллетене.</w:t>
      </w:r>
    </w:p>
    <w:p w14:paraId="7CA5627E" w14:textId="77777777" w:rsidR="00F70DD9" w:rsidRPr="008842CE" w:rsidRDefault="00F70DD9" w:rsidP="004862F8">
      <w:pPr>
        <w:pStyle w:val="FootnoteText"/>
        <w:jc w:val="both"/>
        <w:rPr>
          <w:rFonts w:ascii="GHEA Grapalat" w:hAnsi="GHEA Grapalat"/>
        </w:rPr>
      </w:pPr>
    </w:p>
  </w:footnote>
  <w:footnote w:id="10">
    <w:p w14:paraId="6FC06AD1" w14:textId="77777777" w:rsidR="00F70DD9" w:rsidRPr="008842CE" w:rsidRDefault="00F70DD9" w:rsidP="003D2FE2">
      <w:pPr>
        <w:pStyle w:val="FootnoteText"/>
        <w:jc w:val="both"/>
      </w:pPr>
    </w:p>
  </w:footnote>
  <w:footnote w:id="11">
    <w:p w14:paraId="43CEB542" w14:textId="77777777" w:rsidR="00F70DD9" w:rsidRPr="007F5E29" w:rsidRDefault="00F70DD9" w:rsidP="00D671EF">
      <w:pPr>
        <w:widowControl w:val="0"/>
        <w:tabs>
          <w:tab w:val="left" w:pos="540"/>
        </w:tabs>
        <w:autoSpaceDE w:val="0"/>
        <w:autoSpaceDN w:val="0"/>
        <w:adjustRightInd w:val="0"/>
        <w:jc w:val="both"/>
        <w:rPr>
          <w:rFonts w:ascii="GHEA Grapalat" w:hAnsi="GHEA Grapalat" w:cs="Sylfaen"/>
          <w:i/>
          <w:sz w:val="20"/>
          <w:szCs w:val="20"/>
        </w:rPr>
      </w:pPr>
      <w:r w:rsidRPr="007F5E29">
        <w:rPr>
          <w:rStyle w:val="FootnoteReference"/>
          <w:rFonts w:ascii="GHEA Grapalat" w:hAnsi="GHEA Grapalat"/>
          <w:sz w:val="20"/>
          <w:szCs w:val="20"/>
        </w:rPr>
        <w:t>*</w:t>
      </w:r>
      <w:r w:rsidRPr="007F5E29">
        <w:rPr>
          <w:rFonts w:ascii="GHEA Grapalat" w:hAnsi="GHEA Grapalat"/>
          <w:sz w:val="20"/>
          <w:szCs w:val="20"/>
        </w:rPr>
        <w:t xml:space="preserve"> </w:t>
      </w:r>
      <w:r w:rsidRPr="007F5E29">
        <w:rPr>
          <w:rFonts w:ascii="GHEA Grapalat" w:hAnsi="GHEA Grapalat"/>
          <w:i/>
          <w:sz w:val="20"/>
          <w:szCs w:val="20"/>
        </w:rPr>
        <w:t>Заполняется секретарем Комиссии до опубликования приглашения в бюллетене.</w:t>
      </w:r>
    </w:p>
    <w:p w14:paraId="6C0C7D04" w14:textId="77777777" w:rsidR="00F70DD9" w:rsidRPr="008842CE" w:rsidRDefault="00F70DD9" w:rsidP="00D671EF">
      <w:pPr>
        <w:pStyle w:val="FootnoteText"/>
        <w:jc w:val="both"/>
        <w:rPr>
          <w:rFonts w:ascii="GHEA Grapalat" w:hAnsi="GHEA Grapalat"/>
        </w:rPr>
      </w:pPr>
    </w:p>
  </w:footnote>
  <w:footnote w:id="12">
    <w:p w14:paraId="3624ECB4" w14:textId="77777777" w:rsidR="00F70DD9" w:rsidRPr="00447042" w:rsidRDefault="00F70DD9" w:rsidP="000A214C">
      <w:pPr>
        <w:pStyle w:val="FootnoteText"/>
        <w:jc w:val="both"/>
        <w:rPr>
          <w:rFonts w:asciiTheme="minorHAnsi" w:hAnsiTheme="minorHAnsi"/>
        </w:rPr>
      </w:pPr>
    </w:p>
  </w:footnote>
  <w:footnote w:id="13">
    <w:p w14:paraId="41997EBF" w14:textId="77777777" w:rsidR="00F70DD9" w:rsidRPr="008842CE" w:rsidRDefault="00F70DD9" w:rsidP="00D671EF">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4">
    <w:p w14:paraId="38A0388F" w14:textId="77777777" w:rsidR="00F70DD9" w:rsidRPr="00D3436F" w:rsidRDefault="00F70DD9" w:rsidP="00D3436F">
      <w:pPr>
        <w:pStyle w:val="FootnoteText"/>
        <w:widowControl w:val="0"/>
        <w:jc w:val="both"/>
        <w:rPr>
          <w:lang w:val="af-ZA"/>
        </w:rPr>
      </w:pPr>
      <w:r>
        <w:rPr>
          <w:rStyle w:val="FootnoteReference"/>
        </w:rPr>
        <w:t>18</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5">
    <w:p w14:paraId="7AED6335" w14:textId="77777777" w:rsidR="00F70DD9" w:rsidRPr="00402BC3" w:rsidRDefault="00F70DD9" w:rsidP="00046B2C">
      <w:pPr>
        <w:pStyle w:val="FootnoteText"/>
        <w:jc w:val="both"/>
        <w:rPr>
          <w:rFonts w:ascii="GHEA Grapalat" w:hAnsi="GHEA Grapalat"/>
          <w:i/>
        </w:rPr>
      </w:pPr>
      <w:r>
        <w:rPr>
          <w:rStyle w:val="FootnoteReference"/>
        </w:rPr>
        <w:t>21</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0003D308" w14:textId="77777777" w:rsidR="00F70DD9" w:rsidRPr="00552088" w:rsidRDefault="00F70DD9" w:rsidP="00046B2C">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2DC3873D" w14:textId="77777777" w:rsidR="00F70DD9" w:rsidRPr="00D3436F" w:rsidRDefault="00F70DD9" w:rsidP="00046B2C">
      <w:pPr>
        <w:pStyle w:val="FootnoteText"/>
        <w:rPr>
          <w:lang w:val="hy-AM"/>
        </w:rPr>
      </w:pPr>
    </w:p>
  </w:footnote>
  <w:footnote w:id="16">
    <w:p w14:paraId="412804E1" w14:textId="77777777" w:rsidR="00F70DD9" w:rsidRPr="00D3436F" w:rsidRDefault="00F70DD9" w:rsidP="00D3436F">
      <w:pPr>
        <w:pStyle w:val="FootnoteText"/>
        <w:widowControl w:val="0"/>
        <w:jc w:val="both"/>
        <w:rPr>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7">
    <w:p w14:paraId="37500B9C" w14:textId="77777777" w:rsidR="00F70DD9" w:rsidRPr="008842CE" w:rsidRDefault="00F70DD9" w:rsidP="00084B51">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14DA35FE" w14:textId="77777777" w:rsidR="00F70DD9" w:rsidRPr="00D3436F" w:rsidRDefault="00F70DD9">
      <w:pPr>
        <w:pStyle w:val="FootnoteText"/>
        <w:rPr>
          <w:lang w:val="hy-AM"/>
        </w:rPr>
      </w:pPr>
    </w:p>
  </w:footnote>
  <w:footnote w:id="18">
    <w:p w14:paraId="12560E58" w14:textId="77777777" w:rsidR="00F70DD9" w:rsidRPr="008842CE" w:rsidRDefault="00F70DD9" w:rsidP="00B80353">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 w:id="19">
    <w:p w14:paraId="0A70FADF" w14:textId="77777777" w:rsidR="00F70DD9" w:rsidRPr="008842CE" w:rsidRDefault="00F70DD9" w:rsidP="00A1617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C6563"/>
    <w:multiLevelType w:val="hybridMultilevel"/>
    <w:tmpl w:val="6FCEC4BA"/>
    <w:lvl w:ilvl="0" w:tplc="B1E068A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04846263"/>
    <w:multiLevelType w:val="hybridMultilevel"/>
    <w:tmpl w:val="85E4D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487566"/>
    <w:multiLevelType w:val="hybridMultilevel"/>
    <w:tmpl w:val="1E922932"/>
    <w:lvl w:ilvl="0" w:tplc="04090011">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B1358"/>
    <w:multiLevelType w:val="hybridMultilevel"/>
    <w:tmpl w:val="3D5A03A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C4E1ED7"/>
    <w:multiLevelType w:val="hybridMultilevel"/>
    <w:tmpl w:val="E444C53C"/>
    <w:lvl w:ilvl="0" w:tplc="04090003">
      <w:start w:val="1"/>
      <w:numFmt w:val="bullet"/>
      <w:lvlText w:val="o"/>
      <w:lvlJc w:val="left"/>
      <w:pPr>
        <w:tabs>
          <w:tab w:val="num" w:pos="1080"/>
        </w:tabs>
        <w:ind w:left="1080" w:hanging="360"/>
      </w:pPr>
      <w:rPr>
        <w:rFonts w:ascii="Courier New" w:hAnsi="Courier New" w:cs="Courier New" w:hint="default"/>
      </w:rPr>
    </w:lvl>
    <w:lvl w:ilvl="1" w:tplc="DB946D2A">
      <w:start w:val="1"/>
      <w:numFmt w:val="bullet"/>
      <w:lvlText w:val=""/>
      <w:lvlJc w:val="left"/>
      <w:pPr>
        <w:tabs>
          <w:tab w:val="num" w:pos="1800"/>
        </w:tabs>
        <w:ind w:left="1800" w:hanging="360"/>
      </w:pPr>
      <w:rPr>
        <w:rFonts w:ascii="Wingdings" w:hAnsi="Wingdings" w:hint="default"/>
      </w:rPr>
    </w:lvl>
    <w:lvl w:ilvl="2" w:tplc="4CC46E2E" w:tentative="1">
      <w:start w:val="1"/>
      <w:numFmt w:val="bullet"/>
      <w:lvlText w:val=""/>
      <w:lvlJc w:val="left"/>
      <w:pPr>
        <w:tabs>
          <w:tab w:val="num" w:pos="2520"/>
        </w:tabs>
        <w:ind w:left="2520" w:hanging="360"/>
      </w:pPr>
      <w:rPr>
        <w:rFonts w:ascii="Wingdings" w:hAnsi="Wingdings" w:hint="default"/>
      </w:rPr>
    </w:lvl>
    <w:lvl w:ilvl="3" w:tplc="7A081468" w:tentative="1">
      <w:start w:val="1"/>
      <w:numFmt w:val="bullet"/>
      <w:lvlText w:val=""/>
      <w:lvlJc w:val="left"/>
      <w:pPr>
        <w:tabs>
          <w:tab w:val="num" w:pos="3240"/>
        </w:tabs>
        <w:ind w:left="3240" w:hanging="360"/>
      </w:pPr>
      <w:rPr>
        <w:rFonts w:ascii="Wingdings" w:hAnsi="Wingdings" w:hint="default"/>
      </w:rPr>
    </w:lvl>
    <w:lvl w:ilvl="4" w:tplc="54AE23AE" w:tentative="1">
      <w:start w:val="1"/>
      <w:numFmt w:val="bullet"/>
      <w:lvlText w:val=""/>
      <w:lvlJc w:val="left"/>
      <w:pPr>
        <w:tabs>
          <w:tab w:val="num" w:pos="3960"/>
        </w:tabs>
        <w:ind w:left="3960" w:hanging="360"/>
      </w:pPr>
      <w:rPr>
        <w:rFonts w:ascii="Wingdings" w:hAnsi="Wingdings" w:hint="default"/>
      </w:rPr>
    </w:lvl>
    <w:lvl w:ilvl="5" w:tplc="17BA9D62" w:tentative="1">
      <w:start w:val="1"/>
      <w:numFmt w:val="bullet"/>
      <w:lvlText w:val=""/>
      <w:lvlJc w:val="left"/>
      <w:pPr>
        <w:tabs>
          <w:tab w:val="num" w:pos="4680"/>
        </w:tabs>
        <w:ind w:left="4680" w:hanging="360"/>
      </w:pPr>
      <w:rPr>
        <w:rFonts w:ascii="Wingdings" w:hAnsi="Wingdings" w:hint="default"/>
      </w:rPr>
    </w:lvl>
    <w:lvl w:ilvl="6" w:tplc="525CF974" w:tentative="1">
      <w:start w:val="1"/>
      <w:numFmt w:val="bullet"/>
      <w:lvlText w:val=""/>
      <w:lvlJc w:val="left"/>
      <w:pPr>
        <w:tabs>
          <w:tab w:val="num" w:pos="5400"/>
        </w:tabs>
        <w:ind w:left="5400" w:hanging="360"/>
      </w:pPr>
      <w:rPr>
        <w:rFonts w:ascii="Wingdings" w:hAnsi="Wingdings" w:hint="default"/>
      </w:rPr>
    </w:lvl>
    <w:lvl w:ilvl="7" w:tplc="59102E5C" w:tentative="1">
      <w:start w:val="1"/>
      <w:numFmt w:val="bullet"/>
      <w:lvlText w:val=""/>
      <w:lvlJc w:val="left"/>
      <w:pPr>
        <w:tabs>
          <w:tab w:val="num" w:pos="6120"/>
        </w:tabs>
        <w:ind w:left="6120" w:hanging="360"/>
      </w:pPr>
      <w:rPr>
        <w:rFonts w:ascii="Wingdings" w:hAnsi="Wingdings" w:hint="default"/>
      </w:rPr>
    </w:lvl>
    <w:lvl w:ilvl="8" w:tplc="D7C2CE2C"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C6361FC"/>
    <w:multiLevelType w:val="hybridMultilevel"/>
    <w:tmpl w:val="B71409D8"/>
    <w:lvl w:ilvl="0" w:tplc="04190001">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abstractNum w:abstractNumId="1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A5A7F58"/>
    <w:multiLevelType w:val="hybridMultilevel"/>
    <w:tmpl w:val="3C8C1930"/>
    <w:lvl w:ilvl="0" w:tplc="B824EFE8">
      <w:start w:val="1"/>
      <w:numFmt w:val="decimal"/>
      <w:lvlText w:val="%1."/>
      <w:lvlJc w:val="left"/>
      <w:pPr>
        <w:ind w:left="720" w:hanging="360"/>
      </w:pPr>
      <w:rPr>
        <w:sz w:val="20"/>
        <w:szCs w:val="20"/>
        <w:lang w:val="ru-RU"/>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6"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7"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918098584">
    <w:abstractNumId w:val="23"/>
  </w:num>
  <w:num w:numId="2" w16cid:durableId="1310551898">
    <w:abstractNumId w:val="13"/>
  </w:num>
  <w:num w:numId="3" w16cid:durableId="1117025717">
    <w:abstractNumId w:val="22"/>
  </w:num>
  <w:num w:numId="4" w16cid:durableId="1808087135">
    <w:abstractNumId w:val="17"/>
  </w:num>
  <w:num w:numId="5" w16cid:durableId="376780643">
    <w:abstractNumId w:val="28"/>
  </w:num>
  <w:num w:numId="6" w16cid:durableId="516576393">
    <w:abstractNumId w:val="23"/>
    <w:lvlOverride w:ilvl="0">
      <w:startOverride w:val="1"/>
    </w:lvlOverride>
    <w:lvlOverride w:ilvl="1"/>
    <w:lvlOverride w:ilvl="2"/>
    <w:lvlOverride w:ilvl="3"/>
    <w:lvlOverride w:ilvl="4"/>
    <w:lvlOverride w:ilvl="5"/>
    <w:lvlOverride w:ilvl="6"/>
    <w:lvlOverride w:ilvl="7"/>
    <w:lvlOverride w:ilvl="8"/>
  </w:num>
  <w:num w:numId="7" w16cid:durableId="6509091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372418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97630838">
    <w:abstractNumId w:val="20"/>
  </w:num>
  <w:num w:numId="10" w16cid:durableId="1205870027">
    <w:abstractNumId w:val="7"/>
  </w:num>
  <w:num w:numId="11" w16cid:durableId="1217162940">
    <w:abstractNumId w:val="10"/>
  </w:num>
  <w:num w:numId="12" w16cid:durableId="446001516">
    <w:abstractNumId w:val="32"/>
  </w:num>
  <w:num w:numId="13" w16cid:durableId="1457218415">
    <w:abstractNumId w:val="30"/>
  </w:num>
  <w:num w:numId="14" w16cid:durableId="261955196">
    <w:abstractNumId w:val="15"/>
  </w:num>
  <w:num w:numId="15" w16cid:durableId="276526139">
    <w:abstractNumId w:val="31"/>
  </w:num>
  <w:num w:numId="16" w16cid:durableId="76639945">
    <w:abstractNumId w:val="16"/>
  </w:num>
  <w:num w:numId="17" w16cid:durableId="754278544">
    <w:abstractNumId w:val="8"/>
  </w:num>
  <w:num w:numId="18" w16cid:durableId="324288930">
    <w:abstractNumId w:val="1"/>
  </w:num>
  <w:num w:numId="19" w16cid:durableId="621033482">
    <w:abstractNumId w:val="19"/>
  </w:num>
  <w:num w:numId="20" w16cid:durableId="2133934523">
    <w:abstractNumId w:val="19"/>
  </w:num>
  <w:num w:numId="21" w16cid:durableId="21121623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20521531">
    <w:abstractNumId w:val="25"/>
  </w:num>
  <w:num w:numId="23" w16cid:durableId="907805167">
    <w:abstractNumId w:val="9"/>
  </w:num>
  <w:num w:numId="24" w16cid:durableId="1388261775">
    <w:abstractNumId w:val="21"/>
  </w:num>
  <w:num w:numId="25" w16cid:durableId="790514982">
    <w:abstractNumId w:val="14"/>
  </w:num>
  <w:num w:numId="26" w16cid:durableId="1652100197">
    <w:abstractNumId w:val="6"/>
  </w:num>
  <w:num w:numId="27" w16cid:durableId="1591355203">
    <w:abstractNumId w:val="5"/>
  </w:num>
  <w:num w:numId="28" w16cid:durableId="788166781">
    <w:abstractNumId w:val="0"/>
  </w:num>
  <w:num w:numId="29" w16cid:durableId="65341030">
    <w:abstractNumId w:val="11"/>
  </w:num>
  <w:num w:numId="30" w16cid:durableId="1024211786">
    <w:abstractNumId w:val="29"/>
  </w:num>
  <w:num w:numId="31" w16cid:durableId="1978340789">
    <w:abstractNumId w:val="18"/>
  </w:num>
  <w:num w:numId="32" w16cid:durableId="1449468116">
    <w:abstractNumId w:val="26"/>
  </w:num>
  <w:num w:numId="33" w16cid:durableId="1446345390">
    <w:abstractNumId w:val="27"/>
  </w:num>
  <w:num w:numId="34" w16cid:durableId="1904825650">
    <w:abstractNumId w:val="4"/>
  </w:num>
  <w:num w:numId="35" w16cid:durableId="238055608">
    <w:abstractNumId w:val="12"/>
  </w:num>
  <w:num w:numId="36" w16cid:durableId="310066119">
    <w:abstractNumId w:val="3"/>
  </w:num>
  <w:num w:numId="37" w16cid:durableId="7664681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866451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6C9"/>
    <w:rsid w:val="00000958"/>
    <w:rsid w:val="000013D6"/>
    <w:rsid w:val="000016BB"/>
    <w:rsid w:val="000018DE"/>
    <w:rsid w:val="00002C23"/>
    <w:rsid w:val="000031E3"/>
    <w:rsid w:val="000033BC"/>
    <w:rsid w:val="00003DF0"/>
    <w:rsid w:val="000048C1"/>
    <w:rsid w:val="000058CF"/>
    <w:rsid w:val="00005D30"/>
    <w:rsid w:val="0000622A"/>
    <w:rsid w:val="00007005"/>
    <w:rsid w:val="000076A1"/>
    <w:rsid w:val="0000776B"/>
    <w:rsid w:val="00010ECA"/>
    <w:rsid w:val="000112D8"/>
    <w:rsid w:val="0001132A"/>
    <w:rsid w:val="00011731"/>
    <w:rsid w:val="00011CB9"/>
    <w:rsid w:val="0001217D"/>
    <w:rsid w:val="00012347"/>
    <w:rsid w:val="00012732"/>
    <w:rsid w:val="0001289A"/>
    <w:rsid w:val="00012E2C"/>
    <w:rsid w:val="00013093"/>
    <w:rsid w:val="000132F3"/>
    <w:rsid w:val="00013C24"/>
    <w:rsid w:val="00014FFB"/>
    <w:rsid w:val="00016653"/>
    <w:rsid w:val="00016DFB"/>
    <w:rsid w:val="00017278"/>
    <w:rsid w:val="00017484"/>
    <w:rsid w:val="000209D3"/>
    <w:rsid w:val="00020B2E"/>
    <w:rsid w:val="00020C83"/>
    <w:rsid w:val="00021C2E"/>
    <w:rsid w:val="000222C3"/>
    <w:rsid w:val="00023384"/>
    <w:rsid w:val="00023514"/>
    <w:rsid w:val="000238FE"/>
    <w:rsid w:val="00023F8F"/>
    <w:rsid w:val="000246E6"/>
    <w:rsid w:val="00025143"/>
    <w:rsid w:val="00025353"/>
    <w:rsid w:val="000255F7"/>
    <w:rsid w:val="00025A85"/>
    <w:rsid w:val="00026003"/>
    <w:rsid w:val="00026351"/>
    <w:rsid w:val="00027166"/>
    <w:rsid w:val="000275BF"/>
    <w:rsid w:val="00027647"/>
    <w:rsid w:val="000306ED"/>
    <w:rsid w:val="00030D40"/>
    <w:rsid w:val="000312D9"/>
    <w:rsid w:val="000313A6"/>
    <w:rsid w:val="000316DF"/>
    <w:rsid w:val="000323FE"/>
    <w:rsid w:val="000330A3"/>
    <w:rsid w:val="00033946"/>
    <w:rsid w:val="00033B20"/>
    <w:rsid w:val="00034616"/>
    <w:rsid w:val="00034CED"/>
    <w:rsid w:val="00037DDE"/>
    <w:rsid w:val="000408D8"/>
    <w:rsid w:val="00041076"/>
    <w:rsid w:val="00041277"/>
    <w:rsid w:val="0004154E"/>
    <w:rsid w:val="000424BA"/>
    <w:rsid w:val="00042BD4"/>
    <w:rsid w:val="00043225"/>
    <w:rsid w:val="0004387F"/>
    <w:rsid w:val="000442B9"/>
    <w:rsid w:val="00045165"/>
    <w:rsid w:val="000455A0"/>
    <w:rsid w:val="00046B2C"/>
    <w:rsid w:val="00046BAC"/>
    <w:rsid w:val="00046FD6"/>
    <w:rsid w:val="000473EF"/>
    <w:rsid w:val="000479EC"/>
    <w:rsid w:val="00051490"/>
    <w:rsid w:val="00051B7F"/>
    <w:rsid w:val="00052084"/>
    <w:rsid w:val="000537FF"/>
    <w:rsid w:val="00053BFB"/>
    <w:rsid w:val="000540F1"/>
    <w:rsid w:val="00054A42"/>
    <w:rsid w:val="000550DA"/>
    <w:rsid w:val="00055129"/>
    <w:rsid w:val="00055195"/>
    <w:rsid w:val="00055CC2"/>
    <w:rsid w:val="00056516"/>
    <w:rsid w:val="00056AB4"/>
    <w:rsid w:val="00057264"/>
    <w:rsid w:val="00057447"/>
    <w:rsid w:val="0005779D"/>
    <w:rsid w:val="000604CF"/>
    <w:rsid w:val="00060FB1"/>
    <w:rsid w:val="000612B9"/>
    <w:rsid w:val="00061817"/>
    <w:rsid w:val="0006220B"/>
    <w:rsid w:val="000626B3"/>
    <w:rsid w:val="0006311D"/>
    <w:rsid w:val="00063AEF"/>
    <w:rsid w:val="00064E0C"/>
    <w:rsid w:val="0006527B"/>
    <w:rsid w:val="00065C3B"/>
    <w:rsid w:val="00065D33"/>
    <w:rsid w:val="0006703E"/>
    <w:rsid w:val="000702A0"/>
    <w:rsid w:val="000704B9"/>
    <w:rsid w:val="00070CB7"/>
    <w:rsid w:val="00070DBB"/>
    <w:rsid w:val="00071119"/>
    <w:rsid w:val="00071450"/>
    <w:rsid w:val="000717E1"/>
    <w:rsid w:val="00071C65"/>
    <w:rsid w:val="00071D1C"/>
    <w:rsid w:val="00072BC8"/>
    <w:rsid w:val="00073430"/>
    <w:rsid w:val="000735B0"/>
    <w:rsid w:val="00073A04"/>
    <w:rsid w:val="00073A09"/>
    <w:rsid w:val="00074410"/>
    <w:rsid w:val="00074BCA"/>
    <w:rsid w:val="00074CC1"/>
    <w:rsid w:val="00075997"/>
    <w:rsid w:val="000763E5"/>
    <w:rsid w:val="00076455"/>
    <w:rsid w:val="00077062"/>
    <w:rsid w:val="000771B6"/>
    <w:rsid w:val="000776B9"/>
    <w:rsid w:val="00077BB9"/>
    <w:rsid w:val="0008068E"/>
    <w:rsid w:val="00080C4E"/>
    <w:rsid w:val="00080E73"/>
    <w:rsid w:val="000811C1"/>
    <w:rsid w:val="0008200A"/>
    <w:rsid w:val="000822C1"/>
    <w:rsid w:val="0008268C"/>
    <w:rsid w:val="00082812"/>
    <w:rsid w:val="00082ADC"/>
    <w:rsid w:val="00082B24"/>
    <w:rsid w:val="00082DE0"/>
    <w:rsid w:val="00083558"/>
    <w:rsid w:val="00083FA8"/>
    <w:rsid w:val="000845F6"/>
    <w:rsid w:val="00084B51"/>
    <w:rsid w:val="000857C4"/>
    <w:rsid w:val="00085931"/>
    <w:rsid w:val="00085CE0"/>
    <w:rsid w:val="000878DB"/>
    <w:rsid w:val="00087A30"/>
    <w:rsid w:val="00090699"/>
    <w:rsid w:val="000911CA"/>
    <w:rsid w:val="00091800"/>
    <w:rsid w:val="00092D0A"/>
    <w:rsid w:val="0009380C"/>
    <w:rsid w:val="00093CF9"/>
    <w:rsid w:val="0009449B"/>
    <w:rsid w:val="000946A3"/>
    <w:rsid w:val="000948EE"/>
    <w:rsid w:val="00094F5C"/>
    <w:rsid w:val="00095885"/>
    <w:rsid w:val="00095EB1"/>
    <w:rsid w:val="000964F1"/>
    <w:rsid w:val="00096865"/>
    <w:rsid w:val="000970E7"/>
    <w:rsid w:val="0009758F"/>
    <w:rsid w:val="00097DE8"/>
    <w:rsid w:val="000A15F9"/>
    <w:rsid w:val="000A174C"/>
    <w:rsid w:val="000A2017"/>
    <w:rsid w:val="000A214C"/>
    <w:rsid w:val="000A323C"/>
    <w:rsid w:val="000A37CE"/>
    <w:rsid w:val="000A40FF"/>
    <w:rsid w:val="000A4F8D"/>
    <w:rsid w:val="000A4FC5"/>
    <w:rsid w:val="000A5316"/>
    <w:rsid w:val="000A5B16"/>
    <w:rsid w:val="000A6B75"/>
    <w:rsid w:val="000A72AD"/>
    <w:rsid w:val="000A7528"/>
    <w:rsid w:val="000B033F"/>
    <w:rsid w:val="000B07FC"/>
    <w:rsid w:val="000B0B17"/>
    <w:rsid w:val="000B259E"/>
    <w:rsid w:val="000B269D"/>
    <w:rsid w:val="000B2CFA"/>
    <w:rsid w:val="000B33B2"/>
    <w:rsid w:val="000B3864"/>
    <w:rsid w:val="000B47CB"/>
    <w:rsid w:val="000B47F1"/>
    <w:rsid w:val="000B49D1"/>
    <w:rsid w:val="000B6325"/>
    <w:rsid w:val="000B6A70"/>
    <w:rsid w:val="000B700B"/>
    <w:rsid w:val="000B751B"/>
    <w:rsid w:val="000B7641"/>
    <w:rsid w:val="000B7C54"/>
    <w:rsid w:val="000C062F"/>
    <w:rsid w:val="000C0A9D"/>
    <w:rsid w:val="000C165F"/>
    <w:rsid w:val="000C1F2B"/>
    <w:rsid w:val="000C264F"/>
    <w:rsid w:val="000C36C6"/>
    <w:rsid w:val="000C3F69"/>
    <w:rsid w:val="000C5A09"/>
    <w:rsid w:val="000C6297"/>
    <w:rsid w:val="000C6BA1"/>
    <w:rsid w:val="000C6E1C"/>
    <w:rsid w:val="000C6F81"/>
    <w:rsid w:val="000C74F3"/>
    <w:rsid w:val="000D07E4"/>
    <w:rsid w:val="000D095A"/>
    <w:rsid w:val="000D10F1"/>
    <w:rsid w:val="000D16B6"/>
    <w:rsid w:val="000D1BED"/>
    <w:rsid w:val="000D2527"/>
    <w:rsid w:val="000D2D8A"/>
    <w:rsid w:val="000D3188"/>
    <w:rsid w:val="000D34C8"/>
    <w:rsid w:val="000D3B6D"/>
    <w:rsid w:val="000D4471"/>
    <w:rsid w:val="000D48B6"/>
    <w:rsid w:val="000D4B9F"/>
    <w:rsid w:val="000D5766"/>
    <w:rsid w:val="000D590A"/>
    <w:rsid w:val="000D6018"/>
    <w:rsid w:val="000D64DA"/>
    <w:rsid w:val="000D6A89"/>
    <w:rsid w:val="000D6C21"/>
    <w:rsid w:val="000D701E"/>
    <w:rsid w:val="000D77C1"/>
    <w:rsid w:val="000E1C31"/>
    <w:rsid w:val="000E1FDD"/>
    <w:rsid w:val="000E2427"/>
    <w:rsid w:val="000E2579"/>
    <w:rsid w:val="000E267C"/>
    <w:rsid w:val="000E308B"/>
    <w:rsid w:val="000E30EC"/>
    <w:rsid w:val="000E35CE"/>
    <w:rsid w:val="000E3D1E"/>
    <w:rsid w:val="000E3F9A"/>
    <w:rsid w:val="000E4039"/>
    <w:rsid w:val="000E426E"/>
    <w:rsid w:val="000E4C35"/>
    <w:rsid w:val="000E58EC"/>
    <w:rsid w:val="000E5A53"/>
    <w:rsid w:val="000E5A91"/>
    <w:rsid w:val="000E5C19"/>
    <w:rsid w:val="000E624C"/>
    <w:rsid w:val="000E7612"/>
    <w:rsid w:val="000E79BD"/>
    <w:rsid w:val="000F109E"/>
    <w:rsid w:val="000F2485"/>
    <w:rsid w:val="000F2653"/>
    <w:rsid w:val="000F31EB"/>
    <w:rsid w:val="000F332D"/>
    <w:rsid w:val="000F338E"/>
    <w:rsid w:val="000F3580"/>
    <w:rsid w:val="000F3939"/>
    <w:rsid w:val="000F3B31"/>
    <w:rsid w:val="000F3D76"/>
    <w:rsid w:val="000F494F"/>
    <w:rsid w:val="000F4B86"/>
    <w:rsid w:val="000F4D7B"/>
    <w:rsid w:val="000F5032"/>
    <w:rsid w:val="000F5900"/>
    <w:rsid w:val="000F5FD0"/>
    <w:rsid w:val="000F60F8"/>
    <w:rsid w:val="000F6A05"/>
    <w:rsid w:val="000F6C24"/>
    <w:rsid w:val="000F7026"/>
    <w:rsid w:val="000F7AE0"/>
    <w:rsid w:val="0010041A"/>
    <w:rsid w:val="0010050E"/>
    <w:rsid w:val="001005B0"/>
    <w:rsid w:val="00100C10"/>
    <w:rsid w:val="001017E8"/>
    <w:rsid w:val="00101C9A"/>
    <w:rsid w:val="00101F06"/>
    <w:rsid w:val="0010213D"/>
    <w:rsid w:val="0010323D"/>
    <w:rsid w:val="00103763"/>
    <w:rsid w:val="00103B66"/>
    <w:rsid w:val="00104861"/>
    <w:rsid w:val="00105862"/>
    <w:rsid w:val="00106172"/>
    <w:rsid w:val="00106365"/>
    <w:rsid w:val="00106D44"/>
    <w:rsid w:val="00106DEE"/>
    <w:rsid w:val="001072A7"/>
    <w:rsid w:val="00110534"/>
    <w:rsid w:val="00110D13"/>
    <w:rsid w:val="00111FFB"/>
    <w:rsid w:val="0011210F"/>
    <w:rsid w:val="00112D90"/>
    <w:rsid w:val="0011316D"/>
    <w:rsid w:val="0011340E"/>
    <w:rsid w:val="00113F0D"/>
    <w:rsid w:val="0011423D"/>
    <w:rsid w:val="00115905"/>
    <w:rsid w:val="001159FA"/>
    <w:rsid w:val="0011611E"/>
    <w:rsid w:val="00117020"/>
    <w:rsid w:val="00117833"/>
    <w:rsid w:val="00117964"/>
    <w:rsid w:val="00117DAA"/>
    <w:rsid w:val="00120C3C"/>
    <w:rsid w:val="00120FF9"/>
    <w:rsid w:val="00122363"/>
    <w:rsid w:val="00122FC9"/>
    <w:rsid w:val="00123294"/>
    <w:rsid w:val="001235E7"/>
    <w:rsid w:val="00123F5E"/>
    <w:rsid w:val="0012439C"/>
    <w:rsid w:val="00124461"/>
    <w:rsid w:val="00125AA6"/>
    <w:rsid w:val="00126D48"/>
    <w:rsid w:val="001273FE"/>
    <w:rsid w:val="001276C9"/>
    <w:rsid w:val="00130202"/>
    <w:rsid w:val="001305C6"/>
    <w:rsid w:val="00130A69"/>
    <w:rsid w:val="001310EC"/>
    <w:rsid w:val="00131417"/>
    <w:rsid w:val="00131E9C"/>
    <w:rsid w:val="00132FA8"/>
    <w:rsid w:val="0013346B"/>
    <w:rsid w:val="0013361C"/>
    <w:rsid w:val="00133A5A"/>
    <w:rsid w:val="00133CE4"/>
    <w:rsid w:val="001340E1"/>
    <w:rsid w:val="00134D6E"/>
    <w:rsid w:val="00134DC5"/>
    <w:rsid w:val="00134FE3"/>
    <w:rsid w:val="001355F9"/>
    <w:rsid w:val="00135840"/>
    <w:rsid w:val="00135F86"/>
    <w:rsid w:val="001361B2"/>
    <w:rsid w:val="001369CB"/>
    <w:rsid w:val="00137231"/>
    <w:rsid w:val="0013729D"/>
    <w:rsid w:val="001377BA"/>
    <w:rsid w:val="00137A5C"/>
    <w:rsid w:val="00137D4F"/>
    <w:rsid w:val="001403AE"/>
    <w:rsid w:val="00141EF4"/>
    <w:rsid w:val="00142496"/>
    <w:rsid w:val="001439BD"/>
    <w:rsid w:val="00143BD7"/>
    <w:rsid w:val="00143E8C"/>
    <w:rsid w:val="0014472E"/>
    <w:rsid w:val="00144C99"/>
    <w:rsid w:val="00144E38"/>
    <w:rsid w:val="00144F73"/>
    <w:rsid w:val="00144FEE"/>
    <w:rsid w:val="001458D6"/>
    <w:rsid w:val="00145CC3"/>
    <w:rsid w:val="00146113"/>
    <w:rsid w:val="001464B3"/>
    <w:rsid w:val="00146685"/>
    <w:rsid w:val="00146FC5"/>
    <w:rsid w:val="0014721F"/>
    <w:rsid w:val="00147288"/>
    <w:rsid w:val="00147CD0"/>
    <w:rsid w:val="00147F14"/>
    <w:rsid w:val="00150EA7"/>
    <w:rsid w:val="001514D1"/>
    <w:rsid w:val="001515DE"/>
    <w:rsid w:val="001522CE"/>
    <w:rsid w:val="00152564"/>
    <w:rsid w:val="00152788"/>
    <w:rsid w:val="001534B7"/>
    <w:rsid w:val="00153A85"/>
    <w:rsid w:val="00153B9F"/>
    <w:rsid w:val="00153C87"/>
    <w:rsid w:val="00154515"/>
    <w:rsid w:val="0015583C"/>
    <w:rsid w:val="0015589E"/>
    <w:rsid w:val="00155C35"/>
    <w:rsid w:val="001561A5"/>
    <w:rsid w:val="00156FBC"/>
    <w:rsid w:val="001578A1"/>
    <w:rsid w:val="001578D4"/>
    <w:rsid w:val="0016001A"/>
    <w:rsid w:val="001600FF"/>
    <w:rsid w:val="0016055A"/>
    <w:rsid w:val="00160856"/>
    <w:rsid w:val="001609F6"/>
    <w:rsid w:val="00160AE4"/>
    <w:rsid w:val="00160BB4"/>
    <w:rsid w:val="00161428"/>
    <w:rsid w:val="00161659"/>
    <w:rsid w:val="00161845"/>
    <w:rsid w:val="0016192A"/>
    <w:rsid w:val="00161B32"/>
    <w:rsid w:val="0016213E"/>
    <w:rsid w:val="00163324"/>
    <w:rsid w:val="0016415A"/>
    <w:rsid w:val="0016460D"/>
    <w:rsid w:val="001647D2"/>
    <w:rsid w:val="00164BBC"/>
    <w:rsid w:val="00164E44"/>
    <w:rsid w:val="0016519F"/>
    <w:rsid w:val="001654AA"/>
    <w:rsid w:val="001660B6"/>
    <w:rsid w:val="001679A6"/>
    <w:rsid w:val="0017038F"/>
    <w:rsid w:val="001704B7"/>
    <w:rsid w:val="00171E80"/>
    <w:rsid w:val="001723D6"/>
    <w:rsid w:val="001724D7"/>
    <w:rsid w:val="00172BC4"/>
    <w:rsid w:val="001730B1"/>
    <w:rsid w:val="001732FB"/>
    <w:rsid w:val="00174059"/>
    <w:rsid w:val="00174DAB"/>
    <w:rsid w:val="00174EDC"/>
    <w:rsid w:val="00174FE1"/>
    <w:rsid w:val="00175F8F"/>
    <w:rsid w:val="00175FDC"/>
    <w:rsid w:val="001763F5"/>
    <w:rsid w:val="00176A38"/>
    <w:rsid w:val="00176A92"/>
    <w:rsid w:val="00177A5C"/>
    <w:rsid w:val="00177D71"/>
    <w:rsid w:val="00180134"/>
    <w:rsid w:val="001806B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43B"/>
    <w:rsid w:val="00190792"/>
    <w:rsid w:val="00190C9F"/>
    <w:rsid w:val="00190DEB"/>
    <w:rsid w:val="00191561"/>
    <w:rsid w:val="00191D27"/>
    <w:rsid w:val="00191D5F"/>
    <w:rsid w:val="00192555"/>
    <w:rsid w:val="001925CB"/>
    <w:rsid w:val="00192606"/>
    <w:rsid w:val="001926B2"/>
    <w:rsid w:val="00192A1C"/>
    <w:rsid w:val="00192B34"/>
    <w:rsid w:val="0019325B"/>
    <w:rsid w:val="001932A7"/>
    <w:rsid w:val="00193871"/>
    <w:rsid w:val="00194598"/>
    <w:rsid w:val="00195F24"/>
    <w:rsid w:val="00196487"/>
    <w:rsid w:val="00196F14"/>
    <w:rsid w:val="001A070B"/>
    <w:rsid w:val="001A23A6"/>
    <w:rsid w:val="001A2579"/>
    <w:rsid w:val="001A2F72"/>
    <w:rsid w:val="001A329D"/>
    <w:rsid w:val="001A3FEC"/>
    <w:rsid w:val="001A43A4"/>
    <w:rsid w:val="001A4EF7"/>
    <w:rsid w:val="001A5BC8"/>
    <w:rsid w:val="001A5C02"/>
    <w:rsid w:val="001A6561"/>
    <w:rsid w:val="001A6B31"/>
    <w:rsid w:val="001A77DF"/>
    <w:rsid w:val="001A7D1B"/>
    <w:rsid w:val="001A7F0C"/>
    <w:rsid w:val="001B0D9A"/>
    <w:rsid w:val="001B1050"/>
    <w:rsid w:val="001B1246"/>
    <w:rsid w:val="001B1370"/>
    <w:rsid w:val="001B1C67"/>
    <w:rsid w:val="001B1FC4"/>
    <w:rsid w:val="001B2DD0"/>
    <w:rsid w:val="001B32D9"/>
    <w:rsid w:val="001B37D2"/>
    <w:rsid w:val="001B45A9"/>
    <w:rsid w:val="001B478E"/>
    <w:rsid w:val="001B4797"/>
    <w:rsid w:val="001B47B5"/>
    <w:rsid w:val="001B56DE"/>
    <w:rsid w:val="001B6FCF"/>
    <w:rsid w:val="001C00E4"/>
    <w:rsid w:val="001C02C0"/>
    <w:rsid w:val="001C07C6"/>
    <w:rsid w:val="001C0849"/>
    <w:rsid w:val="001C1570"/>
    <w:rsid w:val="001C3D83"/>
    <w:rsid w:val="001C3F6C"/>
    <w:rsid w:val="001C54E0"/>
    <w:rsid w:val="001C55F1"/>
    <w:rsid w:val="001C5689"/>
    <w:rsid w:val="001C6688"/>
    <w:rsid w:val="001C69D3"/>
    <w:rsid w:val="001C7176"/>
    <w:rsid w:val="001C76F7"/>
    <w:rsid w:val="001C7F12"/>
    <w:rsid w:val="001D0249"/>
    <w:rsid w:val="001D129F"/>
    <w:rsid w:val="001D1D00"/>
    <w:rsid w:val="001D209D"/>
    <w:rsid w:val="001D2D62"/>
    <w:rsid w:val="001D5785"/>
    <w:rsid w:val="001D5FF7"/>
    <w:rsid w:val="001D6531"/>
    <w:rsid w:val="001D66AC"/>
    <w:rsid w:val="001D66F7"/>
    <w:rsid w:val="001D7228"/>
    <w:rsid w:val="001D74FA"/>
    <w:rsid w:val="001D78C5"/>
    <w:rsid w:val="001E0216"/>
    <w:rsid w:val="001E06D6"/>
    <w:rsid w:val="001E0BC2"/>
    <w:rsid w:val="001E1A17"/>
    <w:rsid w:val="001E25CD"/>
    <w:rsid w:val="001E2794"/>
    <w:rsid w:val="001E2814"/>
    <w:rsid w:val="001E2CBC"/>
    <w:rsid w:val="001E3D3F"/>
    <w:rsid w:val="001E47D5"/>
    <w:rsid w:val="001E4A24"/>
    <w:rsid w:val="001E4A4E"/>
    <w:rsid w:val="001E5180"/>
    <w:rsid w:val="001E5412"/>
    <w:rsid w:val="001E55B2"/>
    <w:rsid w:val="001E5866"/>
    <w:rsid w:val="001E5910"/>
    <w:rsid w:val="001E74C3"/>
    <w:rsid w:val="001E7733"/>
    <w:rsid w:val="001E7CF0"/>
    <w:rsid w:val="001F0335"/>
    <w:rsid w:val="001F0371"/>
    <w:rsid w:val="001F09AA"/>
    <w:rsid w:val="001F0B18"/>
    <w:rsid w:val="001F0F81"/>
    <w:rsid w:val="001F1DF0"/>
    <w:rsid w:val="001F1DF7"/>
    <w:rsid w:val="001F2926"/>
    <w:rsid w:val="001F3237"/>
    <w:rsid w:val="001F386B"/>
    <w:rsid w:val="001F4187"/>
    <w:rsid w:val="001F4CF9"/>
    <w:rsid w:val="001F5834"/>
    <w:rsid w:val="001F5FDE"/>
    <w:rsid w:val="001F6578"/>
    <w:rsid w:val="001F760C"/>
    <w:rsid w:val="001F7821"/>
    <w:rsid w:val="002004DB"/>
    <w:rsid w:val="00200F0A"/>
    <w:rsid w:val="002014FE"/>
    <w:rsid w:val="002017CB"/>
    <w:rsid w:val="00201B3D"/>
    <w:rsid w:val="00201DA0"/>
    <w:rsid w:val="00201F2E"/>
    <w:rsid w:val="00202446"/>
    <w:rsid w:val="00202F4D"/>
    <w:rsid w:val="002031D3"/>
    <w:rsid w:val="002032CE"/>
    <w:rsid w:val="00203917"/>
    <w:rsid w:val="002046BF"/>
    <w:rsid w:val="00204B03"/>
    <w:rsid w:val="00204E53"/>
    <w:rsid w:val="00204EEA"/>
    <w:rsid w:val="002053BD"/>
    <w:rsid w:val="00205689"/>
    <w:rsid w:val="00206493"/>
    <w:rsid w:val="002069C9"/>
    <w:rsid w:val="00206AF8"/>
    <w:rsid w:val="0020701A"/>
    <w:rsid w:val="00207490"/>
    <w:rsid w:val="002100B3"/>
    <w:rsid w:val="002101F2"/>
    <w:rsid w:val="0021076C"/>
    <w:rsid w:val="00210F0C"/>
    <w:rsid w:val="00211425"/>
    <w:rsid w:val="00211A20"/>
    <w:rsid w:val="002137E6"/>
    <w:rsid w:val="00213830"/>
    <w:rsid w:val="00213EB8"/>
    <w:rsid w:val="002140C0"/>
    <w:rsid w:val="00214462"/>
    <w:rsid w:val="002144FD"/>
    <w:rsid w:val="002151E8"/>
    <w:rsid w:val="00216458"/>
    <w:rsid w:val="002166CE"/>
    <w:rsid w:val="00216CE5"/>
    <w:rsid w:val="00216F33"/>
    <w:rsid w:val="00217344"/>
    <w:rsid w:val="00217710"/>
    <w:rsid w:val="00220ACB"/>
    <w:rsid w:val="00220C7C"/>
    <w:rsid w:val="002212FC"/>
    <w:rsid w:val="002218FE"/>
    <w:rsid w:val="00221C7B"/>
    <w:rsid w:val="0022247D"/>
    <w:rsid w:val="00223AA6"/>
    <w:rsid w:val="00223BF5"/>
    <w:rsid w:val="002240AB"/>
    <w:rsid w:val="00224E40"/>
    <w:rsid w:val="002250D8"/>
    <w:rsid w:val="0022515E"/>
    <w:rsid w:val="002252CD"/>
    <w:rsid w:val="002253D2"/>
    <w:rsid w:val="00226412"/>
    <w:rsid w:val="00226DCE"/>
    <w:rsid w:val="002273AD"/>
    <w:rsid w:val="0022770A"/>
    <w:rsid w:val="00227C9F"/>
    <w:rsid w:val="00230B12"/>
    <w:rsid w:val="00230C8F"/>
    <w:rsid w:val="00232FE2"/>
    <w:rsid w:val="00233B5F"/>
    <w:rsid w:val="00233BB7"/>
    <w:rsid w:val="0023433E"/>
    <w:rsid w:val="0023440A"/>
    <w:rsid w:val="00235549"/>
    <w:rsid w:val="0023571C"/>
    <w:rsid w:val="00235D56"/>
    <w:rsid w:val="00235DAA"/>
    <w:rsid w:val="00236B75"/>
    <w:rsid w:val="002370BC"/>
    <w:rsid w:val="0024027D"/>
    <w:rsid w:val="00240289"/>
    <w:rsid w:val="002406D8"/>
    <w:rsid w:val="0024186B"/>
    <w:rsid w:val="00241C72"/>
    <w:rsid w:val="00241F05"/>
    <w:rsid w:val="0024205E"/>
    <w:rsid w:val="00242EDB"/>
    <w:rsid w:val="0024437D"/>
    <w:rsid w:val="00244B38"/>
    <w:rsid w:val="00244E89"/>
    <w:rsid w:val="0024547B"/>
    <w:rsid w:val="002478C2"/>
    <w:rsid w:val="0025145E"/>
    <w:rsid w:val="00251CF9"/>
    <w:rsid w:val="00252C9C"/>
    <w:rsid w:val="002542AE"/>
    <w:rsid w:val="00254A36"/>
    <w:rsid w:val="00254F7B"/>
    <w:rsid w:val="002554A3"/>
    <w:rsid w:val="002559B9"/>
    <w:rsid w:val="0025634D"/>
    <w:rsid w:val="0025693E"/>
    <w:rsid w:val="00257773"/>
    <w:rsid w:val="00260163"/>
    <w:rsid w:val="00260E64"/>
    <w:rsid w:val="0026158D"/>
    <w:rsid w:val="00261A75"/>
    <w:rsid w:val="002626F7"/>
    <w:rsid w:val="002628E5"/>
    <w:rsid w:val="00262A54"/>
    <w:rsid w:val="00263035"/>
    <w:rsid w:val="00263094"/>
    <w:rsid w:val="00263210"/>
    <w:rsid w:val="002638A5"/>
    <w:rsid w:val="00263985"/>
    <w:rsid w:val="00263D72"/>
    <w:rsid w:val="00263E28"/>
    <w:rsid w:val="0026426F"/>
    <w:rsid w:val="00265A4B"/>
    <w:rsid w:val="00265D18"/>
    <w:rsid w:val="00266508"/>
    <w:rsid w:val="00266522"/>
    <w:rsid w:val="002665A4"/>
    <w:rsid w:val="002674D5"/>
    <w:rsid w:val="0027052A"/>
    <w:rsid w:val="00270D59"/>
    <w:rsid w:val="002716CA"/>
    <w:rsid w:val="00271DF6"/>
    <w:rsid w:val="0027256A"/>
    <w:rsid w:val="00273120"/>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2942"/>
    <w:rsid w:val="00282A14"/>
    <w:rsid w:val="00283198"/>
    <w:rsid w:val="00283821"/>
    <w:rsid w:val="00283E26"/>
    <w:rsid w:val="00283F0A"/>
    <w:rsid w:val="002845EA"/>
    <w:rsid w:val="002846B1"/>
    <w:rsid w:val="00284AD9"/>
    <w:rsid w:val="00286CDB"/>
    <w:rsid w:val="0028726A"/>
    <w:rsid w:val="00290910"/>
    <w:rsid w:val="00290BBC"/>
    <w:rsid w:val="00291919"/>
    <w:rsid w:val="00291EFF"/>
    <w:rsid w:val="002926D4"/>
    <w:rsid w:val="002928C9"/>
    <w:rsid w:val="00293A25"/>
    <w:rsid w:val="00293A76"/>
    <w:rsid w:val="002941F2"/>
    <w:rsid w:val="00294BD5"/>
    <w:rsid w:val="00294F67"/>
    <w:rsid w:val="00294FFF"/>
    <w:rsid w:val="0029515A"/>
    <w:rsid w:val="002A058F"/>
    <w:rsid w:val="002A0700"/>
    <w:rsid w:val="002A0C06"/>
    <w:rsid w:val="002A0F45"/>
    <w:rsid w:val="002A10B2"/>
    <w:rsid w:val="002A1FAC"/>
    <w:rsid w:val="002A3785"/>
    <w:rsid w:val="002A3FC1"/>
    <w:rsid w:val="002A3FD8"/>
    <w:rsid w:val="002A4138"/>
    <w:rsid w:val="002A464D"/>
    <w:rsid w:val="002A4BE0"/>
    <w:rsid w:val="002A5D18"/>
    <w:rsid w:val="002A665D"/>
    <w:rsid w:val="002A6917"/>
    <w:rsid w:val="002A6E02"/>
    <w:rsid w:val="002A7380"/>
    <w:rsid w:val="002A76C6"/>
    <w:rsid w:val="002A7A40"/>
    <w:rsid w:val="002B0631"/>
    <w:rsid w:val="002B0AEA"/>
    <w:rsid w:val="002B0C6E"/>
    <w:rsid w:val="002B103D"/>
    <w:rsid w:val="002B121D"/>
    <w:rsid w:val="002B155B"/>
    <w:rsid w:val="002B189D"/>
    <w:rsid w:val="002B1ABE"/>
    <w:rsid w:val="002B1B28"/>
    <w:rsid w:val="002B24A4"/>
    <w:rsid w:val="002B24E8"/>
    <w:rsid w:val="002B32D6"/>
    <w:rsid w:val="002B372D"/>
    <w:rsid w:val="002B3E53"/>
    <w:rsid w:val="002B4FD9"/>
    <w:rsid w:val="002B51FB"/>
    <w:rsid w:val="002B5F87"/>
    <w:rsid w:val="002B6548"/>
    <w:rsid w:val="002B7388"/>
    <w:rsid w:val="002B7594"/>
    <w:rsid w:val="002B7AAF"/>
    <w:rsid w:val="002B7B8A"/>
    <w:rsid w:val="002C042B"/>
    <w:rsid w:val="002C0665"/>
    <w:rsid w:val="002C071B"/>
    <w:rsid w:val="002C0DD6"/>
    <w:rsid w:val="002C1050"/>
    <w:rsid w:val="002C1982"/>
    <w:rsid w:val="002C1AE5"/>
    <w:rsid w:val="002C1D72"/>
    <w:rsid w:val="002C205F"/>
    <w:rsid w:val="002C2345"/>
    <w:rsid w:val="002C2499"/>
    <w:rsid w:val="002C26D4"/>
    <w:rsid w:val="002C27EB"/>
    <w:rsid w:val="002C2AAB"/>
    <w:rsid w:val="002C2B0F"/>
    <w:rsid w:val="002C3CAA"/>
    <w:rsid w:val="002C42F6"/>
    <w:rsid w:val="002C4DBF"/>
    <w:rsid w:val="002C4E16"/>
    <w:rsid w:val="002C605B"/>
    <w:rsid w:val="002C6CF7"/>
    <w:rsid w:val="002C7037"/>
    <w:rsid w:val="002C7A8F"/>
    <w:rsid w:val="002D02FE"/>
    <w:rsid w:val="002D122B"/>
    <w:rsid w:val="002D156F"/>
    <w:rsid w:val="002D1AAA"/>
    <w:rsid w:val="002D1ED6"/>
    <w:rsid w:val="002D2041"/>
    <w:rsid w:val="002D207D"/>
    <w:rsid w:val="002D20E8"/>
    <w:rsid w:val="002D236D"/>
    <w:rsid w:val="002D2A78"/>
    <w:rsid w:val="002D3C61"/>
    <w:rsid w:val="002D4250"/>
    <w:rsid w:val="002D4575"/>
    <w:rsid w:val="002D4EEB"/>
    <w:rsid w:val="002D5580"/>
    <w:rsid w:val="002D5A8D"/>
    <w:rsid w:val="002D5CF0"/>
    <w:rsid w:val="002D601F"/>
    <w:rsid w:val="002D62BE"/>
    <w:rsid w:val="002D6A4F"/>
    <w:rsid w:val="002D7D70"/>
    <w:rsid w:val="002D7EAF"/>
    <w:rsid w:val="002E069D"/>
    <w:rsid w:val="002E0768"/>
    <w:rsid w:val="002E0877"/>
    <w:rsid w:val="002E3165"/>
    <w:rsid w:val="002E4305"/>
    <w:rsid w:val="002E4E92"/>
    <w:rsid w:val="002E530A"/>
    <w:rsid w:val="002E531D"/>
    <w:rsid w:val="002E5FDA"/>
    <w:rsid w:val="002E6C49"/>
    <w:rsid w:val="002E727E"/>
    <w:rsid w:val="002E7844"/>
    <w:rsid w:val="002E7EE1"/>
    <w:rsid w:val="002F0989"/>
    <w:rsid w:val="002F1AB3"/>
    <w:rsid w:val="002F1F78"/>
    <w:rsid w:val="002F2045"/>
    <w:rsid w:val="002F23F1"/>
    <w:rsid w:val="002F2657"/>
    <w:rsid w:val="002F2A55"/>
    <w:rsid w:val="002F2B23"/>
    <w:rsid w:val="002F35FE"/>
    <w:rsid w:val="002F4328"/>
    <w:rsid w:val="002F57F4"/>
    <w:rsid w:val="002F6164"/>
    <w:rsid w:val="002F6DE6"/>
    <w:rsid w:val="002F6FA0"/>
    <w:rsid w:val="002F7000"/>
    <w:rsid w:val="002F7391"/>
    <w:rsid w:val="002F7421"/>
    <w:rsid w:val="002F7A7E"/>
    <w:rsid w:val="00301193"/>
    <w:rsid w:val="0030129D"/>
    <w:rsid w:val="00301EBE"/>
    <w:rsid w:val="00302290"/>
    <w:rsid w:val="003026EC"/>
    <w:rsid w:val="003032BC"/>
    <w:rsid w:val="00303732"/>
    <w:rsid w:val="003041A8"/>
    <w:rsid w:val="00304237"/>
    <w:rsid w:val="00304436"/>
    <w:rsid w:val="00304D64"/>
    <w:rsid w:val="003053EF"/>
    <w:rsid w:val="00305812"/>
    <w:rsid w:val="00305944"/>
    <w:rsid w:val="00305E59"/>
    <w:rsid w:val="00305F6D"/>
    <w:rsid w:val="003064D4"/>
    <w:rsid w:val="003065C4"/>
    <w:rsid w:val="00306C33"/>
    <w:rsid w:val="00307F3C"/>
    <w:rsid w:val="003101E4"/>
    <w:rsid w:val="00310A82"/>
    <w:rsid w:val="00310B6E"/>
    <w:rsid w:val="00310ED2"/>
    <w:rsid w:val="00311076"/>
    <w:rsid w:val="003114C9"/>
    <w:rsid w:val="00313F79"/>
    <w:rsid w:val="003141B6"/>
    <w:rsid w:val="00316381"/>
    <w:rsid w:val="003163A5"/>
    <w:rsid w:val="003169A4"/>
    <w:rsid w:val="003170E0"/>
    <w:rsid w:val="00317BD2"/>
    <w:rsid w:val="0032071C"/>
    <w:rsid w:val="00320A0C"/>
    <w:rsid w:val="00321031"/>
    <w:rsid w:val="00321A56"/>
    <w:rsid w:val="00321B20"/>
    <w:rsid w:val="0032291F"/>
    <w:rsid w:val="00323BE4"/>
    <w:rsid w:val="003240F7"/>
    <w:rsid w:val="00325043"/>
    <w:rsid w:val="00325546"/>
    <w:rsid w:val="003259C5"/>
    <w:rsid w:val="00325CC0"/>
    <w:rsid w:val="00326507"/>
    <w:rsid w:val="003267C8"/>
    <w:rsid w:val="00326DB3"/>
    <w:rsid w:val="00327436"/>
    <w:rsid w:val="0033253D"/>
    <w:rsid w:val="00333314"/>
    <w:rsid w:val="00333B85"/>
    <w:rsid w:val="00334564"/>
    <w:rsid w:val="003347CE"/>
    <w:rsid w:val="0033571F"/>
    <w:rsid w:val="00335807"/>
    <w:rsid w:val="003359FA"/>
    <w:rsid w:val="00335C2A"/>
    <w:rsid w:val="00335DAA"/>
    <w:rsid w:val="00336709"/>
    <w:rsid w:val="00336F9A"/>
    <w:rsid w:val="0033740E"/>
    <w:rsid w:val="00337C99"/>
    <w:rsid w:val="00337EB5"/>
    <w:rsid w:val="00340083"/>
    <w:rsid w:val="00340659"/>
    <w:rsid w:val="00340D69"/>
    <w:rsid w:val="003414F9"/>
    <w:rsid w:val="00341747"/>
    <w:rsid w:val="00341A74"/>
    <w:rsid w:val="00341D7A"/>
    <w:rsid w:val="00341ED4"/>
    <w:rsid w:val="003427DF"/>
    <w:rsid w:val="00342A4C"/>
    <w:rsid w:val="003436A5"/>
    <w:rsid w:val="00344DFD"/>
    <w:rsid w:val="00345909"/>
    <w:rsid w:val="00346194"/>
    <w:rsid w:val="003468B8"/>
    <w:rsid w:val="00347499"/>
    <w:rsid w:val="003475E1"/>
    <w:rsid w:val="0034777A"/>
    <w:rsid w:val="00347A8C"/>
    <w:rsid w:val="003500D1"/>
    <w:rsid w:val="00350210"/>
    <w:rsid w:val="003529EA"/>
    <w:rsid w:val="00352DB8"/>
    <w:rsid w:val="0035482E"/>
    <w:rsid w:val="00354AEF"/>
    <w:rsid w:val="003551C2"/>
    <w:rsid w:val="0035555B"/>
    <w:rsid w:val="00355B51"/>
    <w:rsid w:val="0035631F"/>
    <w:rsid w:val="00356384"/>
    <w:rsid w:val="00356463"/>
    <w:rsid w:val="00356525"/>
    <w:rsid w:val="003567A0"/>
    <w:rsid w:val="003572A0"/>
    <w:rsid w:val="003572EA"/>
    <w:rsid w:val="003579C1"/>
    <w:rsid w:val="00357A33"/>
    <w:rsid w:val="00357AA2"/>
    <w:rsid w:val="00357D48"/>
    <w:rsid w:val="00357E1B"/>
    <w:rsid w:val="003605D5"/>
    <w:rsid w:val="003619D9"/>
    <w:rsid w:val="0036230B"/>
    <w:rsid w:val="003625DD"/>
    <w:rsid w:val="003629F7"/>
    <w:rsid w:val="00363298"/>
    <w:rsid w:val="003632ED"/>
    <w:rsid w:val="00363335"/>
    <w:rsid w:val="00363627"/>
    <w:rsid w:val="00363E98"/>
    <w:rsid w:val="00364E7A"/>
    <w:rsid w:val="003650C5"/>
    <w:rsid w:val="0036520F"/>
    <w:rsid w:val="003653B7"/>
    <w:rsid w:val="0036561C"/>
    <w:rsid w:val="00366C4E"/>
    <w:rsid w:val="00367A4F"/>
    <w:rsid w:val="00367A9A"/>
    <w:rsid w:val="00367F26"/>
    <w:rsid w:val="003703F5"/>
    <w:rsid w:val="00370E40"/>
    <w:rsid w:val="00370ECD"/>
    <w:rsid w:val="0037177E"/>
    <w:rsid w:val="003717D2"/>
    <w:rsid w:val="00371D3A"/>
    <w:rsid w:val="00372C2B"/>
    <w:rsid w:val="00372C67"/>
    <w:rsid w:val="00372D7E"/>
    <w:rsid w:val="00372FAD"/>
    <w:rsid w:val="0037329F"/>
    <w:rsid w:val="00373A44"/>
    <w:rsid w:val="00373EC9"/>
    <w:rsid w:val="0037448D"/>
    <w:rsid w:val="0037456D"/>
    <w:rsid w:val="00374F4A"/>
    <w:rsid w:val="003755FD"/>
    <w:rsid w:val="00375D38"/>
    <w:rsid w:val="00375E5E"/>
    <w:rsid w:val="00375FD2"/>
    <w:rsid w:val="003760B7"/>
    <w:rsid w:val="00376784"/>
    <w:rsid w:val="00376924"/>
    <w:rsid w:val="00376A9D"/>
    <w:rsid w:val="00377976"/>
    <w:rsid w:val="003802B8"/>
    <w:rsid w:val="003802C7"/>
    <w:rsid w:val="003803BE"/>
    <w:rsid w:val="00380721"/>
    <w:rsid w:val="00381658"/>
    <w:rsid w:val="00381E92"/>
    <w:rsid w:val="00382B60"/>
    <w:rsid w:val="0038317B"/>
    <w:rsid w:val="00383467"/>
    <w:rsid w:val="0038400D"/>
    <w:rsid w:val="0038438D"/>
    <w:rsid w:val="003847EC"/>
    <w:rsid w:val="0038517B"/>
    <w:rsid w:val="00385717"/>
    <w:rsid w:val="00385C27"/>
    <w:rsid w:val="003861F5"/>
    <w:rsid w:val="00386E4B"/>
    <w:rsid w:val="00386E81"/>
    <w:rsid w:val="003871DA"/>
    <w:rsid w:val="00390D3C"/>
    <w:rsid w:val="00391276"/>
    <w:rsid w:val="0039134D"/>
    <w:rsid w:val="00391E56"/>
    <w:rsid w:val="00391F90"/>
    <w:rsid w:val="00392525"/>
    <w:rsid w:val="003925A9"/>
    <w:rsid w:val="0039338D"/>
    <w:rsid w:val="003933FB"/>
    <w:rsid w:val="00393D70"/>
    <w:rsid w:val="003946B4"/>
    <w:rsid w:val="00394990"/>
    <w:rsid w:val="003949A5"/>
    <w:rsid w:val="003949C0"/>
    <w:rsid w:val="00395D6D"/>
    <w:rsid w:val="003960EA"/>
    <w:rsid w:val="003961B6"/>
    <w:rsid w:val="003961EF"/>
    <w:rsid w:val="0039646A"/>
    <w:rsid w:val="00396796"/>
    <w:rsid w:val="003969F5"/>
    <w:rsid w:val="00396D60"/>
    <w:rsid w:val="003972CC"/>
    <w:rsid w:val="0039797C"/>
    <w:rsid w:val="00397DC0"/>
    <w:rsid w:val="003A0A31"/>
    <w:rsid w:val="003A0EF4"/>
    <w:rsid w:val="003A145D"/>
    <w:rsid w:val="003A1EBB"/>
    <w:rsid w:val="003A2372"/>
    <w:rsid w:val="003A2BE0"/>
    <w:rsid w:val="003A2CE2"/>
    <w:rsid w:val="003A2D11"/>
    <w:rsid w:val="003A39AC"/>
    <w:rsid w:val="003A5049"/>
    <w:rsid w:val="003A5533"/>
    <w:rsid w:val="003A5989"/>
    <w:rsid w:val="003A5E39"/>
    <w:rsid w:val="003A62A4"/>
    <w:rsid w:val="003A645E"/>
    <w:rsid w:val="003A6791"/>
    <w:rsid w:val="003A734A"/>
    <w:rsid w:val="003A7F2D"/>
    <w:rsid w:val="003B0D6E"/>
    <w:rsid w:val="003B1FC0"/>
    <w:rsid w:val="003B29B8"/>
    <w:rsid w:val="003B2F62"/>
    <w:rsid w:val="003B3302"/>
    <w:rsid w:val="003B3578"/>
    <w:rsid w:val="003B3A13"/>
    <w:rsid w:val="003B3E74"/>
    <w:rsid w:val="003B4A74"/>
    <w:rsid w:val="003B585C"/>
    <w:rsid w:val="003B592A"/>
    <w:rsid w:val="003B5CF9"/>
    <w:rsid w:val="003B60D5"/>
    <w:rsid w:val="003B644B"/>
    <w:rsid w:val="003B6791"/>
    <w:rsid w:val="003B681E"/>
    <w:rsid w:val="003B69F3"/>
    <w:rsid w:val="003B6B6A"/>
    <w:rsid w:val="003B7086"/>
    <w:rsid w:val="003B72E7"/>
    <w:rsid w:val="003B7D9D"/>
    <w:rsid w:val="003C09CC"/>
    <w:rsid w:val="003C11FC"/>
    <w:rsid w:val="003C1322"/>
    <w:rsid w:val="003C14BE"/>
    <w:rsid w:val="003C202C"/>
    <w:rsid w:val="003C22D8"/>
    <w:rsid w:val="003C29C6"/>
    <w:rsid w:val="003C2B7E"/>
    <w:rsid w:val="003C2BAE"/>
    <w:rsid w:val="003C2BDB"/>
    <w:rsid w:val="003C2BDC"/>
    <w:rsid w:val="003C3660"/>
    <w:rsid w:val="003C3E05"/>
    <w:rsid w:val="003C3E7A"/>
    <w:rsid w:val="003C53D4"/>
    <w:rsid w:val="003C5795"/>
    <w:rsid w:val="003C5DC3"/>
    <w:rsid w:val="003C5E16"/>
    <w:rsid w:val="003C61D5"/>
    <w:rsid w:val="003C670C"/>
    <w:rsid w:val="003C6A92"/>
    <w:rsid w:val="003C6EB1"/>
    <w:rsid w:val="003C7160"/>
    <w:rsid w:val="003D0075"/>
    <w:rsid w:val="003D0E3C"/>
    <w:rsid w:val="003D14E9"/>
    <w:rsid w:val="003D1CF4"/>
    <w:rsid w:val="003D2288"/>
    <w:rsid w:val="003D2FE2"/>
    <w:rsid w:val="003D3964"/>
    <w:rsid w:val="003D43C4"/>
    <w:rsid w:val="003D4A37"/>
    <w:rsid w:val="003D4BEE"/>
    <w:rsid w:val="003D56A5"/>
    <w:rsid w:val="003D59C8"/>
    <w:rsid w:val="003D5B64"/>
    <w:rsid w:val="003D64CC"/>
    <w:rsid w:val="003D7720"/>
    <w:rsid w:val="003D7D98"/>
    <w:rsid w:val="003D7F8E"/>
    <w:rsid w:val="003E01D5"/>
    <w:rsid w:val="003E029A"/>
    <w:rsid w:val="003E077D"/>
    <w:rsid w:val="003E0A5B"/>
    <w:rsid w:val="003E1421"/>
    <w:rsid w:val="003E194D"/>
    <w:rsid w:val="003E1BE2"/>
    <w:rsid w:val="003E1D9D"/>
    <w:rsid w:val="003E1FF9"/>
    <w:rsid w:val="003E2276"/>
    <w:rsid w:val="003E2931"/>
    <w:rsid w:val="003E2C1F"/>
    <w:rsid w:val="003E3996"/>
    <w:rsid w:val="003E3B26"/>
    <w:rsid w:val="003E3FD0"/>
    <w:rsid w:val="003E4053"/>
    <w:rsid w:val="003E40A7"/>
    <w:rsid w:val="003E4184"/>
    <w:rsid w:val="003E5D5B"/>
    <w:rsid w:val="003E6540"/>
    <w:rsid w:val="003E6971"/>
    <w:rsid w:val="003E7308"/>
    <w:rsid w:val="003E7802"/>
    <w:rsid w:val="003F13BA"/>
    <w:rsid w:val="003F1EEA"/>
    <w:rsid w:val="003F1FE3"/>
    <w:rsid w:val="003F208A"/>
    <w:rsid w:val="003F264A"/>
    <w:rsid w:val="003F28E4"/>
    <w:rsid w:val="003F295F"/>
    <w:rsid w:val="003F300B"/>
    <w:rsid w:val="003F4583"/>
    <w:rsid w:val="003F4C5E"/>
    <w:rsid w:val="003F4EC8"/>
    <w:rsid w:val="003F66A5"/>
    <w:rsid w:val="003F6CF8"/>
    <w:rsid w:val="003F741E"/>
    <w:rsid w:val="003F762C"/>
    <w:rsid w:val="003F798D"/>
    <w:rsid w:val="003F7B41"/>
    <w:rsid w:val="003F7F2F"/>
    <w:rsid w:val="0040112D"/>
    <w:rsid w:val="00401B30"/>
    <w:rsid w:val="00401BA5"/>
    <w:rsid w:val="00402941"/>
    <w:rsid w:val="00402BC3"/>
    <w:rsid w:val="00403109"/>
    <w:rsid w:val="0040346A"/>
    <w:rsid w:val="00404FDA"/>
    <w:rsid w:val="00405006"/>
    <w:rsid w:val="00405194"/>
    <w:rsid w:val="004055C1"/>
    <w:rsid w:val="00405996"/>
    <w:rsid w:val="00405F0E"/>
    <w:rsid w:val="004068F5"/>
    <w:rsid w:val="004070CF"/>
    <w:rsid w:val="004072C8"/>
    <w:rsid w:val="0040761D"/>
    <w:rsid w:val="00407A11"/>
    <w:rsid w:val="0041023E"/>
    <w:rsid w:val="004110AC"/>
    <w:rsid w:val="004116A0"/>
    <w:rsid w:val="00411D9D"/>
    <w:rsid w:val="004122E1"/>
    <w:rsid w:val="00413390"/>
    <w:rsid w:val="00413595"/>
    <w:rsid w:val="00414EAB"/>
    <w:rsid w:val="00416A8E"/>
    <w:rsid w:val="00416F1E"/>
    <w:rsid w:val="0041739A"/>
    <w:rsid w:val="004175B6"/>
    <w:rsid w:val="00417E48"/>
    <w:rsid w:val="00417F33"/>
    <w:rsid w:val="004215D1"/>
    <w:rsid w:val="00421AEB"/>
    <w:rsid w:val="00422802"/>
    <w:rsid w:val="00422C72"/>
    <w:rsid w:val="00424296"/>
    <w:rsid w:val="004276EB"/>
    <w:rsid w:val="00427EAA"/>
    <w:rsid w:val="00431998"/>
    <w:rsid w:val="004320F2"/>
    <w:rsid w:val="00434D1C"/>
    <w:rsid w:val="0043558D"/>
    <w:rsid w:val="00435971"/>
    <w:rsid w:val="004361D6"/>
    <w:rsid w:val="0043641B"/>
    <w:rsid w:val="0043662A"/>
    <w:rsid w:val="004369BF"/>
    <w:rsid w:val="00436DF8"/>
    <w:rsid w:val="004373E3"/>
    <w:rsid w:val="00437CDB"/>
    <w:rsid w:val="00440390"/>
    <w:rsid w:val="004403A7"/>
    <w:rsid w:val="00440921"/>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042"/>
    <w:rsid w:val="00447808"/>
    <w:rsid w:val="00447B76"/>
    <w:rsid w:val="00447FFD"/>
    <w:rsid w:val="004504D6"/>
    <w:rsid w:val="004504F0"/>
    <w:rsid w:val="00450C30"/>
    <w:rsid w:val="00451898"/>
    <w:rsid w:val="004521BB"/>
    <w:rsid w:val="004526EF"/>
    <w:rsid w:val="00452896"/>
    <w:rsid w:val="00453AFA"/>
    <w:rsid w:val="004548D9"/>
    <w:rsid w:val="00454D73"/>
    <w:rsid w:val="0045525D"/>
    <w:rsid w:val="004553CA"/>
    <w:rsid w:val="0045669A"/>
    <w:rsid w:val="00456B02"/>
    <w:rsid w:val="00456EE1"/>
    <w:rsid w:val="00457745"/>
    <w:rsid w:val="00460CA5"/>
    <w:rsid w:val="0046186C"/>
    <w:rsid w:val="0046188C"/>
    <w:rsid w:val="004623A3"/>
    <w:rsid w:val="00462E00"/>
    <w:rsid w:val="00463606"/>
    <w:rsid w:val="004636DA"/>
    <w:rsid w:val="00463B0B"/>
    <w:rsid w:val="0046481A"/>
    <w:rsid w:val="00464D3A"/>
    <w:rsid w:val="00464DA7"/>
    <w:rsid w:val="00464DCA"/>
    <w:rsid w:val="0046522E"/>
    <w:rsid w:val="0046586E"/>
    <w:rsid w:val="00466714"/>
    <w:rsid w:val="00466F7A"/>
    <w:rsid w:val="004672FC"/>
    <w:rsid w:val="00467B47"/>
    <w:rsid w:val="00467E75"/>
    <w:rsid w:val="0047117B"/>
    <w:rsid w:val="00471867"/>
    <w:rsid w:val="004722BC"/>
    <w:rsid w:val="0047258C"/>
    <w:rsid w:val="0047289B"/>
    <w:rsid w:val="00472963"/>
    <w:rsid w:val="00472C7E"/>
    <w:rsid w:val="00472E68"/>
    <w:rsid w:val="004736AC"/>
    <w:rsid w:val="00473CF5"/>
    <w:rsid w:val="004749BD"/>
    <w:rsid w:val="00475591"/>
    <w:rsid w:val="00475DA7"/>
    <w:rsid w:val="0047619C"/>
    <w:rsid w:val="00476A47"/>
    <w:rsid w:val="004775ED"/>
    <w:rsid w:val="00477E9F"/>
    <w:rsid w:val="00480162"/>
    <w:rsid w:val="004803F8"/>
    <w:rsid w:val="0048059F"/>
    <w:rsid w:val="004813B3"/>
    <w:rsid w:val="00483299"/>
    <w:rsid w:val="004834BA"/>
    <w:rsid w:val="00483944"/>
    <w:rsid w:val="0048419C"/>
    <w:rsid w:val="00484FED"/>
    <w:rsid w:val="0048590E"/>
    <w:rsid w:val="004859E2"/>
    <w:rsid w:val="00486025"/>
    <w:rsid w:val="004862F8"/>
    <w:rsid w:val="00486B55"/>
    <w:rsid w:val="00487285"/>
    <w:rsid w:val="00487402"/>
    <w:rsid w:val="004874EC"/>
    <w:rsid w:val="00487FF5"/>
    <w:rsid w:val="00490182"/>
    <w:rsid w:val="00490465"/>
    <w:rsid w:val="00490743"/>
    <w:rsid w:val="004919AF"/>
    <w:rsid w:val="004929E4"/>
    <w:rsid w:val="00492C56"/>
    <w:rsid w:val="00492C9A"/>
    <w:rsid w:val="0049374F"/>
    <w:rsid w:val="00493AF9"/>
    <w:rsid w:val="00493CC7"/>
    <w:rsid w:val="004946F5"/>
    <w:rsid w:val="0049623A"/>
    <w:rsid w:val="0049655D"/>
    <w:rsid w:val="004974D8"/>
    <w:rsid w:val="00497D4D"/>
    <w:rsid w:val="00497D5D"/>
    <w:rsid w:val="004A0302"/>
    <w:rsid w:val="004A0321"/>
    <w:rsid w:val="004A0D6C"/>
    <w:rsid w:val="004A1734"/>
    <w:rsid w:val="004A1C5D"/>
    <w:rsid w:val="004A3051"/>
    <w:rsid w:val="004A51CE"/>
    <w:rsid w:val="004A6204"/>
    <w:rsid w:val="004A712A"/>
    <w:rsid w:val="004A7722"/>
    <w:rsid w:val="004A7930"/>
    <w:rsid w:val="004A798D"/>
    <w:rsid w:val="004A7D31"/>
    <w:rsid w:val="004B016C"/>
    <w:rsid w:val="004B2363"/>
    <w:rsid w:val="004B2714"/>
    <w:rsid w:val="004B28E1"/>
    <w:rsid w:val="004B2F56"/>
    <w:rsid w:val="004B383E"/>
    <w:rsid w:val="004B4330"/>
    <w:rsid w:val="004B4580"/>
    <w:rsid w:val="004B4B72"/>
    <w:rsid w:val="004B5522"/>
    <w:rsid w:val="004B55C4"/>
    <w:rsid w:val="004B60F5"/>
    <w:rsid w:val="004B61C2"/>
    <w:rsid w:val="004B6739"/>
    <w:rsid w:val="004B6A49"/>
    <w:rsid w:val="004B6D52"/>
    <w:rsid w:val="004B7B69"/>
    <w:rsid w:val="004C166E"/>
    <w:rsid w:val="004C17D2"/>
    <w:rsid w:val="004C195F"/>
    <w:rsid w:val="004C1D9B"/>
    <w:rsid w:val="004C217A"/>
    <w:rsid w:val="004C23BE"/>
    <w:rsid w:val="004C257E"/>
    <w:rsid w:val="004C2CDB"/>
    <w:rsid w:val="004C3803"/>
    <w:rsid w:val="004C5CF3"/>
    <w:rsid w:val="004C659A"/>
    <w:rsid w:val="004C7153"/>
    <w:rsid w:val="004C7862"/>
    <w:rsid w:val="004C78E7"/>
    <w:rsid w:val="004D0281"/>
    <w:rsid w:val="004D0555"/>
    <w:rsid w:val="004D0AE2"/>
    <w:rsid w:val="004D0EA7"/>
    <w:rsid w:val="004D1C32"/>
    <w:rsid w:val="004D1E87"/>
    <w:rsid w:val="004D2695"/>
    <w:rsid w:val="004D2727"/>
    <w:rsid w:val="004D28BA"/>
    <w:rsid w:val="004D2B0B"/>
    <w:rsid w:val="004D2B4B"/>
    <w:rsid w:val="004D4F97"/>
    <w:rsid w:val="004D5671"/>
    <w:rsid w:val="004D5A67"/>
    <w:rsid w:val="004D5FF6"/>
    <w:rsid w:val="004D6073"/>
    <w:rsid w:val="004D64A9"/>
    <w:rsid w:val="004D6945"/>
    <w:rsid w:val="004D7784"/>
    <w:rsid w:val="004D77AD"/>
    <w:rsid w:val="004D7A00"/>
    <w:rsid w:val="004E037F"/>
    <w:rsid w:val="004E0B7B"/>
    <w:rsid w:val="004E11A1"/>
    <w:rsid w:val="004E144F"/>
    <w:rsid w:val="004E1503"/>
    <w:rsid w:val="004E1977"/>
    <w:rsid w:val="004E1B0A"/>
    <w:rsid w:val="004E1C69"/>
    <w:rsid w:val="004E1C8E"/>
    <w:rsid w:val="004E1D85"/>
    <w:rsid w:val="004E24BA"/>
    <w:rsid w:val="004E27C5"/>
    <w:rsid w:val="004E2F05"/>
    <w:rsid w:val="004E2FC6"/>
    <w:rsid w:val="004E442C"/>
    <w:rsid w:val="004E54F5"/>
    <w:rsid w:val="004E5843"/>
    <w:rsid w:val="004E6A12"/>
    <w:rsid w:val="004E6E9A"/>
    <w:rsid w:val="004E6F06"/>
    <w:rsid w:val="004E73F3"/>
    <w:rsid w:val="004E762C"/>
    <w:rsid w:val="004E782B"/>
    <w:rsid w:val="004F0158"/>
    <w:rsid w:val="004F0CAA"/>
    <w:rsid w:val="004F2130"/>
    <w:rsid w:val="004F2639"/>
    <w:rsid w:val="004F2E2A"/>
    <w:rsid w:val="004F30DA"/>
    <w:rsid w:val="004F3B83"/>
    <w:rsid w:val="004F3C4E"/>
    <w:rsid w:val="004F4D14"/>
    <w:rsid w:val="004F5190"/>
    <w:rsid w:val="004F5518"/>
    <w:rsid w:val="004F5616"/>
    <w:rsid w:val="004F63FB"/>
    <w:rsid w:val="004F709A"/>
    <w:rsid w:val="004F78B4"/>
    <w:rsid w:val="004F78EF"/>
    <w:rsid w:val="004F7933"/>
    <w:rsid w:val="00501516"/>
    <w:rsid w:val="0050161D"/>
    <w:rsid w:val="005020A2"/>
    <w:rsid w:val="00502397"/>
    <w:rsid w:val="005024D2"/>
    <w:rsid w:val="00503288"/>
    <w:rsid w:val="00503BFB"/>
    <w:rsid w:val="00504133"/>
    <w:rsid w:val="005043DD"/>
    <w:rsid w:val="005045A7"/>
    <w:rsid w:val="00505101"/>
    <w:rsid w:val="0050518D"/>
    <w:rsid w:val="00506832"/>
    <w:rsid w:val="00507FEA"/>
    <w:rsid w:val="00510110"/>
    <w:rsid w:val="00510176"/>
    <w:rsid w:val="005106CC"/>
    <w:rsid w:val="00510CB7"/>
    <w:rsid w:val="005111C3"/>
    <w:rsid w:val="005114D0"/>
    <w:rsid w:val="00511594"/>
    <w:rsid w:val="0051162B"/>
    <w:rsid w:val="00511941"/>
    <w:rsid w:val="00511966"/>
    <w:rsid w:val="00511D8D"/>
    <w:rsid w:val="0051223D"/>
    <w:rsid w:val="00512292"/>
    <w:rsid w:val="00512D17"/>
    <w:rsid w:val="00512D1F"/>
    <w:rsid w:val="00512DDB"/>
    <w:rsid w:val="00513C9C"/>
    <w:rsid w:val="00514B2A"/>
    <w:rsid w:val="0051520A"/>
    <w:rsid w:val="005162B1"/>
    <w:rsid w:val="005167C7"/>
    <w:rsid w:val="005169CF"/>
    <w:rsid w:val="00516DDC"/>
    <w:rsid w:val="005170F3"/>
    <w:rsid w:val="005177B1"/>
    <w:rsid w:val="00517E0B"/>
    <w:rsid w:val="00520445"/>
    <w:rsid w:val="0052057E"/>
    <w:rsid w:val="00520BDB"/>
    <w:rsid w:val="00520F57"/>
    <w:rsid w:val="005215E3"/>
    <w:rsid w:val="005216EB"/>
    <w:rsid w:val="00521B22"/>
    <w:rsid w:val="00521B59"/>
    <w:rsid w:val="00521BD1"/>
    <w:rsid w:val="005230A8"/>
    <w:rsid w:val="00523563"/>
    <w:rsid w:val="0052367F"/>
    <w:rsid w:val="005236FD"/>
    <w:rsid w:val="005245DE"/>
    <w:rsid w:val="00524982"/>
    <w:rsid w:val="00524D3D"/>
    <w:rsid w:val="00524DDF"/>
    <w:rsid w:val="00524EFA"/>
    <w:rsid w:val="005250B5"/>
    <w:rsid w:val="005250C2"/>
    <w:rsid w:val="0052546C"/>
    <w:rsid w:val="00525BD2"/>
    <w:rsid w:val="00525C8C"/>
    <w:rsid w:val="00525FEC"/>
    <w:rsid w:val="0052601D"/>
    <w:rsid w:val="00526C15"/>
    <w:rsid w:val="005302E2"/>
    <w:rsid w:val="00530C17"/>
    <w:rsid w:val="00530DA1"/>
    <w:rsid w:val="00530F97"/>
    <w:rsid w:val="0053262C"/>
    <w:rsid w:val="00532AD0"/>
    <w:rsid w:val="00532B08"/>
    <w:rsid w:val="00532EDD"/>
    <w:rsid w:val="00533371"/>
    <w:rsid w:val="00533989"/>
    <w:rsid w:val="00534395"/>
    <w:rsid w:val="00534468"/>
    <w:rsid w:val="005358F5"/>
    <w:rsid w:val="00535C30"/>
    <w:rsid w:val="00535CE2"/>
    <w:rsid w:val="00536021"/>
    <w:rsid w:val="00536BFB"/>
    <w:rsid w:val="00536FD1"/>
    <w:rsid w:val="005370DC"/>
    <w:rsid w:val="00537173"/>
    <w:rsid w:val="005372A4"/>
    <w:rsid w:val="005378EA"/>
    <w:rsid w:val="00537D28"/>
    <w:rsid w:val="00537E15"/>
    <w:rsid w:val="00540468"/>
    <w:rsid w:val="005409F4"/>
    <w:rsid w:val="00540D68"/>
    <w:rsid w:val="00540D98"/>
    <w:rsid w:val="00541313"/>
    <w:rsid w:val="00541390"/>
    <w:rsid w:val="00541A22"/>
    <w:rsid w:val="005422AF"/>
    <w:rsid w:val="00542491"/>
    <w:rsid w:val="00543262"/>
    <w:rsid w:val="00543BAE"/>
    <w:rsid w:val="00544728"/>
    <w:rsid w:val="00544989"/>
    <w:rsid w:val="00544D9F"/>
    <w:rsid w:val="005451EF"/>
    <w:rsid w:val="005457B4"/>
    <w:rsid w:val="00545828"/>
    <w:rsid w:val="00545F4E"/>
    <w:rsid w:val="0054752B"/>
    <w:rsid w:val="005500CE"/>
    <w:rsid w:val="00550232"/>
    <w:rsid w:val="00550A62"/>
    <w:rsid w:val="005525A4"/>
    <w:rsid w:val="00552934"/>
    <w:rsid w:val="00552D6E"/>
    <w:rsid w:val="00553058"/>
    <w:rsid w:val="00553DFD"/>
    <w:rsid w:val="005544AC"/>
    <w:rsid w:val="00555638"/>
    <w:rsid w:val="0055623A"/>
    <w:rsid w:val="005563D9"/>
    <w:rsid w:val="00557E3D"/>
    <w:rsid w:val="00561AD9"/>
    <w:rsid w:val="00562DB8"/>
    <w:rsid w:val="00562EB1"/>
    <w:rsid w:val="0056331A"/>
    <w:rsid w:val="005634BB"/>
    <w:rsid w:val="005639B0"/>
    <w:rsid w:val="005646FC"/>
    <w:rsid w:val="005647BC"/>
    <w:rsid w:val="00565DE1"/>
    <w:rsid w:val="0056625A"/>
    <w:rsid w:val="00567040"/>
    <w:rsid w:val="00567893"/>
    <w:rsid w:val="00570286"/>
    <w:rsid w:val="00570E12"/>
    <w:rsid w:val="005716B8"/>
    <w:rsid w:val="00571702"/>
    <w:rsid w:val="00571F29"/>
    <w:rsid w:val="00572534"/>
    <w:rsid w:val="00572B0D"/>
    <w:rsid w:val="00573911"/>
    <w:rsid w:val="005739AB"/>
    <w:rsid w:val="005744FC"/>
    <w:rsid w:val="00575C75"/>
    <w:rsid w:val="00575D45"/>
    <w:rsid w:val="00575DE3"/>
    <w:rsid w:val="00576B25"/>
    <w:rsid w:val="00577582"/>
    <w:rsid w:val="00580DC4"/>
    <w:rsid w:val="00580F33"/>
    <w:rsid w:val="00581057"/>
    <w:rsid w:val="0058298C"/>
    <w:rsid w:val="00582E63"/>
    <w:rsid w:val="00582FEB"/>
    <w:rsid w:val="00583092"/>
    <w:rsid w:val="00583117"/>
    <w:rsid w:val="0058395E"/>
    <w:rsid w:val="00583E6D"/>
    <w:rsid w:val="00584166"/>
    <w:rsid w:val="0058416D"/>
    <w:rsid w:val="00584A70"/>
    <w:rsid w:val="005856C5"/>
    <w:rsid w:val="00585758"/>
    <w:rsid w:val="00585DD4"/>
    <w:rsid w:val="00585E16"/>
    <w:rsid w:val="0058652A"/>
    <w:rsid w:val="00586B7F"/>
    <w:rsid w:val="00586C04"/>
    <w:rsid w:val="00587072"/>
    <w:rsid w:val="005876A3"/>
    <w:rsid w:val="005900F2"/>
    <w:rsid w:val="00590596"/>
    <w:rsid w:val="005909FA"/>
    <w:rsid w:val="0059159E"/>
    <w:rsid w:val="005918A4"/>
    <w:rsid w:val="00592A50"/>
    <w:rsid w:val="00592CAA"/>
    <w:rsid w:val="00592F35"/>
    <w:rsid w:val="005931CC"/>
    <w:rsid w:val="005939DE"/>
    <w:rsid w:val="00593B80"/>
    <w:rsid w:val="00593E76"/>
    <w:rsid w:val="00593F26"/>
    <w:rsid w:val="00594C31"/>
    <w:rsid w:val="00594E83"/>
    <w:rsid w:val="00594F2E"/>
    <w:rsid w:val="00594FEE"/>
    <w:rsid w:val="005953F4"/>
    <w:rsid w:val="00595E94"/>
    <w:rsid w:val="005960B4"/>
    <w:rsid w:val="0059636E"/>
    <w:rsid w:val="005A1236"/>
    <w:rsid w:val="005A163E"/>
    <w:rsid w:val="005A189B"/>
    <w:rsid w:val="005A3009"/>
    <w:rsid w:val="005A3554"/>
    <w:rsid w:val="005A3A35"/>
    <w:rsid w:val="005A3D17"/>
    <w:rsid w:val="005A3DC6"/>
    <w:rsid w:val="005A3EB8"/>
    <w:rsid w:val="005A3EDC"/>
    <w:rsid w:val="005A405F"/>
    <w:rsid w:val="005A414E"/>
    <w:rsid w:val="005A4324"/>
    <w:rsid w:val="005A57B8"/>
    <w:rsid w:val="005A6435"/>
    <w:rsid w:val="005A79EE"/>
    <w:rsid w:val="005A7FD2"/>
    <w:rsid w:val="005B1797"/>
    <w:rsid w:val="005B18D8"/>
    <w:rsid w:val="005B1CFC"/>
    <w:rsid w:val="005B1DD6"/>
    <w:rsid w:val="005B1E95"/>
    <w:rsid w:val="005B20E7"/>
    <w:rsid w:val="005B2723"/>
    <w:rsid w:val="005B2A24"/>
    <w:rsid w:val="005B2CAF"/>
    <w:rsid w:val="005B384B"/>
    <w:rsid w:val="005B3A59"/>
    <w:rsid w:val="005B4D53"/>
    <w:rsid w:val="005B598A"/>
    <w:rsid w:val="005B68B8"/>
    <w:rsid w:val="005B69F8"/>
    <w:rsid w:val="005B6B3E"/>
    <w:rsid w:val="005B6B51"/>
    <w:rsid w:val="005B6DCF"/>
    <w:rsid w:val="005B6F10"/>
    <w:rsid w:val="005C0666"/>
    <w:rsid w:val="005C0D39"/>
    <w:rsid w:val="005C1BF7"/>
    <w:rsid w:val="005C1C00"/>
    <w:rsid w:val="005C1C99"/>
    <w:rsid w:val="005C3BCF"/>
    <w:rsid w:val="005C4C12"/>
    <w:rsid w:val="005C5388"/>
    <w:rsid w:val="005C6159"/>
    <w:rsid w:val="005C74A6"/>
    <w:rsid w:val="005C77A7"/>
    <w:rsid w:val="005D00A5"/>
    <w:rsid w:val="005D00D6"/>
    <w:rsid w:val="005D02C2"/>
    <w:rsid w:val="005D07B2"/>
    <w:rsid w:val="005D0A58"/>
    <w:rsid w:val="005D0BF1"/>
    <w:rsid w:val="005D0D40"/>
    <w:rsid w:val="005D0D93"/>
    <w:rsid w:val="005D191A"/>
    <w:rsid w:val="005D1A14"/>
    <w:rsid w:val="005D1ACD"/>
    <w:rsid w:val="005D26DF"/>
    <w:rsid w:val="005D27D0"/>
    <w:rsid w:val="005D2EDB"/>
    <w:rsid w:val="005D3674"/>
    <w:rsid w:val="005D3786"/>
    <w:rsid w:val="005D4D30"/>
    <w:rsid w:val="005D51E8"/>
    <w:rsid w:val="005D5385"/>
    <w:rsid w:val="005D5D7D"/>
    <w:rsid w:val="005D60E5"/>
    <w:rsid w:val="005D60F2"/>
    <w:rsid w:val="005D71EF"/>
    <w:rsid w:val="005D7469"/>
    <w:rsid w:val="005D7731"/>
    <w:rsid w:val="005D7FA6"/>
    <w:rsid w:val="005E0725"/>
    <w:rsid w:val="005E0E50"/>
    <w:rsid w:val="005E1F72"/>
    <w:rsid w:val="005E24FD"/>
    <w:rsid w:val="005E2F4D"/>
    <w:rsid w:val="005E2FA5"/>
    <w:rsid w:val="005E3501"/>
    <w:rsid w:val="005E3FC4"/>
    <w:rsid w:val="005E4C8D"/>
    <w:rsid w:val="005E52ED"/>
    <w:rsid w:val="005E573E"/>
    <w:rsid w:val="005E5911"/>
    <w:rsid w:val="005E6606"/>
    <w:rsid w:val="005E6D42"/>
    <w:rsid w:val="005E7424"/>
    <w:rsid w:val="005E7B04"/>
    <w:rsid w:val="005F0715"/>
    <w:rsid w:val="005F09CE"/>
    <w:rsid w:val="005F1793"/>
    <w:rsid w:val="005F1DBB"/>
    <w:rsid w:val="005F1F95"/>
    <w:rsid w:val="005F25EF"/>
    <w:rsid w:val="005F2F3B"/>
    <w:rsid w:val="005F53F2"/>
    <w:rsid w:val="005F5423"/>
    <w:rsid w:val="005F581A"/>
    <w:rsid w:val="005F78DA"/>
    <w:rsid w:val="005F7C1D"/>
    <w:rsid w:val="00603B58"/>
    <w:rsid w:val="00603BB1"/>
    <w:rsid w:val="006043DA"/>
    <w:rsid w:val="0060526C"/>
    <w:rsid w:val="00606328"/>
    <w:rsid w:val="0060652B"/>
    <w:rsid w:val="00606B84"/>
    <w:rsid w:val="00607120"/>
    <w:rsid w:val="00607964"/>
    <w:rsid w:val="00607F7B"/>
    <w:rsid w:val="006110BE"/>
    <w:rsid w:val="00611998"/>
    <w:rsid w:val="00612C79"/>
    <w:rsid w:val="006132ED"/>
    <w:rsid w:val="0061339C"/>
    <w:rsid w:val="00614934"/>
    <w:rsid w:val="0061522D"/>
    <w:rsid w:val="006154C5"/>
    <w:rsid w:val="00615570"/>
    <w:rsid w:val="00615B35"/>
    <w:rsid w:val="00617764"/>
    <w:rsid w:val="00617A6E"/>
    <w:rsid w:val="00621255"/>
    <w:rsid w:val="00621D3B"/>
    <w:rsid w:val="00621E56"/>
    <w:rsid w:val="006220CA"/>
    <w:rsid w:val="006237BD"/>
    <w:rsid w:val="00623998"/>
    <w:rsid w:val="00623DBF"/>
    <w:rsid w:val="00623F24"/>
    <w:rsid w:val="00625529"/>
    <w:rsid w:val="00627BE1"/>
    <w:rsid w:val="00627E00"/>
    <w:rsid w:val="0063094A"/>
    <w:rsid w:val="00630BF1"/>
    <w:rsid w:val="00630CC3"/>
    <w:rsid w:val="0063101C"/>
    <w:rsid w:val="00631280"/>
    <w:rsid w:val="00631432"/>
    <w:rsid w:val="00631744"/>
    <w:rsid w:val="00631C75"/>
    <w:rsid w:val="00632AC2"/>
    <w:rsid w:val="00632DD8"/>
    <w:rsid w:val="00632EAC"/>
    <w:rsid w:val="00633389"/>
    <w:rsid w:val="006333F6"/>
    <w:rsid w:val="00633642"/>
    <w:rsid w:val="00633E1E"/>
    <w:rsid w:val="00633F4F"/>
    <w:rsid w:val="00634DC9"/>
    <w:rsid w:val="00635D52"/>
    <w:rsid w:val="00635DA7"/>
    <w:rsid w:val="00636A8E"/>
    <w:rsid w:val="006371D0"/>
    <w:rsid w:val="00637DAB"/>
    <w:rsid w:val="00637F1C"/>
    <w:rsid w:val="00637F8D"/>
    <w:rsid w:val="006417C7"/>
    <w:rsid w:val="00642172"/>
    <w:rsid w:val="00642297"/>
    <w:rsid w:val="00642EFE"/>
    <w:rsid w:val="0064473D"/>
    <w:rsid w:val="00644850"/>
    <w:rsid w:val="00644A1A"/>
    <w:rsid w:val="00644CE2"/>
    <w:rsid w:val="00650073"/>
    <w:rsid w:val="00650458"/>
    <w:rsid w:val="006505D2"/>
    <w:rsid w:val="00651408"/>
    <w:rsid w:val="006519EF"/>
    <w:rsid w:val="00651E02"/>
    <w:rsid w:val="006521E5"/>
    <w:rsid w:val="00653A22"/>
    <w:rsid w:val="00653F08"/>
    <w:rsid w:val="00654ADD"/>
    <w:rsid w:val="00654AEA"/>
    <w:rsid w:val="00654B3F"/>
    <w:rsid w:val="0065512A"/>
    <w:rsid w:val="00655B6B"/>
    <w:rsid w:val="00655E71"/>
    <w:rsid w:val="00655EBD"/>
    <w:rsid w:val="00660138"/>
    <w:rsid w:val="006607D5"/>
    <w:rsid w:val="006608AD"/>
    <w:rsid w:val="00661E7D"/>
    <w:rsid w:val="00662165"/>
    <w:rsid w:val="0066255F"/>
    <w:rsid w:val="00662623"/>
    <w:rsid w:val="0066349B"/>
    <w:rsid w:val="00664C63"/>
    <w:rsid w:val="00665120"/>
    <w:rsid w:val="006657A3"/>
    <w:rsid w:val="006657EE"/>
    <w:rsid w:val="00665C11"/>
    <w:rsid w:val="0066621D"/>
    <w:rsid w:val="006672E6"/>
    <w:rsid w:val="00667A56"/>
    <w:rsid w:val="00667C83"/>
    <w:rsid w:val="00670536"/>
    <w:rsid w:val="0067066B"/>
    <w:rsid w:val="0067102D"/>
    <w:rsid w:val="00671A82"/>
    <w:rsid w:val="00671E00"/>
    <w:rsid w:val="0067389F"/>
    <w:rsid w:val="00673BD3"/>
    <w:rsid w:val="00673D0A"/>
    <w:rsid w:val="00675740"/>
    <w:rsid w:val="0067579A"/>
    <w:rsid w:val="00675DE1"/>
    <w:rsid w:val="00676178"/>
    <w:rsid w:val="00677658"/>
    <w:rsid w:val="00681F45"/>
    <w:rsid w:val="00682E8D"/>
    <w:rsid w:val="006839D2"/>
    <w:rsid w:val="00683A94"/>
    <w:rsid w:val="006841F6"/>
    <w:rsid w:val="00684E33"/>
    <w:rsid w:val="00685962"/>
    <w:rsid w:val="00685A30"/>
    <w:rsid w:val="00685C48"/>
    <w:rsid w:val="00687E34"/>
    <w:rsid w:val="006906E8"/>
    <w:rsid w:val="00691009"/>
    <w:rsid w:val="006912BB"/>
    <w:rsid w:val="00692C09"/>
    <w:rsid w:val="00692C65"/>
    <w:rsid w:val="00692FA3"/>
    <w:rsid w:val="00693101"/>
    <w:rsid w:val="0069377E"/>
    <w:rsid w:val="00693C4E"/>
    <w:rsid w:val="0069510E"/>
    <w:rsid w:val="006953B6"/>
    <w:rsid w:val="00695645"/>
    <w:rsid w:val="00695F7F"/>
    <w:rsid w:val="006968E8"/>
    <w:rsid w:val="006972FC"/>
    <w:rsid w:val="00697C38"/>
    <w:rsid w:val="00697D44"/>
    <w:rsid w:val="006A0193"/>
    <w:rsid w:val="006A0A75"/>
    <w:rsid w:val="006A0D8B"/>
    <w:rsid w:val="006A134C"/>
    <w:rsid w:val="006A13FB"/>
    <w:rsid w:val="006A14B3"/>
    <w:rsid w:val="006A1922"/>
    <w:rsid w:val="006A1F61"/>
    <w:rsid w:val="006A202F"/>
    <w:rsid w:val="006A26BE"/>
    <w:rsid w:val="006A334D"/>
    <w:rsid w:val="006A3C8A"/>
    <w:rsid w:val="006A4206"/>
    <w:rsid w:val="006A475C"/>
    <w:rsid w:val="006A4AFC"/>
    <w:rsid w:val="006A5026"/>
    <w:rsid w:val="006A5A9F"/>
    <w:rsid w:val="006A6809"/>
    <w:rsid w:val="006A6D19"/>
    <w:rsid w:val="006B0116"/>
    <w:rsid w:val="006B0566"/>
    <w:rsid w:val="006B092F"/>
    <w:rsid w:val="006B2AA0"/>
    <w:rsid w:val="006B2B1A"/>
    <w:rsid w:val="006B2D1E"/>
    <w:rsid w:val="006B2E5C"/>
    <w:rsid w:val="006B2F02"/>
    <w:rsid w:val="006B3AE3"/>
    <w:rsid w:val="006B3B3D"/>
    <w:rsid w:val="006B3E56"/>
    <w:rsid w:val="006B3E66"/>
    <w:rsid w:val="006B3FF2"/>
    <w:rsid w:val="006B4238"/>
    <w:rsid w:val="006B50F3"/>
    <w:rsid w:val="006B522F"/>
    <w:rsid w:val="006B5588"/>
    <w:rsid w:val="006B572D"/>
    <w:rsid w:val="006B5849"/>
    <w:rsid w:val="006B5893"/>
    <w:rsid w:val="006B6337"/>
    <w:rsid w:val="006B6951"/>
    <w:rsid w:val="006C08B6"/>
    <w:rsid w:val="006C0EB5"/>
    <w:rsid w:val="006C1293"/>
    <w:rsid w:val="006C12EC"/>
    <w:rsid w:val="006C1D25"/>
    <w:rsid w:val="006C229E"/>
    <w:rsid w:val="006C259E"/>
    <w:rsid w:val="006C2B56"/>
    <w:rsid w:val="006C2F98"/>
    <w:rsid w:val="006C3115"/>
    <w:rsid w:val="006C47F0"/>
    <w:rsid w:val="006C679A"/>
    <w:rsid w:val="006C7FD7"/>
    <w:rsid w:val="006D09C0"/>
    <w:rsid w:val="006D0B02"/>
    <w:rsid w:val="006D0D6F"/>
    <w:rsid w:val="006D0E83"/>
    <w:rsid w:val="006D1826"/>
    <w:rsid w:val="006D1BA0"/>
    <w:rsid w:val="006D2DF7"/>
    <w:rsid w:val="006D4448"/>
    <w:rsid w:val="006D4E1D"/>
    <w:rsid w:val="006D5516"/>
    <w:rsid w:val="006D5C14"/>
    <w:rsid w:val="006D6150"/>
    <w:rsid w:val="006D6170"/>
    <w:rsid w:val="006D643B"/>
    <w:rsid w:val="006D6C92"/>
    <w:rsid w:val="006D7219"/>
    <w:rsid w:val="006D7D79"/>
    <w:rsid w:val="006D7E8C"/>
    <w:rsid w:val="006E15CD"/>
    <w:rsid w:val="006E1E8F"/>
    <w:rsid w:val="006E35A0"/>
    <w:rsid w:val="006E3BAF"/>
    <w:rsid w:val="006E49D7"/>
    <w:rsid w:val="006E50E4"/>
    <w:rsid w:val="006E5904"/>
    <w:rsid w:val="006E5CC5"/>
    <w:rsid w:val="006E732A"/>
    <w:rsid w:val="006E73AC"/>
    <w:rsid w:val="006E74B3"/>
    <w:rsid w:val="006E7511"/>
    <w:rsid w:val="006E7900"/>
    <w:rsid w:val="006E7947"/>
    <w:rsid w:val="006E7F44"/>
    <w:rsid w:val="006F012B"/>
    <w:rsid w:val="006F02F7"/>
    <w:rsid w:val="006F0E7A"/>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7CB"/>
    <w:rsid w:val="006F69A0"/>
    <w:rsid w:val="006F6EE5"/>
    <w:rsid w:val="00700C81"/>
    <w:rsid w:val="00701157"/>
    <w:rsid w:val="007017E0"/>
    <w:rsid w:val="007019EA"/>
    <w:rsid w:val="00702A06"/>
    <w:rsid w:val="007032AC"/>
    <w:rsid w:val="007035C9"/>
    <w:rsid w:val="00703907"/>
    <w:rsid w:val="007041F9"/>
    <w:rsid w:val="0070447A"/>
    <w:rsid w:val="007044C4"/>
    <w:rsid w:val="00704898"/>
    <w:rsid w:val="00704B38"/>
    <w:rsid w:val="007053E5"/>
    <w:rsid w:val="00705492"/>
    <w:rsid w:val="00705706"/>
    <w:rsid w:val="007061FA"/>
    <w:rsid w:val="007072C5"/>
    <w:rsid w:val="0070731F"/>
    <w:rsid w:val="00707924"/>
    <w:rsid w:val="00707B86"/>
    <w:rsid w:val="00707C01"/>
    <w:rsid w:val="007122C1"/>
    <w:rsid w:val="00712311"/>
    <w:rsid w:val="00712DB8"/>
    <w:rsid w:val="007131F4"/>
    <w:rsid w:val="00713746"/>
    <w:rsid w:val="0071687B"/>
    <w:rsid w:val="0071689A"/>
    <w:rsid w:val="00716F47"/>
    <w:rsid w:val="007204FD"/>
    <w:rsid w:val="00720542"/>
    <w:rsid w:val="007210AC"/>
    <w:rsid w:val="0072127D"/>
    <w:rsid w:val="00721677"/>
    <w:rsid w:val="00721CBC"/>
    <w:rsid w:val="007221EF"/>
    <w:rsid w:val="007224F0"/>
    <w:rsid w:val="00722665"/>
    <w:rsid w:val="007231F0"/>
    <w:rsid w:val="00723462"/>
    <w:rsid w:val="00723E02"/>
    <w:rsid w:val="007248D6"/>
    <w:rsid w:val="007248F1"/>
    <w:rsid w:val="007250FC"/>
    <w:rsid w:val="0072587C"/>
    <w:rsid w:val="00725ED3"/>
    <w:rsid w:val="007267ED"/>
    <w:rsid w:val="00730620"/>
    <w:rsid w:val="00731BD1"/>
    <w:rsid w:val="00731D26"/>
    <w:rsid w:val="00733C52"/>
    <w:rsid w:val="00733FA3"/>
    <w:rsid w:val="00735365"/>
    <w:rsid w:val="0073636E"/>
    <w:rsid w:val="00736959"/>
    <w:rsid w:val="00736A43"/>
    <w:rsid w:val="00736B3D"/>
    <w:rsid w:val="00737986"/>
    <w:rsid w:val="00737B2F"/>
    <w:rsid w:val="00737D8E"/>
    <w:rsid w:val="00740919"/>
    <w:rsid w:val="00740EF5"/>
    <w:rsid w:val="0074108A"/>
    <w:rsid w:val="00741ACC"/>
    <w:rsid w:val="00741D11"/>
    <w:rsid w:val="00742F7B"/>
    <w:rsid w:val="0074334C"/>
    <w:rsid w:val="00743EAE"/>
    <w:rsid w:val="007442CF"/>
    <w:rsid w:val="00744742"/>
    <w:rsid w:val="00744D01"/>
    <w:rsid w:val="00745561"/>
    <w:rsid w:val="00745A1A"/>
    <w:rsid w:val="00745CF6"/>
    <w:rsid w:val="00746A45"/>
    <w:rsid w:val="007477E0"/>
    <w:rsid w:val="00747893"/>
    <w:rsid w:val="00747E00"/>
    <w:rsid w:val="00747F15"/>
    <w:rsid w:val="00750406"/>
    <w:rsid w:val="0075061D"/>
    <w:rsid w:val="0075067F"/>
    <w:rsid w:val="00750AED"/>
    <w:rsid w:val="00750E05"/>
    <w:rsid w:val="00750FFF"/>
    <w:rsid w:val="00751116"/>
    <w:rsid w:val="0075133A"/>
    <w:rsid w:val="00751C28"/>
    <w:rsid w:val="007521C5"/>
    <w:rsid w:val="007525C0"/>
    <w:rsid w:val="00752E11"/>
    <w:rsid w:val="00753C9B"/>
    <w:rsid w:val="00753E6E"/>
    <w:rsid w:val="007542A6"/>
    <w:rsid w:val="00754697"/>
    <w:rsid w:val="007547BE"/>
    <w:rsid w:val="007549CE"/>
    <w:rsid w:val="00754E14"/>
    <w:rsid w:val="007554B5"/>
    <w:rsid w:val="00755AA2"/>
    <w:rsid w:val="00757100"/>
    <w:rsid w:val="00757281"/>
    <w:rsid w:val="0075754D"/>
    <w:rsid w:val="007578A9"/>
    <w:rsid w:val="007579D0"/>
    <w:rsid w:val="00757A3F"/>
    <w:rsid w:val="00757D6C"/>
    <w:rsid w:val="007602A3"/>
    <w:rsid w:val="00760462"/>
    <w:rsid w:val="00760CCC"/>
    <w:rsid w:val="00760E9B"/>
    <w:rsid w:val="00761A4D"/>
    <w:rsid w:val="00762026"/>
    <w:rsid w:val="00762C93"/>
    <w:rsid w:val="00763113"/>
    <w:rsid w:val="00763475"/>
    <w:rsid w:val="0076368E"/>
    <w:rsid w:val="0076384C"/>
    <w:rsid w:val="007642C2"/>
    <w:rsid w:val="007646F8"/>
    <w:rsid w:val="00764AAD"/>
    <w:rsid w:val="00764B7B"/>
    <w:rsid w:val="00764C81"/>
    <w:rsid w:val="007650F4"/>
    <w:rsid w:val="0076763C"/>
    <w:rsid w:val="00767AD3"/>
    <w:rsid w:val="00767B04"/>
    <w:rsid w:val="00767B12"/>
    <w:rsid w:val="00767E08"/>
    <w:rsid w:val="007706D9"/>
    <w:rsid w:val="00770B03"/>
    <w:rsid w:val="00771A7D"/>
    <w:rsid w:val="00771C0F"/>
    <w:rsid w:val="00771D7A"/>
    <w:rsid w:val="00771DCB"/>
    <w:rsid w:val="00772280"/>
    <w:rsid w:val="00772F69"/>
    <w:rsid w:val="0077339A"/>
    <w:rsid w:val="00773485"/>
    <w:rsid w:val="0077364F"/>
    <w:rsid w:val="00773841"/>
    <w:rsid w:val="00773BD2"/>
    <w:rsid w:val="00774A3C"/>
    <w:rsid w:val="00774C67"/>
    <w:rsid w:val="0077504D"/>
    <w:rsid w:val="00775AB6"/>
    <w:rsid w:val="00775FAF"/>
    <w:rsid w:val="00776E6C"/>
    <w:rsid w:val="00780196"/>
    <w:rsid w:val="00780D44"/>
    <w:rsid w:val="007811AE"/>
    <w:rsid w:val="007812DC"/>
    <w:rsid w:val="007813EB"/>
    <w:rsid w:val="00781688"/>
    <w:rsid w:val="00781F39"/>
    <w:rsid w:val="00782D3C"/>
    <w:rsid w:val="00782D60"/>
    <w:rsid w:val="0078387F"/>
    <w:rsid w:val="007839E7"/>
    <w:rsid w:val="00784CB7"/>
    <w:rsid w:val="007854B2"/>
    <w:rsid w:val="00786A78"/>
    <w:rsid w:val="007874CB"/>
    <w:rsid w:val="0078774A"/>
    <w:rsid w:val="00790715"/>
    <w:rsid w:val="0079073E"/>
    <w:rsid w:val="00790C3D"/>
    <w:rsid w:val="00790E20"/>
    <w:rsid w:val="00791764"/>
    <w:rsid w:val="00791FE4"/>
    <w:rsid w:val="00792022"/>
    <w:rsid w:val="0079243B"/>
    <w:rsid w:val="007930E2"/>
    <w:rsid w:val="00793108"/>
    <w:rsid w:val="00793172"/>
    <w:rsid w:val="00793706"/>
    <w:rsid w:val="007938B0"/>
    <w:rsid w:val="00793906"/>
    <w:rsid w:val="00793940"/>
    <w:rsid w:val="00793E8B"/>
    <w:rsid w:val="00793FC9"/>
    <w:rsid w:val="00794790"/>
    <w:rsid w:val="0079574B"/>
    <w:rsid w:val="00795F5D"/>
    <w:rsid w:val="00796008"/>
    <w:rsid w:val="00796076"/>
    <w:rsid w:val="007961A6"/>
    <w:rsid w:val="007963A7"/>
    <w:rsid w:val="007964B7"/>
    <w:rsid w:val="007968A3"/>
    <w:rsid w:val="00796A38"/>
    <w:rsid w:val="00796D4A"/>
    <w:rsid w:val="00796D58"/>
    <w:rsid w:val="00797449"/>
    <w:rsid w:val="007A0C6D"/>
    <w:rsid w:val="007A12AE"/>
    <w:rsid w:val="007A16FB"/>
    <w:rsid w:val="007A2020"/>
    <w:rsid w:val="007A2817"/>
    <w:rsid w:val="007A2E03"/>
    <w:rsid w:val="007A2FC9"/>
    <w:rsid w:val="007A3487"/>
    <w:rsid w:val="007A34A6"/>
    <w:rsid w:val="007A3774"/>
    <w:rsid w:val="007A3EE6"/>
    <w:rsid w:val="007A4BB9"/>
    <w:rsid w:val="007A5F50"/>
    <w:rsid w:val="007A6841"/>
    <w:rsid w:val="007A6ACD"/>
    <w:rsid w:val="007A7DEB"/>
    <w:rsid w:val="007B00E3"/>
    <w:rsid w:val="007B0562"/>
    <w:rsid w:val="007B12A3"/>
    <w:rsid w:val="007B188A"/>
    <w:rsid w:val="007B207A"/>
    <w:rsid w:val="007B25AF"/>
    <w:rsid w:val="007B2C09"/>
    <w:rsid w:val="007B2F64"/>
    <w:rsid w:val="007B36E4"/>
    <w:rsid w:val="007B3742"/>
    <w:rsid w:val="007B3F5F"/>
    <w:rsid w:val="007B5333"/>
    <w:rsid w:val="007B6811"/>
    <w:rsid w:val="007B6875"/>
    <w:rsid w:val="007B7C57"/>
    <w:rsid w:val="007C007B"/>
    <w:rsid w:val="007C081F"/>
    <w:rsid w:val="007C0837"/>
    <w:rsid w:val="007C13B3"/>
    <w:rsid w:val="007C15C5"/>
    <w:rsid w:val="007C16AD"/>
    <w:rsid w:val="007C1825"/>
    <w:rsid w:val="007C1D08"/>
    <w:rsid w:val="007C2731"/>
    <w:rsid w:val="007C274E"/>
    <w:rsid w:val="007C2EE2"/>
    <w:rsid w:val="007C314D"/>
    <w:rsid w:val="007C3D16"/>
    <w:rsid w:val="007C3FF3"/>
    <w:rsid w:val="007C4876"/>
    <w:rsid w:val="007C49D4"/>
    <w:rsid w:val="007C4E0B"/>
    <w:rsid w:val="007C55BD"/>
    <w:rsid w:val="007C5F44"/>
    <w:rsid w:val="007C6CF3"/>
    <w:rsid w:val="007C6F4D"/>
    <w:rsid w:val="007C787B"/>
    <w:rsid w:val="007D02FE"/>
    <w:rsid w:val="007D0764"/>
    <w:rsid w:val="007D079F"/>
    <w:rsid w:val="007D0927"/>
    <w:rsid w:val="007D0C96"/>
    <w:rsid w:val="007D1213"/>
    <w:rsid w:val="007D12B1"/>
    <w:rsid w:val="007D13EE"/>
    <w:rsid w:val="007D1692"/>
    <w:rsid w:val="007D1D39"/>
    <w:rsid w:val="007D2B56"/>
    <w:rsid w:val="007D3E45"/>
    <w:rsid w:val="007D4017"/>
    <w:rsid w:val="007D4470"/>
    <w:rsid w:val="007D4E09"/>
    <w:rsid w:val="007D5D63"/>
    <w:rsid w:val="007D6BF1"/>
    <w:rsid w:val="007D716A"/>
    <w:rsid w:val="007D7707"/>
    <w:rsid w:val="007E009D"/>
    <w:rsid w:val="007E0CDC"/>
    <w:rsid w:val="007E0E5F"/>
    <w:rsid w:val="007E0EA0"/>
    <w:rsid w:val="007E0EB8"/>
    <w:rsid w:val="007E13DB"/>
    <w:rsid w:val="007E15A7"/>
    <w:rsid w:val="007E238F"/>
    <w:rsid w:val="007E31D9"/>
    <w:rsid w:val="007E3AEE"/>
    <w:rsid w:val="007E4355"/>
    <w:rsid w:val="007E439C"/>
    <w:rsid w:val="007E46FE"/>
    <w:rsid w:val="007E4B42"/>
    <w:rsid w:val="007E6804"/>
    <w:rsid w:val="007E6E01"/>
    <w:rsid w:val="007F0AEB"/>
    <w:rsid w:val="007F12DE"/>
    <w:rsid w:val="007F1314"/>
    <w:rsid w:val="007F281F"/>
    <w:rsid w:val="007F357A"/>
    <w:rsid w:val="007F503F"/>
    <w:rsid w:val="007F5A5F"/>
    <w:rsid w:val="007F664C"/>
    <w:rsid w:val="007F6722"/>
    <w:rsid w:val="007F7498"/>
    <w:rsid w:val="008013BF"/>
    <w:rsid w:val="008013DA"/>
    <w:rsid w:val="0080146E"/>
    <w:rsid w:val="00801AC7"/>
    <w:rsid w:val="0080259E"/>
    <w:rsid w:val="0080259F"/>
    <w:rsid w:val="00802C55"/>
    <w:rsid w:val="008030B6"/>
    <w:rsid w:val="008030E5"/>
    <w:rsid w:val="00803ED8"/>
    <w:rsid w:val="008040A9"/>
    <w:rsid w:val="0080437A"/>
    <w:rsid w:val="00804D69"/>
    <w:rsid w:val="0080502D"/>
    <w:rsid w:val="0080548D"/>
    <w:rsid w:val="008055DB"/>
    <w:rsid w:val="00805F4A"/>
    <w:rsid w:val="00806440"/>
    <w:rsid w:val="00806EF0"/>
    <w:rsid w:val="00807178"/>
    <w:rsid w:val="0080777B"/>
    <w:rsid w:val="00807CB7"/>
    <w:rsid w:val="00807F1E"/>
    <w:rsid w:val="00807F3B"/>
    <w:rsid w:val="008105B4"/>
    <w:rsid w:val="008106C0"/>
    <w:rsid w:val="008119BD"/>
    <w:rsid w:val="00811D16"/>
    <w:rsid w:val="00812A9C"/>
    <w:rsid w:val="00812F76"/>
    <w:rsid w:val="00813B40"/>
    <w:rsid w:val="00814DBD"/>
    <w:rsid w:val="0081568C"/>
    <w:rsid w:val="008161F8"/>
    <w:rsid w:val="00816505"/>
    <w:rsid w:val="0081738C"/>
    <w:rsid w:val="00820257"/>
    <w:rsid w:val="0082102B"/>
    <w:rsid w:val="00821921"/>
    <w:rsid w:val="008223F5"/>
    <w:rsid w:val="00822942"/>
    <w:rsid w:val="008229D3"/>
    <w:rsid w:val="00822E50"/>
    <w:rsid w:val="008241E8"/>
    <w:rsid w:val="0082440E"/>
    <w:rsid w:val="00824F68"/>
    <w:rsid w:val="008258A1"/>
    <w:rsid w:val="00825AAE"/>
    <w:rsid w:val="00826193"/>
    <w:rsid w:val="008264EB"/>
    <w:rsid w:val="00827CD3"/>
    <w:rsid w:val="00830036"/>
    <w:rsid w:val="00830445"/>
    <w:rsid w:val="0083094D"/>
    <w:rsid w:val="00830AD3"/>
    <w:rsid w:val="00830C24"/>
    <w:rsid w:val="0083148F"/>
    <w:rsid w:val="00831C52"/>
    <w:rsid w:val="00831DC3"/>
    <w:rsid w:val="008326D8"/>
    <w:rsid w:val="0083296C"/>
    <w:rsid w:val="00832F31"/>
    <w:rsid w:val="0083475E"/>
    <w:rsid w:val="008348C6"/>
    <w:rsid w:val="00834CD0"/>
    <w:rsid w:val="00835374"/>
    <w:rsid w:val="00835822"/>
    <w:rsid w:val="008361DA"/>
    <w:rsid w:val="00836400"/>
    <w:rsid w:val="008365E4"/>
    <w:rsid w:val="00836C9C"/>
    <w:rsid w:val="008370B7"/>
    <w:rsid w:val="00837337"/>
    <w:rsid w:val="00837B1B"/>
    <w:rsid w:val="00837F16"/>
    <w:rsid w:val="00840327"/>
    <w:rsid w:val="00840AD9"/>
    <w:rsid w:val="00840FE0"/>
    <w:rsid w:val="00842193"/>
    <w:rsid w:val="00842CDF"/>
    <w:rsid w:val="008435A4"/>
    <w:rsid w:val="008435DB"/>
    <w:rsid w:val="008436CB"/>
    <w:rsid w:val="00843892"/>
    <w:rsid w:val="00843F13"/>
    <w:rsid w:val="00844434"/>
    <w:rsid w:val="008455BB"/>
    <w:rsid w:val="00845AA5"/>
    <w:rsid w:val="008463FB"/>
    <w:rsid w:val="00847358"/>
    <w:rsid w:val="00847EB9"/>
    <w:rsid w:val="008504E0"/>
    <w:rsid w:val="00850570"/>
    <w:rsid w:val="00850857"/>
    <w:rsid w:val="008510F1"/>
    <w:rsid w:val="0085236E"/>
    <w:rsid w:val="00852545"/>
    <w:rsid w:val="00853208"/>
    <w:rsid w:val="00853563"/>
    <w:rsid w:val="00853CBA"/>
    <w:rsid w:val="008546A0"/>
    <w:rsid w:val="00855622"/>
    <w:rsid w:val="008558B3"/>
    <w:rsid w:val="00855F55"/>
    <w:rsid w:val="008568E9"/>
    <w:rsid w:val="00856A5D"/>
    <w:rsid w:val="008578E5"/>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02"/>
    <w:rsid w:val="00864470"/>
    <w:rsid w:val="00865E9B"/>
    <w:rsid w:val="00867445"/>
    <w:rsid w:val="008702CB"/>
    <w:rsid w:val="0087175D"/>
    <w:rsid w:val="0087177E"/>
    <w:rsid w:val="008718A3"/>
    <w:rsid w:val="00871E55"/>
    <w:rsid w:val="0087222B"/>
    <w:rsid w:val="008730A8"/>
    <w:rsid w:val="00873162"/>
    <w:rsid w:val="0087341E"/>
    <w:rsid w:val="0087360C"/>
    <w:rsid w:val="00873A3C"/>
    <w:rsid w:val="00873DC1"/>
    <w:rsid w:val="00873FE9"/>
    <w:rsid w:val="008743F2"/>
    <w:rsid w:val="00874EE2"/>
    <w:rsid w:val="00875F09"/>
    <w:rsid w:val="008769B4"/>
    <w:rsid w:val="00876D6E"/>
    <w:rsid w:val="00876D7D"/>
    <w:rsid w:val="008777E0"/>
    <w:rsid w:val="00877810"/>
    <w:rsid w:val="00877B26"/>
    <w:rsid w:val="00877CBE"/>
    <w:rsid w:val="0088001E"/>
    <w:rsid w:val="008803C1"/>
    <w:rsid w:val="00880500"/>
    <w:rsid w:val="00881C05"/>
    <w:rsid w:val="00881C22"/>
    <w:rsid w:val="0088330B"/>
    <w:rsid w:val="0088384C"/>
    <w:rsid w:val="00883B02"/>
    <w:rsid w:val="0088411C"/>
    <w:rsid w:val="00884204"/>
    <w:rsid w:val="008842CE"/>
    <w:rsid w:val="00884822"/>
    <w:rsid w:val="00884B46"/>
    <w:rsid w:val="00884B99"/>
    <w:rsid w:val="00884FA8"/>
    <w:rsid w:val="00885ED2"/>
    <w:rsid w:val="00886035"/>
    <w:rsid w:val="008860B6"/>
    <w:rsid w:val="00886AA6"/>
    <w:rsid w:val="00886D11"/>
    <w:rsid w:val="00886EFE"/>
    <w:rsid w:val="008875C7"/>
    <w:rsid w:val="00887BA0"/>
    <w:rsid w:val="00890F86"/>
    <w:rsid w:val="008916DE"/>
    <w:rsid w:val="00892043"/>
    <w:rsid w:val="00892068"/>
    <w:rsid w:val="008920F8"/>
    <w:rsid w:val="00892B95"/>
    <w:rsid w:val="00893487"/>
    <w:rsid w:val="00893856"/>
    <w:rsid w:val="00893F09"/>
    <w:rsid w:val="00895E05"/>
    <w:rsid w:val="00895E2E"/>
    <w:rsid w:val="00896212"/>
    <w:rsid w:val="0089622B"/>
    <w:rsid w:val="00896485"/>
    <w:rsid w:val="00896AAF"/>
    <w:rsid w:val="00897EBC"/>
    <w:rsid w:val="008A0AF2"/>
    <w:rsid w:val="008A120F"/>
    <w:rsid w:val="008A15A5"/>
    <w:rsid w:val="008A1BA7"/>
    <w:rsid w:val="008A1E8D"/>
    <w:rsid w:val="008A24FA"/>
    <w:rsid w:val="008A3366"/>
    <w:rsid w:val="008A345D"/>
    <w:rsid w:val="008A3C60"/>
    <w:rsid w:val="008A472D"/>
    <w:rsid w:val="008A4DA3"/>
    <w:rsid w:val="008A581B"/>
    <w:rsid w:val="008A5CEA"/>
    <w:rsid w:val="008A70A4"/>
    <w:rsid w:val="008A7905"/>
    <w:rsid w:val="008B0198"/>
    <w:rsid w:val="008B0507"/>
    <w:rsid w:val="008B081C"/>
    <w:rsid w:val="008B1233"/>
    <w:rsid w:val="008B1255"/>
    <w:rsid w:val="008B12AF"/>
    <w:rsid w:val="008B1605"/>
    <w:rsid w:val="008B2865"/>
    <w:rsid w:val="008B4032"/>
    <w:rsid w:val="008B4999"/>
    <w:rsid w:val="008B4B3D"/>
    <w:rsid w:val="008B4DB1"/>
    <w:rsid w:val="008B4FDA"/>
    <w:rsid w:val="008B65C6"/>
    <w:rsid w:val="008B73CD"/>
    <w:rsid w:val="008B7BE2"/>
    <w:rsid w:val="008C074B"/>
    <w:rsid w:val="008C16C2"/>
    <w:rsid w:val="008C17DA"/>
    <w:rsid w:val="008C208B"/>
    <w:rsid w:val="008C2358"/>
    <w:rsid w:val="008C2400"/>
    <w:rsid w:val="008C343E"/>
    <w:rsid w:val="008C3509"/>
    <w:rsid w:val="008C353D"/>
    <w:rsid w:val="008C417C"/>
    <w:rsid w:val="008C430F"/>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668"/>
    <w:rsid w:val="008D4888"/>
    <w:rsid w:val="008D493D"/>
    <w:rsid w:val="008D5016"/>
    <w:rsid w:val="008D5704"/>
    <w:rsid w:val="008D5808"/>
    <w:rsid w:val="008D68DB"/>
    <w:rsid w:val="008D6A46"/>
    <w:rsid w:val="008D77B2"/>
    <w:rsid w:val="008D7FF8"/>
    <w:rsid w:val="008E00F2"/>
    <w:rsid w:val="008E1E1B"/>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E6EB4"/>
    <w:rsid w:val="008F0732"/>
    <w:rsid w:val="008F1172"/>
    <w:rsid w:val="008F1BF7"/>
    <w:rsid w:val="008F1F9B"/>
    <w:rsid w:val="008F2148"/>
    <w:rsid w:val="008F2365"/>
    <w:rsid w:val="008F2AF6"/>
    <w:rsid w:val="008F2B76"/>
    <w:rsid w:val="008F3C19"/>
    <w:rsid w:val="008F40B9"/>
    <w:rsid w:val="008F527F"/>
    <w:rsid w:val="008F52EC"/>
    <w:rsid w:val="008F5A77"/>
    <w:rsid w:val="008F6B74"/>
    <w:rsid w:val="008F6D03"/>
    <w:rsid w:val="00901B75"/>
    <w:rsid w:val="009023DC"/>
    <w:rsid w:val="00902D0C"/>
    <w:rsid w:val="00903382"/>
    <w:rsid w:val="00903898"/>
    <w:rsid w:val="00903A1A"/>
    <w:rsid w:val="00903D4D"/>
    <w:rsid w:val="0090402C"/>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2EC2"/>
    <w:rsid w:val="009132F4"/>
    <w:rsid w:val="009133A1"/>
    <w:rsid w:val="00914976"/>
    <w:rsid w:val="00914B4A"/>
    <w:rsid w:val="00915104"/>
    <w:rsid w:val="00915337"/>
    <w:rsid w:val="00915A97"/>
    <w:rsid w:val="009160C2"/>
    <w:rsid w:val="00916A53"/>
    <w:rsid w:val="00917234"/>
    <w:rsid w:val="00917FAA"/>
    <w:rsid w:val="00920009"/>
    <w:rsid w:val="0092041F"/>
    <w:rsid w:val="009229DF"/>
    <w:rsid w:val="00923711"/>
    <w:rsid w:val="00924434"/>
    <w:rsid w:val="009245A9"/>
    <w:rsid w:val="00926875"/>
    <w:rsid w:val="00927888"/>
    <w:rsid w:val="0093046A"/>
    <w:rsid w:val="009314C5"/>
    <w:rsid w:val="00931A1F"/>
    <w:rsid w:val="00932115"/>
    <w:rsid w:val="0093354D"/>
    <w:rsid w:val="009335A0"/>
    <w:rsid w:val="0093396A"/>
    <w:rsid w:val="0093460D"/>
    <w:rsid w:val="00934B33"/>
    <w:rsid w:val="00934C48"/>
    <w:rsid w:val="00934FCC"/>
    <w:rsid w:val="00935003"/>
    <w:rsid w:val="00935442"/>
    <w:rsid w:val="009354BF"/>
    <w:rsid w:val="009354D8"/>
    <w:rsid w:val="009359FE"/>
    <w:rsid w:val="00935BE4"/>
    <w:rsid w:val="00936000"/>
    <w:rsid w:val="0093610F"/>
    <w:rsid w:val="009365B5"/>
    <w:rsid w:val="00936DF5"/>
    <w:rsid w:val="0093713C"/>
    <w:rsid w:val="009374A0"/>
    <w:rsid w:val="00937B6A"/>
    <w:rsid w:val="00937FAE"/>
    <w:rsid w:val="00940B59"/>
    <w:rsid w:val="00940C2A"/>
    <w:rsid w:val="009414B2"/>
    <w:rsid w:val="00941728"/>
    <w:rsid w:val="00941924"/>
    <w:rsid w:val="00941E17"/>
    <w:rsid w:val="009427D7"/>
    <w:rsid w:val="00942F11"/>
    <w:rsid w:val="00943CB9"/>
    <w:rsid w:val="009464D7"/>
    <w:rsid w:val="0094684E"/>
    <w:rsid w:val="00946BC5"/>
    <w:rsid w:val="009471C4"/>
    <w:rsid w:val="00947B00"/>
    <w:rsid w:val="00947D03"/>
    <w:rsid w:val="0095176C"/>
    <w:rsid w:val="0095199F"/>
    <w:rsid w:val="00951CE5"/>
    <w:rsid w:val="00952531"/>
    <w:rsid w:val="009529AF"/>
    <w:rsid w:val="00952FD4"/>
    <w:rsid w:val="00953ADF"/>
    <w:rsid w:val="00953F12"/>
    <w:rsid w:val="00954425"/>
    <w:rsid w:val="009548D2"/>
    <w:rsid w:val="00954C8E"/>
    <w:rsid w:val="00955135"/>
    <w:rsid w:val="00955472"/>
    <w:rsid w:val="00955A1E"/>
    <w:rsid w:val="00955E87"/>
    <w:rsid w:val="00956799"/>
    <w:rsid w:val="00956D11"/>
    <w:rsid w:val="00960802"/>
    <w:rsid w:val="009619D8"/>
    <w:rsid w:val="00962791"/>
    <w:rsid w:val="009627B3"/>
    <w:rsid w:val="009627E9"/>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D85"/>
    <w:rsid w:val="00971F12"/>
    <w:rsid w:val="00971F4A"/>
    <w:rsid w:val="00972C1A"/>
    <w:rsid w:val="009732B6"/>
    <w:rsid w:val="00973601"/>
    <w:rsid w:val="0097362A"/>
    <w:rsid w:val="00973BAB"/>
    <w:rsid w:val="00973FB1"/>
    <w:rsid w:val="00974F98"/>
    <w:rsid w:val="00976C48"/>
    <w:rsid w:val="00977157"/>
    <w:rsid w:val="009771B9"/>
    <w:rsid w:val="0097732C"/>
    <w:rsid w:val="009775DB"/>
    <w:rsid w:val="00981214"/>
    <w:rsid w:val="009813C4"/>
    <w:rsid w:val="00981540"/>
    <w:rsid w:val="00981C18"/>
    <w:rsid w:val="00981DE4"/>
    <w:rsid w:val="00981E66"/>
    <w:rsid w:val="0098244A"/>
    <w:rsid w:val="009826A5"/>
    <w:rsid w:val="00982ECD"/>
    <w:rsid w:val="00983AF5"/>
    <w:rsid w:val="00984456"/>
    <w:rsid w:val="00984BDB"/>
    <w:rsid w:val="00985291"/>
    <w:rsid w:val="009865B0"/>
    <w:rsid w:val="009873F3"/>
    <w:rsid w:val="00987E76"/>
    <w:rsid w:val="00990375"/>
    <w:rsid w:val="00990561"/>
    <w:rsid w:val="00990783"/>
    <w:rsid w:val="00990C42"/>
    <w:rsid w:val="009911A0"/>
    <w:rsid w:val="009918C0"/>
    <w:rsid w:val="009924E6"/>
    <w:rsid w:val="00993191"/>
    <w:rsid w:val="009933E8"/>
    <w:rsid w:val="00993891"/>
    <w:rsid w:val="00993B16"/>
    <w:rsid w:val="00993B84"/>
    <w:rsid w:val="00994A77"/>
    <w:rsid w:val="00995045"/>
    <w:rsid w:val="00995804"/>
    <w:rsid w:val="009963C3"/>
    <w:rsid w:val="0099662D"/>
    <w:rsid w:val="00996B29"/>
    <w:rsid w:val="00996C19"/>
    <w:rsid w:val="00996FDC"/>
    <w:rsid w:val="00997050"/>
    <w:rsid w:val="00997686"/>
    <w:rsid w:val="009A0467"/>
    <w:rsid w:val="009A04E3"/>
    <w:rsid w:val="009A05AC"/>
    <w:rsid w:val="009A0BDF"/>
    <w:rsid w:val="009A1176"/>
    <w:rsid w:val="009A171D"/>
    <w:rsid w:val="009A172A"/>
    <w:rsid w:val="009A2186"/>
    <w:rsid w:val="009A2838"/>
    <w:rsid w:val="009A2DB5"/>
    <w:rsid w:val="009A2FDE"/>
    <w:rsid w:val="009A5190"/>
    <w:rsid w:val="009A6EBA"/>
    <w:rsid w:val="009A73D5"/>
    <w:rsid w:val="009A796C"/>
    <w:rsid w:val="009B0273"/>
    <w:rsid w:val="009B0824"/>
    <w:rsid w:val="009B0DA1"/>
    <w:rsid w:val="009B0DEC"/>
    <w:rsid w:val="009B127B"/>
    <w:rsid w:val="009B13C3"/>
    <w:rsid w:val="009B18AF"/>
    <w:rsid w:val="009B2556"/>
    <w:rsid w:val="009B27F0"/>
    <w:rsid w:val="009B2B1C"/>
    <w:rsid w:val="009B3889"/>
    <w:rsid w:val="009B3CA3"/>
    <w:rsid w:val="009B5889"/>
    <w:rsid w:val="009B58F7"/>
    <w:rsid w:val="009B5ED1"/>
    <w:rsid w:val="009B602E"/>
    <w:rsid w:val="009B6191"/>
    <w:rsid w:val="009B6A35"/>
    <w:rsid w:val="009B6D58"/>
    <w:rsid w:val="009C0ABA"/>
    <w:rsid w:val="009C1A9B"/>
    <w:rsid w:val="009C1D0F"/>
    <w:rsid w:val="009C1E17"/>
    <w:rsid w:val="009C3A21"/>
    <w:rsid w:val="009C3B73"/>
    <w:rsid w:val="009C3EC5"/>
    <w:rsid w:val="009C5A1D"/>
    <w:rsid w:val="009C6103"/>
    <w:rsid w:val="009C782B"/>
    <w:rsid w:val="009C7913"/>
    <w:rsid w:val="009D0F88"/>
    <w:rsid w:val="009D1082"/>
    <w:rsid w:val="009D129A"/>
    <w:rsid w:val="009D158E"/>
    <w:rsid w:val="009D2AE5"/>
    <w:rsid w:val="009D2DBE"/>
    <w:rsid w:val="009D2EEE"/>
    <w:rsid w:val="009D352B"/>
    <w:rsid w:val="009D47AF"/>
    <w:rsid w:val="009D6C44"/>
    <w:rsid w:val="009D6D1A"/>
    <w:rsid w:val="009D717E"/>
    <w:rsid w:val="009D71F8"/>
    <w:rsid w:val="009D78BC"/>
    <w:rsid w:val="009D7EFF"/>
    <w:rsid w:val="009E005F"/>
    <w:rsid w:val="009E07EE"/>
    <w:rsid w:val="009E0B6F"/>
    <w:rsid w:val="009E0C7F"/>
    <w:rsid w:val="009E1181"/>
    <w:rsid w:val="009E19C7"/>
    <w:rsid w:val="009E1AA7"/>
    <w:rsid w:val="009E2470"/>
    <w:rsid w:val="009E2596"/>
    <w:rsid w:val="009E27FC"/>
    <w:rsid w:val="009E2D4B"/>
    <w:rsid w:val="009E35C5"/>
    <w:rsid w:val="009E38B9"/>
    <w:rsid w:val="009E39FC"/>
    <w:rsid w:val="009E45F3"/>
    <w:rsid w:val="009E49AB"/>
    <w:rsid w:val="009E4A0F"/>
    <w:rsid w:val="009E5048"/>
    <w:rsid w:val="009E7100"/>
    <w:rsid w:val="009E71D0"/>
    <w:rsid w:val="009E729B"/>
    <w:rsid w:val="009F0660"/>
    <w:rsid w:val="009F06BA"/>
    <w:rsid w:val="009F0AB3"/>
    <w:rsid w:val="009F0E95"/>
    <w:rsid w:val="009F10E4"/>
    <w:rsid w:val="009F18D0"/>
    <w:rsid w:val="009F1FF7"/>
    <w:rsid w:val="009F2C5D"/>
    <w:rsid w:val="009F2E8C"/>
    <w:rsid w:val="009F30E4"/>
    <w:rsid w:val="009F337A"/>
    <w:rsid w:val="009F387E"/>
    <w:rsid w:val="009F4638"/>
    <w:rsid w:val="009F5D9B"/>
    <w:rsid w:val="009F64A7"/>
    <w:rsid w:val="009F7683"/>
    <w:rsid w:val="009F7BD5"/>
    <w:rsid w:val="009F7C54"/>
    <w:rsid w:val="009F7D78"/>
    <w:rsid w:val="009F7FAF"/>
    <w:rsid w:val="00A0096C"/>
    <w:rsid w:val="00A00A1F"/>
    <w:rsid w:val="00A00BCA"/>
    <w:rsid w:val="00A00E74"/>
    <w:rsid w:val="00A01157"/>
    <w:rsid w:val="00A0285A"/>
    <w:rsid w:val="00A02BF9"/>
    <w:rsid w:val="00A03791"/>
    <w:rsid w:val="00A03FEC"/>
    <w:rsid w:val="00A04202"/>
    <w:rsid w:val="00A04DB0"/>
    <w:rsid w:val="00A053E2"/>
    <w:rsid w:val="00A05738"/>
    <w:rsid w:val="00A06CC8"/>
    <w:rsid w:val="00A0752B"/>
    <w:rsid w:val="00A103B9"/>
    <w:rsid w:val="00A104D1"/>
    <w:rsid w:val="00A10B8D"/>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24D"/>
    <w:rsid w:val="00A1617E"/>
    <w:rsid w:val="00A1623D"/>
    <w:rsid w:val="00A17ABE"/>
    <w:rsid w:val="00A20240"/>
    <w:rsid w:val="00A205BF"/>
    <w:rsid w:val="00A2065C"/>
    <w:rsid w:val="00A20B69"/>
    <w:rsid w:val="00A21204"/>
    <w:rsid w:val="00A21CEB"/>
    <w:rsid w:val="00A21CEE"/>
    <w:rsid w:val="00A21F69"/>
    <w:rsid w:val="00A22062"/>
    <w:rsid w:val="00A222D7"/>
    <w:rsid w:val="00A22548"/>
    <w:rsid w:val="00A225D9"/>
    <w:rsid w:val="00A22EB5"/>
    <w:rsid w:val="00A23A37"/>
    <w:rsid w:val="00A23E7B"/>
    <w:rsid w:val="00A24424"/>
    <w:rsid w:val="00A24827"/>
    <w:rsid w:val="00A249DB"/>
    <w:rsid w:val="00A24F80"/>
    <w:rsid w:val="00A25AB9"/>
    <w:rsid w:val="00A25D1B"/>
    <w:rsid w:val="00A271B5"/>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37C47"/>
    <w:rsid w:val="00A37D02"/>
    <w:rsid w:val="00A4028C"/>
    <w:rsid w:val="00A40446"/>
    <w:rsid w:val="00A412F1"/>
    <w:rsid w:val="00A42E71"/>
    <w:rsid w:val="00A43166"/>
    <w:rsid w:val="00A4360B"/>
    <w:rsid w:val="00A43D3A"/>
    <w:rsid w:val="00A4426D"/>
    <w:rsid w:val="00A45662"/>
    <w:rsid w:val="00A4566B"/>
    <w:rsid w:val="00A45946"/>
    <w:rsid w:val="00A45D0A"/>
    <w:rsid w:val="00A46F92"/>
    <w:rsid w:val="00A4729F"/>
    <w:rsid w:val="00A5050E"/>
    <w:rsid w:val="00A50C53"/>
    <w:rsid w:val="00A50ED7"/>
    <w:rsid w:val="00A51D7C"/>
    <w:rsid w:val="00A52061"/>
    <w:rsid w:val="00A524AC"/>
    <w:rsid w:val="00A530B3"/>
    <w:rsid w:val="00A5413E"/>
    <w:rsid w:val="00A5512C"/>
    <w:rsid w:val="00A55E59"/>
    <w:rsid w:val="00A55FEE"/>
    <w:rsid w:val="00A56536"/>
    <w:rsid w:val="00A57093"/>
    <w:rsid w:val="00A572D8"/>
    <w:rsid w:val="00A5739D"/>
    <w:rsid w:val="00A60D60"/>
    <w:rsid w:val="00A60DA6"/>
    <w:rsid w:val="00A61746"/>
    <w:rsid w:val="00A619F2"/>
    <w:rsid w:val="00A62449"/>
    <w:rsid w:val="00A62933"/>
    <w:rsid w:val="00A62A26"/>
    <w:rsid w:val="00A63445"/>
    <w:rsid w:val="00A63D5E"/>
    <w:rsid w:val="00A63D83"/>
    <w:rsid w:val="00A63EB8"/>
    <w:rsid w:val="00A64339"/>
    <w:rsid w:val="00A64773"/>
    <w:rsid w:val="00A65307"/>
    <w:rsid w:val="00A65C38"/>
    <w:rsid w:val="00A6609C"/>
    <w:rsid w:val="00A660E4"/>
    <w:rsid w:val="00A66431"/>
    <w:rsid w:val="00A6665C"/>
    <w:rsid w:val="00A6756D"/>
    <w:rsid w:val="00A677CD"/>
    <w:rsid w:val="00A67EAC"/>
    <w:rsid w:val="00A70355"/>
    <w:rsid w:val="00A70720"/>
    <w:rsid w:val="00A70DEA"/>
    <w:rsid w:val="00A7178B"/>
    <w:rsid w:val="00A71BBC"/>
    <w:rsid w:val="00A731B5"/>
    <w:rsid w:val="00A738F6"/>
    <w:rsid w:val="00A74478"/>
    <w:rsid w:val="00A747D4"/>
    <w:rsid w:val="00A74B0D"/>
    <w:rsid w:val="00A74B2F"/>
    <w:rsid w:val="00A74D0E"/>
    <w:rsid w:val="00A75242"/>
    <w:rsid w:val="00A76200"/>
    <w:rsid w:val="00A76C15"/>
    <w:rsid w:val="00A779D8"/>
    <w:rsid w:val="00A803D0"/>
    <w:rsid w:val="00A8065F"/>
    <w:rsid w:val="00A8081F"/>
    <w:rsid w:val="00A80AED"/>
    <w:rsid w:val="00A8134C"/>
    <w:rsid w:val="00A8148E"/>
    <w:rsid w:val="00A81620"/>
    <w:rsid w:val="00A81DD5"/>
    <w:rsid w:val="00A828E2"/>
    <w:rsid w:val="00A8328A"/>
    <w:rsid w:val="00A854A5"/>
    <w:rsid w:val="00A86287"/>
    <w:rsid w:val="00A90E28"/>
    <w:rsid w:val="00A90FCD"/>
    <w:rsid w:val="00A921FF"/>
    <w:rsid w:val="00A92D49"/>
    <w:rsid w:val="00A93674"/>
    <w:rsid w:val="00A93710"/>
    <w:rsid w:val="00A93E58"/>
    <w:rsid w:val="00A9456F"/>
    <w:rsid w:val="00A95C09"/>
    <w:rsid w:val="00A961A4"/>
    <w:rsid w:val="00A96293"/>
    <w:rsid w:val="00A96817"/>
    <w:rsid w:val="00A9694C"/>
    <w:rsid w:val="00A96C2B"/>
    <w:rsid w:val="00A96F12"/>
    <w:rsid w:val="00A97EEF"/>
    <w:rsid w:val="00AA01BC"/>
    <w:rsid w:val="00AA09C8"/>
    <w:rsid w:val="00AA0AD8"/>
    <w:rsid w:val="00AA0F00"/>
    <w:rsid w:val="00AA13CA"/>
    <w:rsid w:val="00AA13E4"/>
    <w:rsid w:val="00AA1492"/>
    <w:rsid w:val="00AA14B6"/>
    <w:rsid w:val="00AA1BBF"/>
    <w:rsid w:val="00AA233A"/>
    <w:rsid w:val="00AA2488"/>
    <w:rsid w:val="00AA270B"/>
    <w:rsid w:val="00AA2734"/>
    <w:rsid w:val="00AA2C2F"/>
    <w:rsid w:val="00AA4DC0"/>
    <w:rsid w:val="00AA5305"/>
    <w:rsid w:val="00AA5B57"/>
    <w:rsid w:val="00AA632C"/>
    <w:rsid w:val="00AA697C"/>
    <w:rsid w:val="00AA6F53"/>
    <w:rsid w:val="00AA702F"/>
    <w:rsid w:val="00AA7117"/>
    <w:rsid w:val="00AA75FA"/>
    <w:rsid w:val="00AA7805"/>
    <w:rsid w:val="00AB0304"/>
    <w:rsid w:val="00AB117A"/>
    <w:rsid w:val="00AB14F4"/>
    <w:rsid w:val="00AB16AE"/>
    <w:rsid w:val="00AB2618"/>
    <w:rsid w:val="00AB2648"/>
    <w:rsid w:val="00AB2E1E"/>
    <w:rsid w:val="00AB2F8A"/>
    <w:rsid w:val="00AB3FFE"/>
    <w:rsid w:val="00AB4125"/>
    <w:rsid w:val="00AB4676"/>
    <w:rsid w:val="00AB4EAB"/>
    <w:rsid w:val="00AB5AF2"/>
    <w:rsid w:val="00AB5D5B"/>
    <w:rsid w:val="00AB5E50"/>
    <w:rsid w:val="00AB64C0"/>
    <w:rsid w:val="00AB65DB"/>
    <w:rsid w:val="00AB71C2"/>
    <w:rsid w:val="00AB77E2"/>
    <w:rsid w:val="00AB7D2E"/>
    <w:rsid w:val="00AC0541"/>
    <w:rsid w:val="00AC0677"/>
    <w:rsid w:val="00AC082E"/>
    <w:rsid w:val="00AC30D5"/>
    <w:rsid w:val="00AC3F2F"/>
    <w:rsid w:val="00AC4EAF"/>
    <w:rsid w:val="00AC5807"/>
    <w:rsid w:val="00AC5996"/>
    <w:rsid w:val="00AC6523"/>
    <w:rsid w:val="00AC743C"/>
    <w:rsid w:val="00AC7A2E"/>
    <w:rsid w:val="00AD0BEB"/>
    <w:rsid w:val="00AD1BFE"/>
    <w:rsid w:val="00AD2081"/>
    <w:rsid w:val="00AD25C8"/>
    <w:rsid w:val="00AD2E28"/>
    <w:rsid w:val="00AD305B"/>
    <w:rsid w:val="00AD34C9"/>
    <w:rsid w:val="00AD3C77"/>
    <w:rsid w:val="00AD4B08"/>
    <w:rsid w:val="00AD522C"/>
    <w:rsid w:val="00AD5980"/>
    <w:rsid w:val="00AD6940"/>
    <w:rsid w:val="00AD74F2"/>
    <w:rsid w:val="00AD7B20"/>
    <w:rsid w:val="00AE00B8"/>
    <w:rsid w:val="00AE01D3"/>
    <w:rsid w:val="00AE0514"/>
    <w:rsid w:val="00AE0897"/>
    <w:rsid w:val="00AE1606"/>
    <w:rsid w:val="00AE224E"/>
    <w:rsid w:val="00AE26C8"/>
    <w:rsid w:val="00AE2987"/>
    <w:rsid w:val="00AE3822"/>
    <w:rsid w:val="00AE3B58"/>
    <w:rsid w:val="00AE4008"/>
    <w:rsid w:val="00AE43E4"/>
    <w:rsid w:val="00AE4578"/>
    <w:rsid w:val="00AE52DD"/>
    <w:rsid w:val="00AE56B3"/>
    <w:rsid w:val="00AE679C"/>
    <w:rsid w:val="00AE70BE"/>
    <w:rsid w:val="00AE73A7"/>
    <w:rsid w:val="00AE7DD6"/>
    <w:rsid w:val="00AF0131"/>
    <w:rsid w:val="00AF023B"/>
    <w:rsid w:val="00AF0ED7"/>
    <w:rsid w:val="00AF1563"/>
    <w:rsid w:val="00AF1673"/>
    <w:rsid w:val="00AF1883"/>
    <w:rsid w:val="00AF1CF1"/>
    <w:rsid w:val="00AF1F59"/>
    <w:rsid w:val="00AF20D6"/>
    <w:rsid w:val="00AF2160"/>
    <w:rsid w:val="00AF223F"/>
    <w:rsid w:val="00AF2710"/>
    <w:rsid w:val="00AF2CF3"/>
    <w:rsid w:val="00AF3655"/>
    <w:rsid w:val="00AF3958"/>
    <w:rsid w:val="00AF3F18"/>
    <w:rsid w:val="00AF4211"/>
    <w:rsid w:val="00AF46B2"/>
    <w:rsid w:val="00AF4E1A"/>
    <w:rsid w:val="00AF564E"/>
    <w:rsid w:val="00AF582B"/>
    <w:rsid w:val="00AF591C"/>
    <w:rsid w:val="00AF5B0F"/>
    <w:rsid w:val="00AF5CA3"/>
    <w:rsid w:val="00AF64DA"/>
    <w:rsid w:val="00AF7187"/>
    <w:rsid w:val="00AF746D"/>
    <w:rsid w:val="00AF7BE8"/>
    <w:rsid w:val="00B00003"/>
    <w:rsid w:val="00B011DF"/>
    <w:rsid w:val="00B01495"/>
    <w:rsid w:val="00B01568"/>
    <w:rsid w:val="00B02101"/>
    <w:rsid w:val="00B025A2"/>
    <w:rsid w:val="00B027B8"/>
    <w:rsid w:val="00B02989"/>
    <w:rsid w:val="00B02A31"/>
    <w:rsid w:val="00B032E8"/>
    <w:rsid w:val="00B03678"/>
    <w:rsid w:val="00B04537"/>
    <w:rsid w:val="00B04817"/>
    <w:rsid w:val="00B048B2"/>
    <w:rsid w:val="00B04BFD"/>
    <w:rsid w:val="00B051BE"/>
    <w:rsid w:val="00B070BE"/>
    <w:rsid w:val="00B07942"/>
    <w:rsid w:val="00B07E76"/>
    <w:rsid w:val="00B101FF"/>
    <w:rsid w:val="00B10628"/>
    <w:rsid w:val="00B10D47"/>
    <w:rsid w:val="00B110DE"/>
    <w:rsid w:val="00B111C3"/>
    <w:rsid w:val="00B11297"/>
    <w:rsid w:val="00B1141C"/>
    <w:rsid w:val="00B11432"/>
    <w:rsid w:val="00B11B38"/>
    <w:rsid w:val="00B12288"/>
    <w:rsid w:val="00B12330"/>
    <w:rsid w:val="00B12C72"/>
    <w:rsid w:val="00B1352B"/>
    <w:rsid w:val="00B138F3"/>
    <w:rsid w:val="00B14473"/>
    <w:rsid w:val="00B14486"/>
    <w:rsid w:val="00B14E56"/>
    <w:rsid w:val="00B1537B"/>
    <w:rsid w:val="00B1608E"/>
    <w:rsid w:val="00B16483"/>
    <w:rsid w:val="00B169A4"/>
    <w:rsid w:val="00B16B66"/>
    <w:rsid w:val="00B16CE8"/>
    <w:rsid w:val="00B16E83"/>
    <w:rsid w:val="00B1718B"/>
    <w:rsid w:val="00B176AF"/>
    <w:rsid w:val="00B17EB1"/>
    <w:rsid w:val="00B2023E"/>
    <w:rsid w:val="00B2066D"/>
    <w:rsid w:val="00B20E3E"/>
    <w:rsid w:val="00B20FD7"/>
    <w:rsid w:val="00B21689"/>
    <w:rsid w:val="00B217A5"/>
    <w:rsid w:val="00B217BB"/>
    <w:rsid w:val="00B21F47"/>
    <w:rsid w:val="00B225D5"/>
    <w:rsid w:val="00B2283B"/>
    <w:rsid w:val="00B23293"/>
    <w:rsid w:val="00B241B1"/>
    <w:rsid w:val="00B253E1"/>
    <w:rsid w:val="00B25447"/>
    <w:rsid w:val="00B2553A"/>
    <w:rsid w:val="00B2561E"/>
    <w:rsid w:val="00B2572B"/>
    <w:rsid w:val="00B25C96"/>
    <w:rsid w:val="00B25FC4"/>
    <w:rsid w:val="00B2681D"/>
    <w:rsid w:val="00B2752E"/>
    <w:rsid w:val="00B27C62"/>
    <w:rsid w:val="00B30994"/>
    <w:rsid w:val="00B32124"/>
    <w:rsid w:val="00B32C46"/>
    <w:rsid w:val="00B3339F"/>
    <w:rsid w:val="00B333DF"/>
    <w:rsid w:val="00B335A7"/>
    <w:rsid w:val="00B335AF"/>
    <w:rsid w:val="00B351F5"/>
    <w:rsid w:val="00B357D8"/>
    <w:rsid w:val="00B3612B"/>
    <w:rsid w:val="00B36765"/>
    <w:rsid w:val="00B369D8"/>
    <w:rsid w:val="00B36C00"/>
    <w:rsid w:val="00B37250"/>
    <w:rsid w:val="00B4020D"/>
    <w:rsid w:val="00B40233"/>
    <w:rsid w:val="00B413A8"/>
    <w:rsid w:val="00B425F0"/>
    <w:rsid w:val="00B426B9"/>
    <w:rsid w:val="00B4364F"/>
    <w:rsid w:val="00B4374E"/>
    <w:rsid w:val="00B44A67"/>
    <w:rsid w:val="00B453BB"/>
    <w:rsid w:val="00B45B3A"/>
    <w:rsid w:val="00B460F3"/>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D4"/>
    <w:rsid w:val="00B56A8D"/>
    <w:rsid w:val="00B570A1"/>
    <w:rsid w:val="00B57718"/>
    <w:rsid w:val="00B57948"/>
    <w:rsid w:val="00B57D12"/>
    <w:rsid w:val="00B61677"/>
    <w:rsid w:val="00B62020"/>
    <w:rsid w:val="00B62122"/>
    <w:rsid w:val="00B62D06"/>
    <w:rsid w:val="00B62F78"/>
    <w:rsid w:val="00B63078"/>
    <w:rsid w:val="00B64118"/>
    <w:rsid w:val="00B64BF8"/>
    <w:rsid w:val="00B64C48"/>
    <w:rsid w:val="00B64ECA"/>
    <w:rsid w:val="00B65408"/>
    <w:rsid w:val="00B6601D"/>
    <w:rsid w:val="00B66621"/>
    <w:rsid w:val="00B666FB"/>
    <w:rsid w:val="00B66AB9"/>
    <w:rsid w:val="00B66C0B"/>
    <w:rsid w:val="00B67CCD"/>
    <w:rsid w:val="00B70DF8"/>
    <w:rsid w:val="00B716B0"/>
    <w:rsid w:val="00B71D73"/>
    <w:rsid w:val="00B71F74"/>
    <w:rsid w:val="00B73AB8"/>
    <w:rsid w:val="00B73DE0"/>
    <w:rsid w:val="00B7410C"/>
    <w:rsid w:val="00B74476"/>
    <w:rsid w:val="00B744F6"/>
    <w:rsid w:val="00B74B63"/>
    <w:rsid w:val="00B75687"/>
    <w:rsid w:val="00B75C37"/>
    <w:rsid w:val="00B76B8D"/>
    <w:rsid w:val="00B80353"/>
    <w:rsid w:val="00B8109A"/>
    <w:rsid w:val="00B81123"/>
    <w:rsid w:val="00B81AD3"/>
    <w:rsid w:val="00B82023"/>
    <w:rsid w:val="00B820B6"/>
    <w:rsid w:val="00B82775"/>
    <w:rsid w:val="00B83761"/>
    <w:rsid w:val="00B83C2C"/>
    <w:rsid w:val="00B8432E"/>
    <w:rsid w:val="00B852B7"/>
    <w:rsid w:val="00B853BF"/>
    <w:rsid w:val="00B85B13"/>
    <w:rsid w:val="00B8636F"/>
    <w:rsid w:val="00B86BCB"/>
    <w:rsid w:val="00B86C5F"/>
    <w:rsid w:val="00B86E06"/>
    <w:rsid w:val="00B87910"/>
    <w:rsid w:val="00B9100A"/>
    <w:rsid w:val="00B925B0"/>
    <w:rsid w:val="00B92CA7"/>
    <w:rsid w:val="00B932B8"/>
    <w:rsid w:val="00B93E51"/>
    <w:rsid w:val="00B941D0"/>
    <w:rsid w:val="00B95599"/>
    <w:rsid w:val="00B958B4"/>
    <w:rsid w:val="00B95FE0"/>
    <w:rsid w:val="00B96B73"/>
    <w:rsid w:val="00B975FA"/>
    <w:rsid w:val="00B9778A"/>
    <w:rsid w:val="00B9796D"/>
    <w:rsid w:val="00BA10E8"/>
    <w:rsid w:val="00BA17C2"/>
    <w:rsid w:val="00BA2853"/>
    <w:rsid w:val="00BA3554"/>
    <w:rsid w:val="00BA632C"/>
    <w:rsid w:val="00BA6E63"/>
    <w:rsid w:val="00BA7128"/>
    <w:rsid w:val="00BB02AD"/>
    <w:rsid w:val="00BB14B1"/>
    <w:rsid w:val="00BB1C9B"/>
    <w:rsid w:val="00BB1F2A"/>
    <w:rsid w:val="00BB3575"/>
    <w:rsid w:val="00BB492A"/>
    <w:rsid w:val="00BB4A87"/>
    <w:rsid w:val="00BB4ADD"/>
    <w:rsid w:val="00BB500A"/>
    <w:rsid w:val="00BB50D0"/>
    <w:rsid w:val="00BB52F9"/>
    <w:rsid w:val="00BB5B81"/>
    <w:rsid w:val="00BB67B5"/>
    <w:rsid w:val="00BB682B"/>
    <w:rsid w:val="00BB74CF"/>
    <w:rsid w:val="00BB7BA1"/>
    <w:rsid w:val="00BC0BAC"/>
    <w:rsid w:val="00BC1382"/>
    <w:rsid w:val="00BC1555"/>
    <w:rsid w:val="00BC16C0"/>
    <w:rsid w:val="00BC1804"/>
    <w:rsid w:val="00BC2255"/>
    <w:rsid w:val="00BC256B"/>
    <w:rsid w:val="00BC2E4D"/>
    <w:rsid w:val="00BC354F"/>
    <w:rsid w:val="00BC3D31"/>
    <w:rsid w:val="00BC3E66"/>
    <w:rsid w:val="00BC4594"/>
    <w:rsid w:val="00BC522D"/>
    <w:rsid w:val="00BC54CA"/>
    <w:rsid w:val="00BC5993"/>
    <w:rsid w:val="00BC5D2F"/>
    <w:rsid w:val="00BC60CE"/>
    <w:rsid w:val="00BC6807"/>
    <w:rsid w:val="00BC6E1C"/>
    <w:rsid w:val="00BC6EE1"/>
    <w:rsid w:val="00BC6FA9"/>
    <w:rsid w:val="00BC723A"/>
    <w:rsid w:val="00BD0588"/>
    <w:rsid w:val="00BD0719"/>
    <w:rsid w:val="00BD0D0A"/>
    <w:rsid w:val="00BD1A10"/>
    <w:rsid w:val="00BD2920"/>
    <w:rsid w:val="00BD3168"/>
    <w:rsid w:val="00BD3B55"/>
    <w:rsid w:val="00BD4817"/>
    <w:rsid w:val="00BD50E7"/>
    <w:rsid w:val="00BD572E"/>
    <w:rsid w:val="00BD5C75"/>
    <w:rsid w:val="00BD5F94"/>
    <w:rsid w:val="00BD6BF7"/>
    <w:rsid w:val="00BD72E6"/>
    <w:rsid w:val="00BD7C55"/>
    <w:rsid w:val="00BE01AE"/>
    <w:rsid w:val="00BE0987"/>
    <w:rsid w:val="00BE13D1"/>
    <w:rsid w:val="00BE1C5E"/>
    <w:rsid w:val="00BE2236"/>
    <w:rsid w:val="00BE231A"/>
    <w:rsid w:val="00BE2572"/>
    <w:rsid w:val="00BE3251"/>
    <w:rsid w:val="00BE40B1"/>
    <w:rsid w:val="00BE439E"/>
    <w:rsid w:val="00BE45B6"/>
    <w:rsid w:val="00BE5381"/>
    <w:rsid w:val="00BE54A9"/>
    <w:rsid w:val="00BE5525"/>
    <w:rsid w:val="00BE557F"/>
    <w:rsid w:val="00BE5A9D"/>
    <w:rsid w:val="00BE6363"/>
    <w:rsid w:val="00BE67D3"/>
    <w:rsid w:val="00BE6893"/>
    <w:rsid w:val="00BE6A45"/>
    <w:rsid w:val="00BE6F5D"/>
    <w:rsid w:val="00BE7FE1"/>
    <w:rsid w:val="00BF049B"/>
    <w:rsid w:val="00BF0913"/>
    <w:rsid w:val="00BF09F8"/>
    <w:rsid w:val="00BF0BF6"/>
    <w:rsid w:val="00BF1A43"/>
    <w:rsid w:val="00BF1D90"/>
    <w:rsid w:val="00BF270F"/>
    <w:rsid w:val="00BF3411"/>
    <w:rsid w:val="00BF46D6"/>
    <w:rsid w:val="00BF4B4A"/>
    <w:rsid w:val="00BF4D4C"/>
    <w:rsid w:val="00BF4E90"/>
    <w:rsid w:val="00BF4FFD"/>
    <w:rsid w:val="00BF5421"/>
    <w:rsid w:val="00BF5916"/>
    <w:rsid w:val="00BF603D"/>
    <w:rsid w:val="00BF71FC"/>
    <w:rsid w:val="00BF7253"/>
    <w:rsid w:val="00BF762F"/>
    <w:rsid w:val="00BF79C6"/>
    <w:rsid w:val="00C008F7"/>
    <w:rsid w:val="00C00E33"/>
    <w:rsid w:val="00C010D8"/>
    <w:rsid w:val="00C01C59"/>
    <w:rsid w:val="00C024D3"/>
    <w:rsid w:val="00C029B6"/>
    <w:rsid w:val="00C03431"/>
    <w:rsid w:val="00C0413D"/>
    <w:rsid w:val="00C04176"/>
    <w:rsid w:val="00C06088"/>
    <w:rsid w:val="00C061D3"/>
    <w:rsid w:val="00C061DC"/>
    <w:rsid w:val="00C06409"/>
    <w:rsid w:val="00C07F24"/>
    <w:rsid w:val="00C122A6"/>
    <w:rsid w:val="00C126BE"/>
    <w:rsid w:val="00C127C0"/>
    <w:rsid w:val="00C132F1"/>
    <w:rsid w:val="00C13834"/>
    <w:rsid w:val="00C13B61"/>
    <w:rsid w:val="00C13B79"/>
    <w:rsid w:val="00C13C16"/>
    <w:rsid w:val="00C14561"/>
    <w:rsid w:val="00C14A6B"/>
    <w:rsid w:val="00C14F1A"/>
    <w:rsid w:val="00C156C3"/>
    <w:rsid w:val="00C15BC3"/>
    <w:rsid w:val="00C15BF8"/>
    <w:rsid w:val="00C16602"/>
    <w:rsid w:val="00C16F3F"/>
    <w:rsid w:val="00C17414"/>
    <w:rsid w:val="00C205E9"/>
    <w:rsid w:val="00C207A1"/>
    <w:rsid w:val="00C20E51"/>
    <w:rsid w:val="00C2151D"/>
    <w:rsid w:val="00C22421"/>
    <w:rsid w:val="00C22C43"/>
    <w:rsid w:val="00C22F0B"/>
    <w:rsid w:val="00C232E0"/>
    <w:rsid w:val="00C237F3"/>
    <w:rsid w:val="00C23B1B"/>
    <w:rsid w:val="00C23D48"/>
    <w:rsid w:val="00C23F1D"/>
    <w:rsid w:val="00C24256"/>
    <w:rsid w:val="00C24CA6"/>
    <w:rsid w:val="00C24DC3"/>
    <w:rsid w:val="00C25593"/>
    <w:rsid w:val="00C2604C"/>
    <w:rsid w:val="00C26B4D"/>
    <w:rsid w:val="00C26CF7"/>
    <w:rsid w:val="00C27A88"/>
    <w:rsid w:val="00C27BA4"/>
    <w:rsid w:val="00C3071E"/>
    <w:rsid w:val="00C30BFB"/>
    <w:rsid w:val="00C3130B"/>
    <w:rsid w:val="00C31373"/>
    <w:rsid w:val="00C31EC3"/>
    <w:rsid w:val="00C324F0"/>
    <w:rsid w:val="00C33115"/>
    <w:rsid w:val="00C33B35"/>
    <w:rsid w:val="00C3421C"/>
    <w:rsid w:val="00C34296"/>
    <w:rsid w:val="00C34414"/>
    <w:rsid w:val="00C34662"/>
    <w:rsid w:val="00C3484C"/>
    <w:rsid w:val="00C34AFD"/>
    <w:rsid w:val="00C35487"/>
    <w:rsid w:val="00C358EA"/>
    <w:rsid w:val="00C364E8"/>
    <w:rsid w:val="00C366B6"/>
    <w:rsid w:val="00C373BD"/>
    <w:rsid w:val="00C37724"/>
    <w:rsid w:val="00C3797F"/>
    <w:rsid w:val="00C4045B"/>
    <w:rsid w:val="00C4095B"/>
    <w:rsid w:val="00C410E6"/>
    <w:rsid w:val="00C41888"/>
    <w:rsid w:val="00C423DB"/>
    <w:rsid w:val="00C424D1"/>
    <w:rsid w:val="00C42800"/>
    <w:rsid w:val="00C42864"/>
    <w:rsid w:val="00C42879"/>
    <w:rsid w:val="00C42A28"/>
    <w:rsid w:val="00C43213"/>
    <w:rsid w:val="00C43524"/>
    <w:rsid w:val="00C435DD"/>
    <w:rsid w:val="00C4487D"/>
    <w:rsid w:val="00C45179"/>
    <w:rsid w:val="00C45620"/>
    <w:rsid w:val="00C45778"/>
    <w:rsid w:val="00C458E9"/>
    <w:rsid w:val="00C45B20"/>
    <w:rsid w:val="00C45EA2"/>
    <w:rsid w:val="00C464BA"/>
    <w:rsid w:val="00C47000"/>
    <w:rsid w:val="00C47611"/>
    <w:rsid w:val="00C4795F"/>
    <w:rsid w:val="00C47A9F"/>
    <w:rsid w:val="00C47D55"/>
    <w:rsid w:val="00C50D71"/>
    <w:rsid w:val="00C51512"/>
    <w:rsid w:val="00C527F9"/>
    <w:rsid w:val="00C530D0"/>
    <w:rsid w:val="00C53926"/>
    <w:rsid w:val="00C53D1C"/>
    <w:rsid w:val="00C54543"/>
    <w:rsid w:val="00C54CEE"/>
    <w:rsid w:val="00C5588A"/>
    <w:rsid w:val="00C56BBA"/>
    <w:rsid w:val="00C56E7D"/>
    <w:rsid w:val="00C5704F"/>
    <w:rsid w:val="00C57D7E"/>
    <w:rsid w:val="00C611EE"/>
    <w:rsid w:val="00C61C9F"/>
    <w:rsid w:val="00C61E57"/>
    <w:rsid w:val="00C61F21"/>
    <w:rsid w:val="00C6256F"/>
    <w:rsid w:val="00C6329E"/>
    <w:rsid w:val="00C6467B"/>
    <w:rsid w:val="00C647D8"/>
    <w:rsid w:val="00C648B6"/>
    <w:rsid w:val="00C648DF"/>
    <w:rsid w:val="00C64BF0"/>
    <w:rsid w:val="00C66474"/>
    <w:rsid w:val="00C66A65"/>
    <w:rsid w:val="00C67E80"/>
    <w:rsid w:val="00C67FAB"/>
    <w:rsid w:val="00C706F4"/>
    <w:rsid w:val="00C70C1A"/>
    <w:rsid w:val="00C71E26"/>
    <w:rsid w:val="00C72606"/>
    <w:rsid w:val="00C7261B"/>
    <w:rsid w:val="00C72D0E"/>
    <w:rsid w:val="00C72E21"/>
    <w:rsid w:val="00C739EF"/>
    <w:rsid w:val="00C73E62"/>
    <w:rsid w:val="00C752FC"/>
    <w:rsid w:val="00C75C31"/>
    <w:rsid w:val="00C8055A"/>
    <w:rsid w:val="00C806B2"/>
    <w:rsid w:val="00C807D9"/>
    <w:rsid w:val="00C80B25"/>
    <w:rsid w:val="00C80E7B"/>
    <w:rsid w:val="00C81187"/>
    <w:rsid w:val="00C813A9"/>
    <w:rsid w:val="00C816CA"/>
    <w:rsid w:val="00C81FE2"/>
    <w:rsid w:val="00C82BD2"/>
    <w:rsid w:val="00C83264"/>
    <w:rsid w:val="00C83D8F"/>
    <w:rsid w:val="00C84419"/>
    <w:rsid w:val="00C85017"/>
    <w:rsid w:val="00C85FFA"/>
    <w:rsid w:val="00C861E9"/>
    <w:rsid w:val="00C864DC"/>
    <w:rsid w:val="00C86627"/>
    <w:rsid w:val="00C86AB3"/>
    <w:rsid w:val="00C86F3D"/>
    <w:rsid w:val="00C87BA6"/>
    <w:rsid w:val="00C87FA4"/>
    <w:rsid w:val="00C90796"/>
    <w:rsid w:val="00C90804"/>
    <w:rsid w:val="00C9153B"/>
    <w:rsid w:val="00C91D91"/>
    <w:rsid w:val="00C91F69"/>
    <w:rsid w:val="00C93D0C"/>
    <w:rsid w:val="00C94323"/>
    <w:rsid w:val="00C95E2D"/>
    <w:rsid w:val="00C970BB"/>
    <w:rsid w:val="00C978AF"/>
    <w:rsid w:val="00CA0015"/>
    <w:rsid w:val="00CA0A33"/>
    <w:rsid w:val="00CA11F2"/>
    <w:rsid w:val="00CA169D"/>
    <w:rsid w:val="00CA1747"/>
    <w:rsid w:val="00CA1B61"/>
    <w:rsid w:val="00CA1C11"/>
    <w:rsid w:val="00CA1F39"/>
    <w:rsid w:val="00CA2207"/>
    <w:rsid w:val="00CA4510"/>
    <w:rsid w:val="00CA485E"/>
    <w:rsid w:val="00CA486C"/>
    <w:rsid w:val="00CA4AB2"/>
    <w:rsid w:val="00CA4DE8"/>
    <w:rsid w:val="00CA512A"/>
    <w:rsid w:val="00CA5671"/>
    <w:rsid w:val="00CA590C"/>
    <w:rsid w:val="00CA5B8D"/>
    <w:rsid w:val="00CA5DD1"/>
    <w:rsid w:val="00CA69D3"/>
    <w:rsid w:val="00CA6B8C"/>
    <w:rsid w:val="00CA6F9D"/>
    <w:rsid w:val="00CA770E"/>
    <w:rsid w:val="00CA7AA9"/>
    <w:rsid w:val="00CA7C54"/>
    <w:rsid w:val="00CB0129"/>
    <w:rsid w:val="00CB0901"/>
    <w:rsid w:val="00CB0A01"/>
    <w:rsid w:val="00CB1211"/>
    <w:rsid w:val="00CB20D7"/>
    <w:rsid w:val="00CB3CB1"/>
    <w:rsid w:val="00CB41AB"/>
    <w:rsid w:val="00CB4989"/>
    <w:rsid w:val="00CB4B5C"/>
    <w:rsid w:val="00CB4C1E"/>
    <w:rsid w:val="00CB4CD4"/>
    <w:rsid w:val="00CB5290"/>
    <w:rsid w:val="00CB54D2"/>
    <w:rsid w:val="00CB68EF"/>
    <w:rsid w:val="00CB759C"/>
    <w:rsid w:val="00CB79A4"/>
    <w:rsid w:val="00CB7DB7"/>
    <w:rsid w:val="00CC0326"/>
    <w:rsid w:val="00CC0A8D"/>
    <w:rsid w:val="00CC1E8D"/>
    <w:rsid w:val="00CC3BAC"/>
    <w:rsid w:val="00CC4AA9"/>
    <w:rsid w:val="00CC518E"/>
    <w:rsid w:val="00CC5A7B"/>
    <w:rsid w:val="00CC6104"/>
    <w:rsid w:val="00CC6362"/>
    <w:rsid w:val="00CC6632"/>
    <w:rsid w:val="00CC69D0"/>
    <w:rsid w:val="00CC73F0"/>
    <w:rsid w:val="00CC7FC4"/>
    <w:rsid w:val="00CD01CC"/>
    <w:rsid w:val="00CD043A"/>
    <w:rsid w:val="00CD1E50"/>
    <w:rsid w:val="00CD3548"/>
    <w:rsid w:val="00CD4190"/>
    <w:rsid w:val="00CD435C"/>
    <w:rsid w:val="00CD4472"/>
    <w:rsid w:val="00CD460D"/>
    <w:rsid w:val="00CD4898"/>
    <w:rsid w:val="00CD5A21"/>
    <w:rsid w:val="00CD6B60"/>
    <w:rsid w:val="00CD7A4F"/>
    <w:rsid w:val="00CE0D95"/>
    <w:rsid w:val="00CE10B2"/>
    <w:rsid w:val="00CE2264"/>
    <w:rsid w:val="00CE2A7D"/>
    <w:rsid w:val="00CE3EDD"/>
    <w:rsid w:val="00CE4D1D"/>
    <w:rsid w:val="00CE56FD"/>
    <w:rsid w:val="00CE5D83"/>
    <w:rsid w:val="00CE7AC0"/>
    <w:rsid w:val="00CE7B83"/>
    <w:rsid w:val="00CE7BF1"/>
    <w:rsid w:val="00CF03BC"/>
    <w:rsid w:val="00CF0D0D"/>
    <w:rsid w:val="00CF1653"/>
    <w:rsid w:val="00CF1742"/>
    <w:rsid w:val="00CF2304"/>
    <w:rsid w:val="00CF2692"/>
    <w:rsid w:val="00CF2B00"/>
    <w:rsid w:val="00CF34D0"/>
    <w:rsid w:val="00CF34DE"/>
    <w:rsid w:val="00CF3B1A"/>
    <w:rsid w:val="00CF4450"/>
    <w:rsid w:val="00CF4C91"/>
    <w:rsid w:val="00CF7A4E"/>
    <w:rsid w:val="00D00401"/>
    <w:rsid w:val="00D0068C"/>
    <w:rsid w:val="00D008B5"/>
    <w:rsid w:val="00D00A61"/>
    <w:rsid w:val="00D00BED"/>
    <w:rsid w:val="00D00DA3"/>
    <w:rsid w:val="00D01875"/>
    <w:rsid w:val="00D01B3C"/>
    <w:rsid w:val="00D02381"/>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356"/>
    <w:rsid w:val="00D104E6"/>
    <w:rsid w:val="00D10A9A"/>
    <w:rsid w:val="00D11611"/>
    <w:rsid w:val="00D11BCD"/>
    <w:rsid w:val="00D132BC"/>
    <w:rsid w:val="00D13662"/>
    <w:rsid w:val="00D13E20"/>
    <w:rsid w:val="00D14FAA"/>
    <w:rsid w:val="00D150B0"/>
    <w:rsid w:val="00D15272"/>
    <w:rsid w:val="00D161B8"/>
    <w:rsid w:val="00D16C25"/>
    <w:rsid w:val="00D17258"/>
    <w:rsid w:val="00D17D7E"/>
    <w:rsid w:val="00D20FCC"/>
    <w:rsid w:val="00D21019"/>
    <w:rsid w:val="00D219A5"/>
    <w:rsid w:val="00D21AD1"/>
    <w:rsid w:val="00D22464"/>
    <w:rsid w:val="00D22CBB"/>
    <w:rsid w:val="00D23C17"/>
    <w:rsid w:val="00D23E36"/>
    <w:rsid w:val="00D25A2A"/>
    <w:rsid w:val="00D25C52"/>
    <w:rsid w:val="00D26FCF"/>
    <w:rsid w:val="00D27019"/>
    <w:rsid w:val="00D273E6"/>
    <w:rsid w:val="00D27476"/>
    <w:rsid w:val="00D27B1C"/>
    <w:rsid w:val="00D27C21"/>
    <w:rsid w:val="00D30487"/>
    <w:rsid w:val="00D30F7E"/>
    <w:rsid w:val="00D31759"/>
    <w:rsid w:val="00D32092"/>
    <w:rsid w:val="00D320A2"/>
    <w:rsid w:val="00D326C7"/>
    <w:rsid w:val="00D32870"/>
    <w:rsid w:val="00D32B4F"/>
    <w:rsid w:val="00D32DD8"/>
    <w:rsid w:val="00D32F51"/>
    <w:rsid w:val="00D333C9"/>
    <w:rsid w:val="00D33481"/>
    <w:rsid w:val="00D334B6"/>
    <w:rsid w:val="00D3423E"/>
    <w:rsid w:val="00D3436F"/>
    <w:rsid w:val="00D35495"/>
    <w:rsid w:val="00D356C3"/>
    <w:rsid w:val="00D359EB"/>
    <w:rsid w:val="00D35D14"/>
    <w:rsid w:val="00D362DB"/>
    <w:rsid w:val="00D36D97"/>
    <w:rsid w:val="00D37931"/>
    <w:rsid w:val="00D4104D"/>
    <w:rsid w:val="00D411B6"/>
    <w:rsid w:val="00D4164A"/>
    <w:rsid w:val="00D41AE8"/>
    <w:rsid w:val="00D41F7D"/>
    <w:rsid w:val="00D42D33"/>
    <w:rsid w:val="00D42E80"/>
    <w:rsid w:val="00D433D6"/>
    <w:rsid w:val="00D43420"/>
    <w:rsid w:val="00D4540B"/>
    <w:rsid w:val="00D4557B"/>
    <w:rsid w:val="00D463EA"/>
    <w:rsid w:val="00D46BD2"/>
    <w:rsid w:val="00D46D5B"/>
    <w:rsid w:val="00D471D9"/>
    <w:rsid w:val="00D47316"/>
    <w:rsid w:val="00D47476"/>
    <w:rsid w:val="00D47541"/>
    <w:rsid w:val="00D47A5B"/>
    <w:rsid w:val="00D47A9C"/>
    <w:rsid w:val="00D47BCF"/>
    <w:rsid w:val="00D50B56"/>
    <w:rsid w:val="00D51669"/>
    <w:rsid w:val="00D516BE"/>
    <w:rsid w:val="00D523EF"/>
    <w:rsid w:val="00D52566"/>
    <w:rsid w:val="00D52CC7"/>
    <w:rsid w:val="00D52D0B"/>
    <w:rsid w:val="00D53408"/>
    <w:rsid w:val="00D53FEB"/>
    <w:rsid w:val="00D5440E"/>
    <w:rsid w:val="00D5443D"/>
    <w:rsid w:val="00D54E6F"/>
    <w:rsid w:val="00D55208"/>
    <w:rsid w:val="00D5541F"/>
    <w:rsid w:val="00D5674E"/>
    <w:rsid w:val="00D56D2A"/>
    <w:rsid w:val="00D57126"/>
    <w:rsid w:val="00D5729C"/>
    <w:rsid w:val="00D57531"/>
    <w:rsid w:val="00D60814"/>
    <w:rsid w:val="00D60E8B"/>
    <w:rsid w:val="00D612BC"/>
    <w:rsid w:val="00D6171B"/>
    <w:rsid w:val="00D61D87"/>
    <w:rsid w:val="00D61E97"/>
    <w:rsid w:val="00D61FE3"/>
    <w:rsid w:val="00D62855"/>
    <w:rsid w:val="00D62C0F"/>
    <w:rsid w:val="00D63C9D"/>
    <w:rsid w:val="00D643DF"/>
    <w:rsid w:val="00D649F4"/>
    <w:rsid w:val="00D6534D"/>
    <w:rsid w:val="00D659B3"/>
    <w:rsid w:val="00D65BF2"/>
    <w:rsid w:val="00D65E4E"/>
    <w:rsid w:val="00D65EBA"/>
    <w:rsid w:val="00D671EF"/>
    <w:rsid w:val="00D710BC"/>
    <w:rsid w:val="00D71259"/>
    <w:rsid w:val="00D71D80"/>
    <w:rsid w:val="00D7354F"/>
    <w:rsid w:val="00D7427D"/>
    <w:rsid w:val="00D7435F"/>
    <w:rsid w:val="00D746A9"/>
    <w:rsid w:val="00D747E5"/>
    <w:rsid w:val="00D74CCE"/>
    <w:rsid w:val="00D7504A"/>
    <w:rsid w:val="00D758CA"/>
    <w:rsid w:val="00D75F27"/>
    <w:rsid w:val="00D76453"/>
    <w:rsid w:val="00D764FD"/>
    <w:rsid w:val="00D76BBA"/>
    <w:rsid w:val="00D76F48"/>
    <w:rsid w:val="00D770E9"/>
    <w:rsid w:val="00D77ADB"/>
    <w:rsid w:val="00D77EF7"/>
    <w:rsid w:val="00D80916"/>
    <w:rsid w:val="00D815D1"/>
    <w:rsid w:val="00D81660"/>
    <w:rsid w:val="00D81962"/>
    <w:rsid w:val="00D820D2"/>
    <w:rsid w:val="00D82DAD"/>
    <w:rsid w:val="00D82E27"/>
    <w:rsid w:val="00D83043"/>
    <w:rsid w:val="00D8313C"/>
    <w:rsid w:val="00D8407B"/>
    <w:rsid w:val="00D84988"/>
    <w:rsid w:val="00D84AA5"/>
    <w:rsid w:val="00D85D59"/>
    <w:rsid w:val="00D86538"/>
    <w:rsid w:val="00D8673A"/>
    <w:rsid w:val="00D867C2"/>
    <w:rsid w:val="00D8721A"/>
    <w:rsid w:val="00D873FE"/>
    <w:rsid w:val="00D875CB"/>
    <w:rsid w:val="00D87850"/>
    <w:rsid w:val="00D90640"/>
    <w:rsid w:val="00D91525"/>
    <w:rsid w:val="00D91BAB"/>
    <w:rsid w:val="00D91C7E"/>
    <w:rsid w:val="00D927EB"/>
    <w:rsid w:val="00D93213"/>
    <w:rsid w:val="00D94E21"/>
    <w:rsid w:val="00D96B16"/>
    <w:rsid w:val="00D970D2"/>
    <w:rsid w:val="00D976EB"/>
    <w:rsid w:val="00DA0104"/>
    <w:rsid w:val="00DA0948"/>
    <w:rsid w:val="00DA0A4E"/>
    <w:rsid w:val="00DA0F94"/>
    <w:rsid w:val="00DA0FDD"/>
    <w:rsid w:val="00DA1AF1"/>
    <w:rsid w:val="00DA2289"/>
    <w:rsid w:val="00DA2E18"/>
    <w:rsid w:val="00DA3EA6"/>
    <w:rsid w:val="00DA3F9C"/>
    <w:rsid w:val="00DA41B1"/>
    <w:rsid w:val="00DA4643"/>
    <w:rsid w:val="00DA5D3D"/>
    <w:rsid w:val="00DA687B"/>
    <w:rsid w:val="00DA6C97"/>
    <w:rsid w:val="00DA70CC"/>
    <w:rsid w:val="00DB01A7"/>
    <w:rsid w:val="00DB14F9"/>
    <w:rsid w:val="00DB2166"/>
    <w:rsid w:val="00DB2BCC"/>
    <w:rsid w:val="00DB34B2"/>
    <w:rsid w:val="00DB3E17"/>
    <w:rsid w:val="00DB40C0"/>
    <w:rsid w:val="00DB41B7"/>
    <w:rsid w:val="00DB4273"/>
    <w:rsid w:val="00DB4CC7"/>
    <w:rsid w:val="00DB64C8"/>
    <w:rsid w:val="00DB6B5A"/>
    <w:rsid w:val="00DB6D02"/>
    <w:rsid w:val="00DB7289"/>
    <w:rsid w:val="00DB796D"/>
    <w:rsid w:val="00DC0586"/>
    <w:rsid w:val="00DC0E62"/>
    <w:rsid w:val="00DC14CE"/>
    <w:rsid w:val="00DC1B3F"/>
    <w:rsid w:val="00DC29D8"/>
    <w:rsid w:val="00DC30CC"/>
    <w:rsid w:val="00DC5332"/>
    <w:rsid w:val="00DC567F"/>
    <w:rsid w:val="00DC59F5"/>
    <w:rsid w:val="00DC619D"/>
    <w:rsid w:val="00DC64B5"/>
    <w:rsid w:val="00DC6560"/>
    <w:rsid w:val="00DC6FEB"/>
    <w:rsid w:val="00DC769E"/>
    <w:rsid w:val="00DD0158"/>
    <w:rsid w:val="00DD08B6"/>
    <w:rsid w:val="00DD0FED"/>
    <w:rsid w:val="00DD2498"/>
    <w:rsid w:val="00DD27B0"/>
    <w:rsid w:val="00DD28E7"/>
    <w:rsid w:val="00DD322C"/>
    <w:rsid w:val="00DD3821"/>
    <w:rsid w:val="00DD3E3D"/>
    <w:rsid w:val="00DD41E4"/>
    <w:rsid w:val="00DD4F48"/>
    <w:rsid w:val="00DD51F0"/>
    <w:rsid w:val="00DD56AA"/>
    <w:rsid w:val="00DD5CF9"/>
    <w:rsid w:val="00DD5EA6"/>
    <w:rsid w:val="00DD66E7"/>
    <w:rsid w:val="00DD6AE8"/>
    <w:rsid w:val="00DD6FDA"/>
    <w:rsid w:val="00DD6FE8"/>
    <w:rsid w:val="00DE01B2"/>
    <w:rsid w:val="00DE1323"/>
    <w:rsid w:val="00DE134D"/>
    <w:rsid w:val="00DE1D22"/>
    <w:rsid w:val="00DE1DDD"/>
    <w:rsid w:val="00DE26E4"/>
    <w:rsid w:val="00DE3292"/>
    <w:rsid w:val="00DE3538"/>
    <w:rsid w:val="00DE3C28"/>
    <w:rsid w:val="00DE48DC"/>
    <w:rsid w:val="00DE51A7"/>
    <w:rsid w:val="00DE52BC"/>
    <w:rsid w:val="00DE53AD"/>
    <w:rsid w:val="00DE5B89"/>
    <w:rsid w:val="00DE62A2"/>
    <w:rsid w:val="00DE6559"/>
    <w:rsid w:val="00DE65EA"/>
    <w:rsid w:val="00DE7706"/>
    <w:rsid w:val="00DE7753"/>
    <w:rsid w:val="00DE7F8F"/>
    <w:rsid w:val="00DF09E7"/>
    <w:rsid w:val="00DF0BD2"/>
    <w:rsid w:val="00DF11C4"/>
    <w:rsid w:val="00DF1625"/>
    <w:rsid w:val="00DF179B"/>
    <w:rsid w:val="00DF19A1"/>
    <w:rsid w:val="00DF3688"/>
    <w:rsid w:val="00DF3768"/>
    <w:rsid w:val="00DF44E3"/>
    <w:rsid w:val="00DF497D"/>
    <w:rsid w:val="00DF5182"/>
    <w:rsid w:val="00DF7412"/>
    <w:rsid w:val="00DF749E"/>
    <w:rsid w:val="00E00AD1"/>
    <w:rsid w:val="00E01123"/>
    <w:rsid w:val="00E01503"/>
    <w:rsid w:val="00E01F76"/>
    <w:rsid w:val="00E0209C"/>
    <w:rsid w:val="00E020C1"/>
    <w:rsid w:val="00E02F60"/>
    <w:rsid w:val="00E031DA"/>
    <w:rsid w:val="00E032A1"/>
    <w:rsid w:val="00E040F0"/>
    <w:rsid w:val="00E04589"/>
    <w:rsid w:val="00E045AE"/>
    <w:rsid w:val="00E046C2"/>
    <w:rsid w:val="00E04FA9"/>
    <w:rsid w:val="00E050E3"/>
    <w:rsid w:val="00E052CD"/>
    <w:rsid w:val="00E05F32"/>
    <w:rsid w:val="00E05FDF"/>
    <w:rsid w:val="00E06010"/>
    <w:rsid w:val="00E06E9D"/>
    <w:rsid w:val="00E070E6"/>
    <w:rsid w:val="00E07603"/>
    <w:rsid w:val="00E10031"/>
    <w:rsid w:val="00E10BB7"/>
    <w:rsid w:val="00E1385B"/>
    <w:rsid w:val="00E141C7"/>
    <w:rsid w:val="00E14672"/>
    <w:rsid w:val="00E15678"/>
    <w:rsid w:val="00E161F1"/>
    <w:rsid w:val="00E169C4"/>
    <w:rsid w:val="00E17450"/>
    <w:rsid w:val="00E17B7F"/>
    <w:rsid w:val="00E20011"/>
    <w:rsid w:val="00E207EB"/>
    <w:rsid w:val="00E20B3E"/>
    <w:rsid w:val="00E20E95"/>
    <w:rsid w:val="00E21547"/>
    <w:rsid w:val="00E2217F"/>
    <w:rsid w:val="00E222A7"/>
    <w:rsid w:val="00E22E51"/>
    <w:rsid w:val="00E23A9A"/>
    <w:rsid w:val="00E23F7F"/>
    <w:rsid w:val="00E23F8C"/>
    <w:rsid w:val="00E2406F"/>
    <w:rsid w:val="00E242FF"/>
    <w:rsid w:val="00E24CA0"/>
    <w:rsid w:val="00E24EBF"/>
    <w:rsid w:val="00E257D4"/>
    <w:rsid w:val="00E25D59"/>
    <w:rsid w:val="00E2620A"/>
    <w:rsid w:val="00E2624C"/>
    <w:rsid w:val="00E267E5"/>
    <w:rsid w:val="00E26A48"/>
    <w:rsid w:val="00E272DD"/>
    <w:rsid w:val="00E30F03"/>
    <w:rsid w:val="00E30F0C"/>
    <w:rsid w:val="00E31A0F"/>
    <w:rsid w:val="00E326DD"/>
    <w:rsid w:val="00E327B8"/>
    <w:rsid w:val="00E32CC2"/>
    <w:rsid w:val="00E32D5B"/>
    <w:rsid w:val="00E33157"/>
    <w:rsid w:val="00E3357F"/>
    <w:rsid w:val="00E33E6B"/>
    <w:rsid w:val="00E344E2"/>
    <w:rsid w:val="00E34BBA"/>
    <w:rsid w:val="00E35FDE"/>
    <w:rsid w:val="00E3606B"/>
    <w:rsid w:val="00E36717"/>
    <w:rsid w:val="00E36A86"/>
    <w:rsid w:val="00E36E4F"/>
    <w:rsid w:val="00E403D0"/>
    <w:rsid w:val="00E40A8A"/>
    <w:rsid w:val="00E40DE2"/>
    <w:rsid w:val="00E41156"/>
    <w:rsid w:val="00E4147E"/>
    <w:rsid w:val="00E41620"/>
    <w:rsid w:val="00E420A6"/>
    <w:rsid w:val="00E4221B"/>
    <w:rsid w:val="00E4239E"/>
    <w:rsid w:val="00E426B9"/>
    <w:rsid w:val="00E42FEB"/>
    <w:rsid w:val="00E430BF"/>
    <w:rsid w:val="00E43CEB"/>
    <w:rsid w:val="00E44D86"/>
    <w:rsid w:val="00E45007"/>
    <w:rsid w:val="00E45754"/>
    <w:rsid w:val="00E45ACA"/>
    <w:rsid w:val="00E45C7F"/>
    <w:rsid w:val="00E46422"/>
    <w:rsid w:val="00E46DBA"/>
    <w:rsid w:val="00E47C12"/>
    <w:rsid w:val="00E51117"/>
    <w:rsid w:val="00E51606"/>
    <w:rsid w:val="00E51CD0"/>
    <w:rsid w:val="00E51D3B"/>
    <w:rsid w:val="00E51D78"/>
    <w:rsid w:val="00E51EEA"/>
    <w:rsid w:val="00E54297"/>
    <w:rsid w:val="00E54B2C"/>
    <w:rsid w:val="00E5510F"/>
    <w:rsid w:val="00E55EBF"/>
    <w:rsid w:val="00E5604F"/>
    <w:rsid w:val="00E5799D"/>
    <w:rsid w:val="00E57E3E"/>
    <w:rsid w:val="00E6008B"/>
    <w:rsid w:val="00E6044F"/>
    <w:rsid w:val="00E60526"/>
    <w:rsid w:val="00E610B9"/>
    <w:rsid w:val="00E6185F"/>
    <w:rsid w:val="00E6288F"/>
    <w:rsid w:val="00E62AE7"/>
    <w:rsid w:val="00E63619"/>
    <w:rsid w:val="00E6367A"/>
    <w:rsid w:val="00E63B38"/>
    <w:rsid w:val="00E63C8D"/>
    <w:rsid w:val="00E64337"/>
    <w:rsid w:val="00E6482F"/>
    <w:rsid w:val="00E648D1"/>
    <w:rsid w:val="00E64D24"/>
    <w:rsid w:val="00E65B91"/>
    <w:rsid w:val="00E65F37"/>
    <w:rsid w:val="00E66866"/>
    <w:rsid w:val="00E674AE"/>
    <w:rsid w:val="00E67BA7"/>
    <w:rsid w:val="00E67FD5"/>
    <w:rsid w:val="00E70602"/>
    <w:rsid w:val="00E707F4"/>
    <w:rsid w:val="00E70A0B"/>
    <w:rsid w:val="00E70A8E"/>
    <w:rsid w:val="00E70FC4"/>
    <w:rsid w:val="00E70FE1"/>
    <w:rsid w:val="00E711A5"/>
    <w:rsid w:val="00E7266E"/>
    <w:rsid w:val="00E739BE"/>
    <w:rsid w:val="00E7424B"/>
    <w:rsid w:val="00E74264"/>
    <w:rsid w:val="00E74302"/>
    <w:rsid w:val="00E749B7"/>
    <w:rsid w:val="00E74BF6"/>
    <w:rsid w:val="00E74F86"/>
    <w:rsid w:val="00E7522C"/>
    <w:rsid w:val="00E7544B"/>
    <w:rsid w:val="00E765B7"/>
    <w:rsid w:val="00E766D2"/>
    <w:rsid w:val="00E77AD7"/>
    <w:rsid w:val="00E77EEE"/>
    <w:rsid w:val="00E805B6"/>
    <w:rsid w:val="00E81610"/>
    <w:rsid w:val="00E81D32"/>
    <w:rsid w:val="00E84171"/>
    <w:rsid w:val="00E8425F"/>
    <w:rsid w:val="00E85A49"/>
    <w:rsid w:val="00E860AA"/>
    <w:rsid w:val="00E861BF"/>
    <w:rsid w:val="00E87ADB"/>
    <w:rsid w:val="00E87B8E"/>
    <w:rsid w:val="00E901A4"/>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42A"/>
    <w:rsid w:val="00EA059F"/>
    <w:rsid w:val="00EA06E9"/>
    <w:rsid w:val="00EA0AEE"/>
    <w:rsid w:val="00EA0D10"/>
    <w:rsid w:val="00EA10FC"/>
    <w:rsid w:val="00EA140F"/>
    <w:rsid w:val="00EA150B"/>
    <w:rsid w:val="00EA1765"/>
    <w:rsid w:val="00EA20ED"/>
    <w:rsid w:val="00EA2795"/>
    <w:rsid w:val="00EA31E0"/>
    <w:rsid w:val="00EA3E33"/>
    <w:rsid w:val="00EA3FD0"/>
    <w:rsid w:val="00EA3FDB"/>
    <w:rsid w:val="00EA40DF"/>
    <w:rsid w:val="00EA58C8"/>
    <w:rsid w:val="00EA625E"/>
    <w:rsid w:val="00EA6751"/>
    <w:rsid w:val="00EA7170"/>
    <w:rsid w:val="00EA7394"/>
    <w:rsid w:val="00EA7474"/>
    <w:rsid w:val="00EA7CA6"/>
    <w:rsid w:val="00EA7FA5"/>
    <w:rsid w:val="00EB049C"/>
    <w:rsid w:val="00EB0B3D"/>
    <w:rsid w:val="00EB2387"/>
    <w:rsid w:val="00EB2844"/>
    <w:rsid w:val="00EB2A61"/>
    <w:rsid w:val="00EB2AE8"/>
    <w:rsid w:val="00EB37A2"/>
    <w:rsid w:val="00EB395D"/>
    <w:rsid w:val="00EB3BFA"/>
    <w:rsid w:val="00EB3C28"/>
    <w:rsid w:val="00EB42B2"/>
    <w:rsid w:val="00EB487B"/>
    <w:rsid w:val="00EB4B77"/>
    <w:rsid w:val="00EB4EE9"/>
    <w:rsid w:val="00EB5576"/>
    <w:rsid w:val="00EB5989"/>
    <w:rsid w:val="00EB5F02"/>
    <w:rsid w:val="00EB602D"/>
    <w:rsid w:val="00EB6064"/>
    <w:rsid w:val="00EB6314"/>
    <w:rsid w:val="00EB6684"/>
    <w:rsid w:val="00EB67F6"/>
    <w:rsid w:val="00EB6B32"/>
    <w:rsid w:val="00EB6BCB"/>
    <w:rsid w:val="00EB6E54"/>
    <w:rsid w:val="00EB713D"/>
    <w:rsid w:val="00EB797D"/>
    <w:rsid w:val="00EC00EF"/>
    <w:rsid w:val="00EC09B0"/>
    <w:rsid w:val="00EC165E"/>
    <w:rsid w:val="00EC22F7"/>
    <w:rsid w:val="00EC2345"/>
    <w:rsid w:val="00EC252E"/>
    <w:rsid w:val="00EC294E"/>
    <w:rsid w:val="00EC2CDE"/>
    <w:rsid w:val="00EC362B"/>
    <w:rsid w:val="00EC400D"/>
    <w:rsid w:val="00EC4580"/>
    <w:rsid w:val="00EC4F78"/>
    <w:rsid w:val="00EC52C1"/>
    <w:rsid w:val="00EC55FB"/>
    <w:rsid w:val="00EC5C41"/>
    <w:rsid w:val="00EC67AA"/>
    <w:rsid w:val="00EC7188"/>
    <w:rsid w:val="00EC759E"/>
    <w:rsid w:val="00EC7897"/>
    <w:rsid w:val="00EC7A9A"/>
    <w:rsid w:val="00EC7C99"/>
    <w:rsid w:val="00ED0338"/>
    <w:rsid w:val="00ED0BF3"/>
    <w:rsid w:val="00ED0DE3"/>
    <w:rsid w:val="00ED1142"/>
    <w:rsid w:val="00ED1170"/>
    <w:rsid w:val="00ED1B9A"/>
    <w:rsid w:val="00ED2352"/>
    <w:rsid w:val="00ED2462"/>
    <w:rsid w:val="00ED2F06"/>
    <w:rsid w:val="00ED382E"/>
    <w:rsid w:val="00ED3BA4"/>
    <w:rsid w:val="00ED4C1D"/>
    <w:rsid w:val="00ED5972"/>
    <w:rsid w:val="00ED5C1C"/>
    <w:rsid w:val="00ED679C"/>
    <w:rsid w:val="00ED6836"/>
    <w:rsid w:val="00ED6A38"/>
    <w:rsid w:val="00ED6BA7"/>
    <w:rsid w:val="00ED6BE4"/>
    <w:rsid w:val="00EE09A4"/>
    <w:rsid w:val="00EE0CB1"/>
    <w:rsid w:val="00EE0EB3"/>
    <w:rsid w:val="00EE0EF1"/>
    <w:rsid w:val="00EE1022"/>
    <w:rsid w:val="00EE14D6"/>
    <w:rsid w:val="00EE2663"/>
    <w:rsid w:val="00EE3B92"/>
    <w:rsid w:val="00EE4047"/>
    <w:rsid w:val="00EE55F5"/>
    <w:rsid w:val="00EE5855"/>
    <w:rsid w:val="00EE5A09"/>
    <w:rsid w:val="00EE5B53"/>
    <w:rsid w:val="00EE62ED"/>
    <w:rsid w:val="00EE7019"/>
    <w:rsid w:val="00EE73A8"/>
    <w:rsid w:val="00EE7758"/>
    <w:rsid w:val="00EE78C9"/>
    <w:rsid w:val="00EE7A99"/>
    <w:rsid w:val="00EE7FB5"/>
    <w:rsid w:val="00EF11FF"/>
    <w:rsid w:val="00EF1A33"/>
    <w:rsid w:val="00EF24C7"/>
    <w:rsid w:val="00EF273B"/>
    <w:rsid w:val="00EF2954"/>
    <w:rsid w:val="00EF2B43"/>
    <w:rsid w:val="00EF3228"/>
    <w:rsid w:val="00EF352E"/>
    <w:rsid w:val="00EF3662"/>
    <w:rsid w:val="00EF4158"/>
    <w:rsid w:val="00EF548A"/>
    <w:rsid w:val="00EF5A8D"/>
    <w:rsid w:val="00EF6375"/>
    <w:rsid w:val="00EF6526"/>
    <w:rsid w:val="00EF695A"/>
    <w:rsid w:val="00EF7406"/>
    <w:rsid w:val="00EF7868"/>
    <w:rsid w:val="00F00565"/>
    <w:rsid w:val="00F009F9"/>
    <w:rsid w:val="00F00C96"/>
    <w:rsid w:val="00F01D1E"/>
    <w:rsid w:val="00F03EE6"/>
    <w:rsid w:val="00F04AA1"/>
    <w:rsid w:val="00F04FC3"/>
    <w:rsid w:val="00F05F10"/>
    <w:rsid w:val="00F0639A"/>
    <w:rsid w:val="00F0680F"/>
    <w:rsid w:val="00F06F30"/>
    <w:rsid w:val="00F0759D"/>
    <w:rsid w:val="00F102AB"/>
    <w:rsid w:val="00F11794"/>
    <w:rsid w:val="00F11AC7"/>
    <w:rsid w:val="00F11D9C"/>
    <w:rsid w:val="00F11E5A"/>
    <w:rsid w:val="00F125C4"/>
    <w:rsid w:val="00F12D9A"/>
    <w:rsid w:val="00F130E4"/>
    <w:rsid w:val="00F1389B"/>
    <w:rsid w:val="00F13FFF"/>
    <w:rsid w:val="00F141E2"/>
    <w:rsid w:val="00F147EA"/>
    <w:rsid w:val="00F154A2"/>
    <w:rsid w:val="00F15CED"/>
    <w:rsid w:val="00F15F72"/>
    <w:rsid w:val="00F172C5"/>
    <w:rsid w:val="00F1738A"/>
    <w:rsid w:val="00F17B6A"/>
    <w:rsid w:val="00F2029C"/>
    <w:rsid w:val="00F20B78"/>
    <w:rsid w:val="00F20CF5"/>
    <w:rsid w:val="00F20DA5"/>
    <w:rsid w:val="00F215E2"/>
    <w:rsid w:val="00F21C25"/>
    <w:rsid w:val="00F22027"/>
    <w:rsid w:val="00F22CE6"/>
    <w:rsid w:val="00F23100"/>
    <w:rsid w:val="00F2311B"/>
    <w:rsid w:val="00F23A51"/>
    <w:rsid w:val="00F23CD8"/>
    <w:rsid w:val="00F242D7"/>
    <w:rsid w:val="00F24327"/>
    <w:rsid w:val="00F249DE"/>
    <w:rsid w:val="00F24A51"/>
    <w:rsid w:val="00F24C2B"/>
    <w:rsid w:val="00F24E9E"/>
    <w:rsid w:val="00F25B39"/>
    <w:rsid w:val="00F26162"/>
    <w:rsid w:val="00F263B3"/>
    <w:rsid w:val="00F26450"/>
    <w:rsid w:val="00F26A4C"/>
    <w:rsid w:val="00F274C5"/>
    <w:rsid w:val="00F277CB"/>
    <w:rsid w:val="00F3017B"/>
    <w:rsid w:val="00F330C9"/>
    <w:rsid w:val="00F332DF"/>
    <w:rsid w:val="00F339E3"/>
    <w:rsid w:val="00F34417"/>
    <w:rsid w:val="00F348A1"/>
    <w:rsid w:val="00F36505"/>
    <w:rsid w:val="00F36AD3"/>
    <w:rsid w:val="00F36E1F"/>
    <w:rsid w:val="00F37719"/>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46735"/>
    <w:rsid w:val="00F515F1"/>
    <w:rsid w:val="00F52234"/>
    <w:rsid w:val="00F528BF"/>
    <w:rsid w:val="00F53D4F"/>
    <w:rsid w:val="00F53DF8"/>
    <w:rsid w:val="00F546F2"/>
    <w:rsid w:val="00F54F28"/>
    <w:rsid w:val="00F5526F"/>
    <w:rsid w:val="00F55654"/>
    <w:rsid w:val="00F556B0"/>
    <w:rsid w:val="00F55ECA"/>
    <w:rsid w:val="00F5653D"/>
    <w:rsid w:val="00F60675"/>
    <w:rsid w:val="00F607C7"/>
    <w:rsid w:val="00F60A05"/>
    <w:rsid w:val="00F61898"/>
    <w:rsid w:val="00F61A9D"/>
    <w:rsid w:val="00F61D7A"/>
    <w:rsid w:val="00F62714"/>
    <w:rsid w:val="00F62DBD"/>
    <w:rsid w:val="00F63223"/>
    <w:rsid w:val="00F63464"/>
    <w:rsid w:val="00F63BBB"/>
    <w:rsid w:val="00F646F7"/>
    <w:rsid w:val="00F64BF8"/>
    <w:rsid w:val="00F64DF9"/>
    <w:rsid w:val="00F65659"/>
    <w:rsid w:val="00F658E7"/>
    <w:rsid w:val="00F65964"/>
    <w:rsid w:val="00F667B5"/>
    <w:rsid w:val="00F67454"/>
    <w:rsid w:val="00F676CB"/>
    <w:rsid w:val="00F67946"/>
    <w:rsid w:val="00F67CD4"/>
    <w:rsid w:val="00F70DD9"/>
    <w:rsid w:val="00F70E55"/>
    <w:rsid w:val="00F7118F"/>
    <w:rsid w:val="00F71E31"/>
    <w:rsid w:val="00F71F29"/>
    <w:rsid w:val="00F7342A"/>
    <w:rsid w:val="00F73CAB"/>
    <w:rsid w:val="00F73D7F"/>
    <w:rsid w:val="00F743B3"/>
    <w:rsid w:val="00F7451F"/>
    <w:rsid w:val="00F7467F"/>
    <w:rsid w:val="00F747A4"/>
    <w:rsid w:val="00F74984"/>
    <w:rsid w:val="00F7541A"/>
    <w:rsid w:val="00F7609B"/>
    <w:rsid w:val="00F762D2"/>
    <w:rsid w:val="00F763EC"/>
    <w:rsid w:val="00F76A4A"/>
    <w:rsid w:val="00F775CA"/>
    <w:rsid w:val="00F80761"/>
    <w:rsid w:val="00F825AC"/>
    <w:rsid w:val="00F82623"/>
    <w:rsid w:val="00F83409"/>
    <w:rsid w:val="00F8377A"/>
    <w:rsid w:val="00F839B3"/>
    <w:rsid w:val="00F83B76"/>
    <w:rsid w:val="00F83E0A"/>
    <w:rsid w:val="00F8462A"/>
    <w:rsid w:val="00F84A28"/>
    <w:rsid w:val="00F84DDA"/>
    <w:rsid w:val="00F855BB"/>
    <w:rsid w:val="00F85870"/>
    <w:rsid w:val="00F85DFC"/>
    <w:rsid w:val="00F85F62"/>
    <w:rsid w:val="00F86162"/>
    <w:rsid w:val="00F8623B"/>
    <w:rsid w:val="00F8648C"/>
    <w:rsid w:val="00F86ED5"/>
    <w:rsid w:val="00F871C2"/>
    <w:rsid w:val="00F87FD4"/>
    <w:rsid w:val="00F905E0"/>
    <w:rsid w:val="00F914CF"/>
    <w:rsid w:val="00F91EE2"/>
    <w:rsid w:val="00F92A53"/>
    <w:rsid w:val="00F930CD"/>
    <w:rsid w:val="00F932ED"/>
    <w:rsid w:val="00F9448B"/>
    <w:rsid w:val="00F954E8"/>
    <w:rsid w:val="00F955A6"/>
    <w:rsid w:val="00F95796"/>
    <w:rsid w:val="00F95BB0"/>
    <w:rsid w:val="00F95E94"/>
    <w:rsid w:val="00F960A3"/>
    <w:rsid w:val="00F96993"/>
    <w:rsid w:val="00F97394"/>
    <w:rsid w:val="00F9791A"/>
    <w:rsid w:val="00F97D3E"/>
    <w:rsid w:val="00FA0498"/>
    <w:rsid w:val="00FA0E41"/>
    <w:rsid w:val="00FA2201"/>
    <w:rsid w:val="00FA2B47"/>
    <w:rsid w:val="00FA2BFA"/>
    <w:rsid w:val="00FA2DBA"/>
    <w:rsid w:val="00FA2F7C"/>
    <w:rsid w:val="00FA2FB6"/>
    <w:rsid w:val="00FA37C3"/>
    <w:rsid w:val="00FA3D8E"/>
    <w:rsid w:val="00FA409E"/>
    <w:rsid w:val="00FA4725"/>
    <w:rsid w:val="00FA4D8B"/>
    <w:rsid w:val="00FA4F9D"/>
    <w:rsid w:val="00FA536B"/>
    <w:rsid w:val="00FA5CBD"/>
    <w:rsid w:val="00FA6464"/>
    <w:rsid w:val="00FA6B94"/>
    <w:rsid w:val="00FA6F47"/>
    <w:rsid w:val="00FA7EAA"/>
    <w:rsid w:val="00FB068C"/>
    <w:rsid w:val="00FB12F4"/>
    <w:rsid w:val="00FB1530"/>
    <w:rsid w:val="00FB15D0"/>
    <w:rsid w:val="00FB2580"/>
    <w:rsid w:val="00FB2AF7"/>
    <w:rsid w:val="00FB35D5"/>
    <w:rsid w:val="00FB3AE9"/>
    <w:rsid w:val="00FB3AFB"/>
    <w:rsid w:val="00FB3CC9"/>
    <w:rsid w:val="00FB4ACF"/>
    <w:rsid w:val="00FB4AFE"/>
    <w:rsid w:val="00FB72F4"/>
    <w:rsid w:val="00FB7855"/>
    <w:rsid w:val="00FB7899"/>
    <w:rsid w:val="00FB78E7"/>
    <w:rsid w:val="00FB796B"/>
    <w:rsid w:val="00FC016A"/>
    <w:rsid w:val="00FC096C"/>
    <w:rsid w:val="00FC0CB2"/>
    <w:rsid w:val="00FC0FDC"/>
    <w:rsid w:val="00FC10F9"/>
    <w:rsid w:val="00FC2048"/>
    <w:rsid w:val="00FC22F4"/>
    <w:rsid w:val="00FC283C"/>
    <w:rsid w:val="00FC2FB3"/>
    <w:rsid w:val="00FC3230"/>
    <w:rsid w:val="00FC3A14"/>
    <w:rsid w:val="00FC4333"/>
    <w:rsid w:val="00FC4412"/>
    <w:rsid w:val="00FC4B16"/>
    <w:rsid w:val="00FC5DF1"/>
    <w:rsid w:val="00FC6150"/>
    <w:rsid w:val="00FC69A8"/>
    <w:rsid w:val="00FC6B2B"/>
    <w:rsid w:val="00FD06E3"/>
    <w:rsid w:val="00FD0747"/>
    <w:rsid w:val="00FD0B1A"/>
    <w:rsid w:val="00FD0C2C"/>
    <w:rsid w:val="00FD0DBE"/>
    <w:rsid w:val="00FD0E98"/>
    <w:rsid w:val="00FD1148"/>
    <w:rsid w:val="00FD1AAF"/>
    <w:rsid w:val="00FD26FA"/>
    <w:rsid w:val="00FD2748"/>
    <w:rsid w:val="00FD2843"/>
    <w:rsid w:val="00FD2B51"/>
    <w:rsid w:val="00FD2C88"/>
    <w:rsid w:val="00FD4DA5"/>
    <w:rsid w:val="00FD4DBF"/>
    <w:rsid w:val="00FD53C0"/>
    <w:rsid w:val="00FD5433"/>
    <w:rsid w:val="00FD57B8"/>
    <w:rsid w:val="00FD7291"/>
    <w:rsid w:val="00FD7772"/>
    <w:rsid w:val="00FE0F9C"/>
    <w:rsid w:val="00FE0FD2"/>
    <w:rsid w:val="00FE1316"/>
    <w:rsid w:val="00FE1ABC"/>
    <w:rsid w:val="00FE1D9C"/>
    <w:rsid w:val="00FE1FAB"/>
    <w:rsid w:val="00FE2AA4"/>
    <w:rsid w:val="00FE2DB6"/>
    <w:rsid w:val="00FE3B73"/>
    <w:rsid w:val="00FE449E"/>
    <w:rsid w:val="00FE4F1A"/>
    <w:rsid w:val="00FE54DC"/>
    <w:rsid w:val="00FE5743"/>
    <w:rsid w:val="00FE64D4"/>
    <w:rsid w:val="00FE6887"/>
    <w:rsid w:val="00FE6C2A"/>
    <w:rsid w:val="00FE717D"/>
    <w:rsid w:val="00FE76B9"/>
    <w:rsid w:val="00FE7898"/>
    <w:rsid w:val="00FF05FF"/>
    <w:rsid w:val="00FF0766"/>
    <w:rsid w:val="00FF0775"/>
    <w:rsid w:val="00FF0FE2"/>
    <w:rsid w:val="00FF1D27"/>
    <w:rsid w:val="00FF2559"/>
    <w:rsid w:val="00FF2714"/>
    <w:rsid w:val="00FF28EE"/>
    <w:rsid w:val="00FF2E56"/>
    <w:rsid w:val="00FF3050"/>
    <w:rsid w:val="00FF3306"/>
    <w:rsid w:val="00FF331F"/>
    <w:rsid w:val="00FF3D6A"/>
    <w:rsid w:val="00FF3DE9"/>
    <w:rsid w:val="00FF3E3D"/>
    <w:rsid w:val="00FF3F2A"/>
    <w:rsid w:val="00FF3F8F"/>
    <w:rsid w:val="00FF4F7C"/>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E31EAD"/>
  <w15:docId w15:val="{81445074-1D7B-497A-99FD-F8E4FF51E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71C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unhideWhenUsed/>
    <w:rsid w:val="00595E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595E94"/>
    <w:rPr>
      <w:rFonts w:ascii="Courier New" w:hAnsi="Courier New" w:cs="Courier New"/>
      <w:lang w:val="en-US" w:eastAsia="en-US" w:bidi="ar-SA"/>
    </w:rPr>
  </w:style>
  <w:style w:type="character" w:customStyle="1" w:styleId="y2iqfc">
    <w:name w:val="y2iqfc"/>
    <w:basedOn w:val="DefaultParagraphFont"/>
    <w:rsid w:val="00AD2E28"/>
  </w:style>
  <w:style w:type="character" w:customStyle="1" w:styleId="ng-binding">
    <w:name w:val="ng-binding"/>
    <w:basedOn w:val="DefaultParagraphFont"/>
    <w:rsid w:val="00206493"/>
  </w:style>
  <w:style w:type="character" w:customStyle="1" w:styleId="ezkurwreuab5ozgtqnkl">
    <w:name w:val="ezkurwreuab5ozgtqnkl"/>
    <w:basedOn w:val="DefaultParagraphFont"/>
    <w:rsid w:val="00164E44"/>
  </w:style>
  <w:style w:type="character" w:styleId="UnresolvedMention">
    <w:name w:val="Unresolved Mention"/>
    <w:basedOn w:val="DefaultParagraphFont"/>
    <w:uiPriority w:val="99"/>
    <w:semiHidden/>
    <w:unhideWhenUsed/>
    <w:rsid w:val="00F646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23814016">
      <w:bodyDiv w:val="1"/>
      <w:marLeft w:val="0"/>
      <w:marRight w:val="0"/>
      <w:marTop w:val="0"/>
      <w:marBottom w:val="0"/>
      <w:divBdr>
        <w:top w:val="none" w:sz="0" w:space="0" w:color="auto"/>
        <w:left w:val="none" w:sz="0" w:space="0" w:color="auto"/>
        <w:bottom w:val="none" w:sz="0" w:space="0" w:color="auto"/>
        <w:right w:val="none" w:sz="0" w:space="0" w:color="auto"/>
      </w:divBdr>
    </w:div>
    <w:div w:id="19982927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552368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0418199">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2964313">
      <w:bodyDiv w:val="1"/>
      <w:marLeft w:val="0"/>
      <w:marRight w:val="0"/>
      <w:marTop w:val="0"/>
      <w:marBottom w:val="0"/>
      <w:divBdr>
        <w:top w:val="none" w:sz="0" w:space="0" w:color="auto"/>
        <w:left w:val="none" w:sz="0" w:space="0" w:color="auto"/>
        <w:bottom w:val="none" w:sz="0" w:space="0" w:color="auto"/>
        <w:right w:val="none" w:sz="0" w:space="0" w:color="auto"/>
      </w:divBdr>
    </w:div>
    <w:div w:id="467014849">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16577089">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34567658">
      <w:bodyDiv w:val="1"/>
      <w:marLeft w:val="0"/>
      <w:marRight w:val="0"/>
      <w:marTop w:val="0"/>
      <w:marBottom w:val="0"/>
      <w:divBdr>
        <w:top w:val="none" w:sz="0" w:space="0" w:color="auto"/>
        <w:left w:val="none" w:sz="0" w:space="0" w:color="auto"/>
        <w:bottom w:val="none" w:sz="0" w:space="0" w:color="auto"/>
        <w:right w:val="none" w:sz="0" w:space="0" w:color="auto"/>
      </w:divBdr>
    </w:div>
    <w:div w:id="1268657547">
      <w:bodyDiv w:val="1"/>
      <w:marLeft w:val="0"/>
      <w:marRight w:val="0"/>
      <w:marTop w:val="0"/>
      <w:marBottom w:val="0"/>
      <w:divBdr>
        <w:top w:val="none" w:sz="0" w:space="0" w:color="auto"/>
        <w:left w:val="none" w:sz="0" w:space="0" w:color="auto"/>
        <w:bottom w:val="none" w:sz="0" w:space="0" w:color="auto"/>
        <w:right w:val="none" w:sz="0" w:space="0" w:color="auto"/>
      </w:divBdr>
    </w:div>
    <w:div w:id="132516676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69782687">
      <w:bodyDiv w:val="1"/>
      <w:marLeft w:val="0"/>
      <w:marRight w:val="0"/>
      <w:marTop w:val="0"/>
      <w:marBottom w:val="0"/>
      <w:divBdr>
        <w:top w:val="none" w:sz="0" w:space="0" w:color="auto"/>
        <w:left w:val="none" w:sz="0" w:space="0" w:color="auto"/>
        <w:bottom w:val="none" w:sz="0" w:space="0" w:color="auto"/>
        <w:right w:val="none" w:sz="0" w:space="0" w:color="auto"/>
      </w:divBdr>
    </w:div>
    <w:div w:id="1498379242">
      <w:bodyDiv w:val="1"/>
      <w:marLeft w:val="0"/>
      <w:marRight w:val="0"/>
      <w:marTop w:val="0"/>
      <w:marBottom w:val="0"/>
      <w:divBdr>
        <w:top w:val="none" w:sz="0" w:space="0" w:color="auto"/>
        <w:left w:val="none" w:sz="0" w:space="0" w:color="auto"/>
        <w:bottom w:val="none" w:sz="0" w:space="0" w:color="auto"/>
        <w:right w:val="none" w:sz="0" w:space="0" w:color="auto"/>
      </w:divBdr>
    </w:div>
    <w:div w:id="1523319021">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93649310">
      <w:bodyDiv w:val="1"/>
      <w:marLeft w:val="0"/>
      <w:marRight w:val="0"/>
      <w:marTop w:val="0"/>
      <w:marBottom w:val="0"/>
      <w:divBdr>
        <w:top w:val="none" w:sz="0" w:space="0" w:color="auto"/>
        <w:left w:val="none" w:sz="0" w:space="0" w:color="auto"/>
        <w:bottom w:val="none" w:sz="0" w:space="0" w:color="auto"/>
        <w:right w:val="none" w:sz="0" w:space="0" w:color="auto"/>
      </w:divBdr>
    </w:div>
    <w:div w:id="183344463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4781504">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01079634">
      <w:bodyDiv w:val="1"/>
      <w:marLeft w:val="0"/>
      <w:marRight w:val="0"/>
      <w:marTop w:val="0"/>
      <w:marBottom w:val="0"/>
      <w:divBdr>
        <w:top w:val="none" w:sz="0" w:space="0" w:color="auto"/>
        <w:left w:val="none" w:sz="0" w:space="0" w:color="auto"/>
        <w:bottom w:val="none" w:sz="0" w:space="0" w:color="auto"/>
        <w:right w:val="none" w:sz="0" w:space="0" w:color="auto"/>
      </w:divBdr>
    </w:div>
    <w:div w:id="202625168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99397352">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27773085">
      <w:bodyDiv w:val="1"/>
      <w:marLeft w:val="0"/>
      <w:marRight w:val="0"/>
      <w:marTop w:val="0"/>
      <w:marBottom w:val="0"/>
      <w:divBdr>
        <w:top w:val="none" w:sz="0" w:space="0" w:color="auto"/>
        <w:left w:val="none" w:sz="0" w:space="0" w:color="auto"/>
        <w:bottom w:val="none" w:sz="0" w:space="0" w:color="auto"/>
        <w:right w:val="none" w:sz="0" w:space="0" w:color="auto"/>
      </w:divBdr>
    </w:div>
    <w:div w:id="212888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ghazaryan@yerevan.am" TargetMode="Externa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DD017-BDB7-493A-BE14-7E26E7834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100</Pages>
  <Words>26462</Words>
  <Characters>150840</Characters>
  <Application>Microsoft Office Word</Application>
  <DocSecurity>0</DocSecurity>
  <Lines>1257</Lines>
  <Paragraphs>353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176949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Narine Ghazaryan</cp:lastModifiedBy>
  <cp:revision>1706</cp:revision>
  <cp:lastPrinted>2018-02-16T07:12:00Z</cp:lastPrinted>
  <dcterms:created xsi:type="dcterms:W3CDTF">2019-10-28T07:04:00Z</dcterms:created>
  <dcterms:modified xsi:type="dcterms:W3CDTF">2025-11-28T12:01:00Z</dcterms:modified>
</cp:coreProperties>
</file>